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781" w:type="dxa"/>
        <w:tblLayout w:type="fixed"/>
        <w:tblCellMar>
          <w:left w:w="70" w:type="dxa"/>
          <w:right w:w="70" w:type="dxa"/>
        </w:tblCellMar>
        <w:tblLook w:val="0000" w:firstRow="0" w:lastRow="0" w:firstColumn="0" w:lastColumn="0" w:noHBand="0" w:noVBand="0"/>
      </w:tblPr>
      <w:tblGrid>
        <w:gridCol w:w="1819"/>
        <w:gridCol w:w="3001"/>
        <w:gridCol w:w="4961"/>
      </w:tblGrid>
      <w:tr w:rsidR="001E5190" w:rsidRPr="00D829D0" w:rsidDel="00367234" w14:paraId="566B2E8E" w14:textId="5F5C49D6" w:rsidTr="000A6A03">
        <w:trPr>
          <w:cantSplit/>
          <w:trHeight w:val="1560"/>
          <w:del w:id="0" w:author="Lithuania" w:date="2024-03-25T14:40:00Z"/>
        </w:trPr>
        <w:tc>
          <w:tcPr>
            <w:tcW w:w="4820" w:type="dxa"/>
            <w:gridSpan w:val="2"/>
            <w:tcBorders>
              <w:top w:val="nil"/>
              <w:left w:val="nil"/>
              <w:bottom w:val="nil"/>
              <w:right w:val="nil"/>
            </w:tcBorders>
            <w:vAlign w:val="center"/>
          </w:tcPr>
          <w:p w14:paraId="61B09800" w14:textId="40D6CAFE" w:rsidR="001E5190" w:rsidRPr="00D829D0" w:rsidDel="00367234" w:rsidRDefault="001E5190" w:rsidP="000A6A03">
            <w:pPr>
              <w:pStyle w:val="ECCLetterHead"/>
              <w:rPr>
                <w:del w:id="1" w:author="Lithuania" w:date="2024-03-25T14:40:00Z"/>
              </w:rPr>
            </w:pPr>
            <w:del w:id="2" w:author="Lithuania" w:date="2024-03-25T14:40:00Z">
              <w:r w:rsidRPr="00D829D0" w:rsidDel="00367234">
                <w:rPr>
                  <w:noProof/>
                  <w:lang w:val="sl-SI" w:eastAsia="sl-SI"/>
                </w:rPr>
                <w:drawing>
                  <wp:inline distT="0" distB="0" distL="0" distR="0" wp14:anchorId="5D7264B0" wp14:editId="088DA35C">
                    <wp:extent cx="1617980" cy="82804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17980" cy="828040"/>
                            </a:xfrm>
                            <a:prstGeom prst="rect">
                              <a:avLst/>
                            </a:prstGeom>
                            <a:noFill/>
                            <a:ln>
                              <a:noFill/>
                            </a:ln>
                          </pic:spPr>
                        </pic:pic>
                      </a:graphicData>
                    </a:graphic>
                  </wp:inline>
                </w:drawing>
              </w:r>
            </w:del>
          </w:p>
        </w:tc>
        <w:tc>
          <w:tcPr>
            <w:tcW w:w="4961" w:type="dxa"/>
            <w:tcBorders>
              <w:top w:val="nil"/>
              <w:left w:val="nil"/>
              <w:bottom w:val="nil"/>
              <w:right w:val="nil"/>
            </w:tcBorders>
          </w:tcPr>
          <w:p w14:paraId="4EC42924" w14:textId="3F8EABA9" w:rsidR="001E5190" w:rsidRPr="00D829D0" w:rsidDel="00367234" w:rsidRDefault="00772212" w:rsidP="000A6A03">
            <w:pPr>
              <w:pStyle w:val="ECCLetterHead"/>
              <w:jc w:val="right"/>
              <w:rPr>
                <w:del w:id="3" w:author="Lithuania" w:date="2024-03-25T14:40:00Z"/>
              </w:rPr>
            </w:pPr>
            <w:del w:id="4" w:author="Lithuania" w:date="2024-03-25T14:40:00Z">
              <w:r w:rsidRPr="00CD0BDB" w:rsidDel="00367234">
                <w:delText>ECC PT1(24)</w:delText>
              </w:r>
              <w:r w:rsidR="004A3909" w:rsidDel="00367234">
                <w:delText>xxx</w:delText>
              </w:r>
              <w:r w:rsidRPr="00CD0BDB" w:rsidDel="00367234">
                <w:delText xml:space="preserve"> Annex </w:delText>
              </w:r>
              <w:r w:rsidR="004A3909" w:rsidDel="00367234">
                <w:delText>xx</w:delText>
              </w:r>
              <w:r w:rsidRPr="00CD0BDB" w:rsidDel="00367234">
                <w:delText xml:space="preserve"> App 1.3.7</w:delText>
              </w:r>
            </w:del>
          </w:p>
        </w:tc>
      </w:tr>
      <w:tr w:rsidR="000F6700" w:rsidRPr="00D829D0" w:rsidDel="00367234" w14:paraId="57DBFBDC" w14:textId="0A73925D" w:rsidTr="000A6A03">
        <w:tblPrEx>
          <w:tblCellMar>
            <w:left w:w="108" w:type="dxa"/>
            <w:right w:w="108" w:type="dxa"/>
          </w:tblCellMar>
        </w:tblPrEx>
        <w:trPr>
          <w:cantSplit/>
          <w:trHeight w:val="405"/>
          <w:del w:id="5" w:author="Lithuania" w:date="2024-03-25T14:40:00Z"/>
        </w:trPr>
        <w:tc>
          <w:tcPr>
            <w:tcW w:w="9781" w:type="dxa"/>
            <w:gridSpan w:val="3"/>
            <w:tcBorders>
              <w:top w:val="nil"/>
              <w:left w:val="nil"/>
              <w:bottom w:val="nil"/>
              <w:right w:val="nil"/>
            </w:tcBorders>
            <w:vAlign w:val="center"/>
          </w:tcPr>
          <w:p w14:paraId="68E5EDAD" w14:textId="1D8B777C" w:rsidR="000F6700" w:rsidRPr="00D829D0" w:rsidDel="00367234" w:rsidRDefault="00772212" w:rsidP="000F6700">
            <w:pPr>
              <w:pStyle w:val="ECCLetterHead"/>
              <w:rPr>
                <w:del w:id="6" w:author="Lithuania" w:date="2024-03-25T14:40:00Z"/>
              </w:rPr>
            </w:pPr>
            <w:del w:id="7" w:author="Lithuania" w:date="2024-03-25T14:40:00Z">
              <w:r w:rsidRPr="00772212" w:rsidDel="00367234">
                <w:rPr>
                  <w:highlight w:val="green"/>
                </w:rPr>
                <w:delText>Approved</w:delText>
              </w:r>
            </w:del>
          </w:p>
        </w:tc>
      </w:tr>
      <w:tr w:rsidR="001E5190" w:rsidRPr="00D829D0" w:rsidDel="00367234" w14:paraId="4F10D455" w14:textId="490EDF89" w:rsidTr="000A6A03">
        <w:tblPrEx>
          <w:tblCellMar>
            <w:left w:w="108" w:type="dxa"/>
            <w:right w:w="108" w:type="dxa"/>
          </w:tblCellMar>
        </w:tblPrEx>
        <w:trPr>
          <w:cantSplit/>
          <w:trHeight w:val="405"/>
          <w:del w:id="8" w:author="Lithuania" w:date="2024-03-25T14:40:00Z"/>
        </w:trPr>
        <w:tc>
          <w:tcPr>
            <w:tcW w:w="1819" w:type="dxa"/>
            <w:tcBorders>
              <w:top w:val="nil"/>
              <w:left w:val="nil"/>
              <w:bottom w:val="nil"/>
              <w:right w:val="nil"/>
            </w:tcBorders>
            <w:vAlign w:val="center"/>
          </w:tcPr>
          <w:p w14:paraId="10B07619" w14:textId="5C10A56F" w:rsidR="001E5190" w:rsidRPr="00D829D0" w:rsidDel="00367234" w:rsidRDefault="001E5190" w:rsidP="000A6A03">
            <w:pPr>
              <w:pStyle w:val="ECCLetterHead"/>
              <w:rPr>
                <w:del w:id="9" w:author="Lithuania" w:date="2024-03-25T14:40:00Z"/>
              </w:rPr>
            </w:pPr>
            <w:del w:id="10" w:author="Lithuania" w:date="2024-03-25T14:40:00Z">
              <w:r w:rsidRPr="00D829D0" w:rsidDel="00367234">
                <w:delText xml:space="preserve">Source: </w:delText>
              </w:r>
            </w:del>
          </w:p>
        </w:tc>
        <w:tc>
          <w:tcPr>
            <w:tcW w:w="7962" w:type="dxa"/>
            <w:gridSpan w:val="2"/>
            <w:tcBorders>
              <w:top w:val="nil"/>
              <w:left w:val="nil"/>
              <w:bottom w:val="nil"/>
              <w:right w:val="nil"/>
            </w:tcBorders>
            <w:vAlign w:val="center"/>
          </w:tcPr>
          <w:p w14:paraId="5CAF605E" w14:textId="06B42C29" w:rsidR="001E5190" w:rsidRPr="00D829D0" w:rsidDel="00367234" w:rsidRDefault="001E5190" w:rsidP="000A6A03">
            <w:pPr>
              <w:pStyle w:val="ECCLetterHead"/>
              <w:rPr>
                <w:del w:id="11" w:author="Lithuania" w:date="2024-03-25T14:40:00Z"/>
              </w:rPr>
            </w:pPr>
            <w:del w:id="12" w:author="Lithuania" w:date="2024-03-25T14:40:00Z">
              <w:r w:rsidRPr="00D829D0" w:rsidDel="00367234">
                <w:delText>Ericsson</w:delText>
              </w:r>
            </w:del>
          </w:p>
        </w:tc>
      </w:tr>
      <w:tr w:rsidR="001E5190" w:rsidRPr="00D829D0" w:rsidDel="00367234" w14:paraId="0CD01F4E" w14:textId="40321820" w:rsidTr="000A6A03">
        <w:tblPrEx>
          <w:tblCellMar>
            <w:left w:w="108" w:type="dxa"/>
            <w:right w:w="108" w:type="dxa"/>
          </w:tblCellMar>
        </w:tblPrEx>
        <w:trPr>
          <w:cantSplit/>
          <w:trHeight w:val="405"/>
          <w:del w:id="13" w:author="Lithuania" w:date="2024-03-25T14:40:00Z"/>
        </w:trPr>
        <w:tc>
          <w:tcPr>
            <w:tcW w:w="1819" w:type="dxa"/>
            <w:tcBorders>
              <w:top w:val="nil"/>
              <w:left w:val="nil"/>
              <w:bottom w:val="nil"/>
              <w:right w:val="nil"/>
            </w:tcBorders>
            <w:vAlign w:val="center"/>
          </w:tcPr>
          <w:p w14:paraId="53AEA715" w14:textId="2220102D" w:rsidR="001E5190" w:rsidRPr="00D829D0" w:rsidDel="00367234" w:rsidRDefault="001E5190" w:rsidP="000A6A03">
            <w:pPr>
              <w:pStyle w:val="ECCLetterHead"/>
              <w:rPr>
                <w:del w:id="14" w:author="Lithuania" w:date="2024-03-25T14:40:00Z"/>
              </w:rPr>
            </w:pPr>
            <w:del w:id="15" w:author="Lithuania" w:date="2024-03-25T14:40:00Z">
              <w:r w:rsidRPr="00D829D0" w:rsidDel="00367234">
                <w:delText xml:space="preserve">Subject: </w:delText>
              </w:r>
            </w:del>
          </w:p>
        </w:tc>
        <w:tc>
          <w:tcPr>
            <w:tcW w:w="7962" w:type="dxa"/>
            <w:gridSpan w:val="2"/>
            <w:tcBorders>
              <w:top w:val="nil"/>
              <w:left w:val="nil"/>
              <w:bottom w:val="nil"/>
              <w:right w:val="nil"/>
            </w:tcBorders>
            <w:vAlign w:val="center"/>
          </w:tcPr>
          <w:p w14:paraId="6E4CA12D" w14:textId="724445AE" w:rsidR="001E5190" w:rsidRPr="00D829D0" w:rsidDel="00367234" w:rsidRDefault="001E5190" w:rsidP="000A6A03">
            <w:pPr>
              <w:pStyle w:val="ECCLetterHead"/>
              <w:rPr>
                <w:del w:id="16" w:author="Lithuania" w:date="2024-03-25T14:40:00Z"/>
              </w:rPr>
            </w:pPr>
            <w:del w:id="17" w:author="Lithuania" w:date="2024-03-25T14:40:00Z">
              <w:r w:rsidDel="00367234">
                <w:delText>Additional s</w:delText>
              </w:r>
              <w:r w:rsidRPr="00D829D0" w:rsidDel="00367234">
                <w:delText xml:space="preserve">haring studies between </w:delText>
              </w:r>
              <w:r w:rsidR="00190CC8" w:rsidRPr="00D829D0" w:rsidDel="00367234">
                <w:delText>WB</w:delText>
              </w:r>
              <w:r w:rsidR="00190CC8" w:rsidDel="00367234">
                <w:delText>B</w:delText>
              </w:r>
              <w:r w:rsidR="00190CC8" w:rsidRPr="00D829D0" w:rsidDel="00367234">
                <w:delText xml:space="preserve"> </w:delText>
              </w:r>
              <w:r w:rsidRPr="00D829D0" w:rsidDel="00367234">
                <w:delText>LMP base stations and FSS earth stations in the band 3.8-4.2 GHz</w:delText>
              </w:r>
            </w:del>
          </w:p>
        </w:tc>
      </w:tr>
      <w:tr w:rsidR="001E5190" w:rsidRPr="00D829D0" w:rsidDel="00367234" w14:paraId="32903436" w14:textId="105BCA50" w:rsidTr="000A6A03">
        <w:tblPrEx>
          <w:tblCellMar>
            <w:left w:w="108" w:type="dxa"/>
            <w:right w:w="108" w:type="dxa"/>
          </w:tblCellMar>
        </w:tblPrEx>
        <w:trPr>
          <w:cantSplit/>
          <w:trHeight w:hRule="exact" w:val="74"/>
          <w:del w:id="18" w:author="Lithuania" w:date="2024-03-25T14:40:00Z"/>
        </w:trPr>
        <w:tc>
          <w:tcPr>
            <w:tcW w:w="9781" w:type="dxa"/>
            <w:gridSpan w:val="3"/>
            <w:tcBorders>
              <w:top w:val="nil"/>
              <w:left w:val="nil"/>
              <w:bottom w:val="nil"/>
              <w:right w:val="nil"/>
            </w:tcBorders>
            <w:vAlign w:val="center"/>
          </w:tcPr>
          <w:p w14:paraId="6206E72A" w14:textId="5CD45D76" w:rsidR="001E5190" w:rsidRPr="00D829D0" w:rsidDel="00367234" w:rsidRDefault="001E5190" w:rsidP="000A6A03">
            <w:pPr>
              <w:rPr>
                <w:del w:id="19" w:author="Lithuania" w:date="2024-03-25T14:40:00Z"/>
                <w:rStyle w:val="ECCParagraph"/>
              </w:rPr>
            </w:pPr>
          </w:p>
          <w:p w14:paraId="3DDF175E" w14:textId="5A126FE7" w:rsidR="001E5190" w:rsidRPr="00D829D0" w:rsidDel="00367234" w:rsidRDefault="001E5190" w:rsidP="000A6A03">
            <w:pPr>
              <w:rPr>
                <w:del w:id="20" w:author="Lithuania" w:date="2024-03-25T14:40:00Z"/>
              </w:rPr>
            </w:pPr>
          </w:p>
        </w:tc>
      </w:tr>
      <w:tr w:rsidR="001E5190" w:rsidRPr="00D829D0" w:rsidDel="00367234" w14:paraId="00A177C3" w14:textId="007BE02D" w:rsidTr="000A6A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46"/>
          <w:del w:id="21" w:author="Lithuania" w:date="2024-03-25T14:40:00Z"/>
        </w:trPr>
        <w:tc>
          <w:tcPr>
            <w:tcW w:w="9781" w:type="dxa"/>
            <w:gridSpan w:val="3"/>
            <w:tcBorders>
              <w:top w:val="single" w:sz="6" w:space="0" w:color="C00000"/>
              <w:left w:val="single" w:sz="6" w:space="0" w:color="C00000"/>
              <w:bottom w:val="nil"/>
              <w:right w:val="single" w:sz="6" w:space="0" w:color="C00000"/>
            </w:tcBorders>
            <w:vAlign w:val="center"/>
          </w:tcPr>
          <w:p w14:paraId="612FC4E5" w14:textId="6DAF7DD9" w:rsidR="001E5190" w:rsidRPr="00D829D0" w:rsidDel="00367234" w:rsidRDefault="001E5190" w:rsidP="000A6A03">
            <w:pPr>
              <w:pStyle w:val="ECCLetterHead"/>
              <w:rPr>
                <w:del w:id="22" w:author="Lithuania" w:date="2024-03-25T14:40:00Z"/>
              </w:rPr>
            </w:pPr>
            <w:del w:id="23" w:author="Lithuania" w:date="2024-03-25T14:40:00Z">
              <w:r w:rsidRPr="00D829D0" w:rsidDel="00367234">
                <w:delText xml:space="preserve">Summary: </w:delText>
              </w:r>
            </w:del>
          </w:p>
        </w:tc>
      </w:tr>
      <w:tr w:rsidR="001E5190" w:rsidRPr="00D829D0" w:rsidDel="00367234" w14:paraId="5F89C522" w14:textId="34B4B1B7" w:rsidTr="000A6A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61"/>
          <w:del w:id="24" w:author="Lithuania" w:date="2024-03-25T14:40:00Z"/>
        </w:trPr>
        <w:tc>
          <w:tcPr>
            <w:tcW w:w="9781" w:type="dxa"/>
            <w:gridSpan w:val="3"/>
            <w:tcBorders>
              <w:top w:val="nil"/>
              <w:left w:val="single" w:sz="6" w:space="0" w:color="C00000"/>
              <w:bottom w:val="single" w:sz="6" w:space="0" w:color="C00000"/>
              <w:right w:val="single" w:sz="6" w:space="0" w:color="C00000"/>
            </w:tcBorders>
          </w:tcPr>
          <w:p w14:paraId="2D6D9214" w14:textId="058E0724" w:rsidR="001E5190" w:rsidRPr="00D829D0" w:rsidDel="00367234" w:rsidRDefault="00822FC5" w:rsidP="000A6A03">
            <w:pPr>
              <w:pStyle w:val="ECCTabletext"/>
              <w:rPr>
                <w:del w:id="25" w:author="Lithuania" w:date="2024-03-25T14:40:00Z"/>
                <w:rStyle w:val="ECCParagraph"/>
              </w:rPr>
            </w:pPr>
            <w:del w:id="26" w:author="Lithuania" w:date="2024-03-25T14:40:00Z">
              <w:r w:rsidRPr="00CD0BDB" w:rsidDel="00367234">
                <w:rPr>
                  <w:bCs/>
                  <w:szCs w:val="18"/>
                </w:rPr>
                <w:delText>This contribution compares the required co-channel separation distance</w:delText>
              </w:r>
              <w:r w:rsidR="00631977" w:rsidDel="00367234">
                <w:rPr>
                  <w:bCs/>
                  <w:szCs w:val="18"/>
                </w:rPr>
                <w:delText>s</w:delText>
              </w:r>
              <w:r w:rsidRPr="00CD0BDB" w:rsidDel="00367234">
                <w:rPr>
                  <w:bCs/>
                  <w:szCs w:val="18"/>
                </w:rPr>
                <w:delText xml:space="preserve"> to prevent harmful interference from wi</w:delText>
              </w:r>
              <w:r w:rsidR="00DC1F48" w:rsidDel="00367234">
                <w:rPr>
                  <w:bCs/>
                  <w:szCs w:val="18"/>
                </w:rPr>
                <w:delText>reless</w:delText>
              </w:r>
              <w:r w:rsidRPr="00CD0BDB" w:rsidDel="00367234">
                <w:rPr>
                  <w:bCs/>
                  <w:szCs w:val="18"/>
                </w:rPr>
                <w:delText xml:space="preserve"> broadband</w:delText>
              </w:r>
              <w:r w:rsidR="00190CC8" w:rsidDel="00367234">
                <w:rPr>
                  <w:bCs/>
                  <w:szCs w:val="18"/>
                </w:rPr>
                <w:delText xml:space="preserve"> </w:delText>
              </w:r>
              <w:r w:rsidR="00190CC8" w:rsidRPr="00CD0BDB" w:rsidDel="00367234">
                <w:rPr>
                  <w:bCs/>
                  <w:szCs w:val="18"/>
                </w:rPr>
                <w:delText>(WB</w:delText>
              </w:r>
              <w:r w:rsidR="00190CC8" w:rsidDel="00367234">
                <w:rPr>
                  <w:bCs/>
                  <w:szCs w:val="18"/>
                </w:rPr>
                <w:delText>B</w:delText>
              </w:r>
              <w:r w:rsidR="00190CC8" w:rsidRPr="00CD0BDB" w:rsidDel="00367234">
                <w:rPr>
                  <w:bCs/>
                  <w:szCs w:val="18"/>
                </w:rPr>
                <w:delText>)</w:delText>
              </w:r>
              <w:r w:rsidRPr="00CD0BDB" w:rsidDel="00367234">
                <w:rPr>
                  <w:bCs/>
                  <w:szCs w:val="18"/>
                </w:rPr>
                <w:delText xml:space="preserve"> systems using active antenna systems (AAS) to FSS earth stations under several considerations including additional assumptions on </w:delText>
              </w:r>
              <w:r w:rsidR="00B8004D" w:rsidDel="00367234">
                <w:rPr>
                  <w:bCs/>
                  <w:szCs w:val="18"/>
                </w:rPr>
                <w:delText>the</w:delText>
              </w:r>
              <w:r w:rsidRPr="00CD0BDB" w:rsidDel="00367234">
                <w:rPr>
                  <w:bCs/>
                  <w:szCs w:val="18"/>
                </w:rPr>
                <w:delText xml:space="preserve"> user terminal (UE) deployments. Assuming a maximum EIRP of 51 dBm/100MHz, Monte Carlo simulation results indicate that separation distances are considerable reduced if these assumptions are made.</w:delText>
              </w:r>
            </w:del>
          </w:p>
        </w:tc>
      </w:tr>
      <w:tr w:rsidR="001E5190" w:rsidRPr="00D829D0" w:rsidDel="00367234" w14:paraId="4FE257CF" w14:textId="62DC93B2" w:rsidTr="000A6A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43"/>
          <w:del w:id="27" w:author="Lithuania" w:date="2024-03-25T14:40:00Z"/>
        </w:trPr>
        <w:tc>
          <w:tcPr>
            <w:tcW w:w="9781" w:type="dxa"/>
            <w:gridSpan w:val="3"/>
            <w:tcBorders>
              <w:top w:val="single" w:sz="6" w:space="0" w:color="C00000"/>
              <w:left w:val="single" w:sz="6" w:space="0" w:color="C00000"/>
              <w:bottom w:val="nil"/>
              <w:right w:val="single" w:sz="6" w:space="0" w:color="C00000"/>
            </w:tcBorders>
            <w:vAlign w:val="center"/>
          </w:tcPr>
          <w:p w14:paraId="435C8836" w14:textId="4B56FAB3" w:rsidR="001E5190" w:rsidRPr="00D829D0" w:rsidDel="00367234" w:rsidRDefault="001E5190" w:rsidP="000A6A03">
            <w:pPr>
              <w:pStyle w:val="ECCLetterHead"/>
              <w:rPr>
                <w:del w:id="28" w:author="Lithuania" w:date="2024-03-25T14:40:00Z"/>
              </w:rPr>
            </w:pPr>
            <w:del w:id="29" w:author="Lithuania" w:date="2024-03-25T14:40:00Z">
              <w:r w:rsidRPr="00D829D0" w:rsidDel="00367234">
                <w:delText>Proposal:</w:delText>
              </w:r>
            </w:del>
          </w:p>
        </w:tc>
      </w:tr>
      <w:tr w:rsidR="001E5190" w:rsidRPr="00D829D0" w:rsidDel="00367234" w14:paraId="5556F261" w14:textId="65CD29C8" w:rsidTr="000A6A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47"/>
          <w:del w:id="30" w:author="Lithuania" w:date="2024-03-25T14:40:00Z"/>
        </w:trPr>
        <w:tc>
          <w:tcPr>
            <w:tcW w:w="9781" w:type="dxa"/>
            <w:gridSpan w:val="3"/>
            <w:tcBorders>
              <w:top w:val="nil"/>
              <w:left w:val="single" w:sz="6" w:space="0" w:color="C00000"/>
              <w:bottom w:val="single" w:sz="6" w:space="0" w:color="C00000"/>
              <w:right w:val="single" w:sz="6" w:space="0" w:color="C00000"/>
            </w:tcBorders>
          </w:tcPr>
          <w:p w14:paraId="394F7206" w14:textId="7CB70CC8" w:rsidR="001E5190" w:rsidRPr="00D829D0" w:rsidDel="00367234" w:rsidRDefault="001E5190" w:rsidP="000A6A03">
            <w:pPr>
              <w:pStyle w:val="ECCTabletext"/>
              <w:rPr>
                <w:del w:id="31" w:author="Lithuania" w:date="2024-03-25T14:40:00Z"/>
              </w:rPr>
            </w:pPr>
            <w:del w:id="32" w:author="Lithuania" w:date="2024-03-25T14:40:00Z">
              <w:r w:rsidRPr="00D829D0" w:rsidDel="00367234">
                <w:delText>invites Group to</w:delText>
              </w:r>
            </w:del>
          </w:p>
          <w:p w14:paraId="396AE81A" w14:textId="36DD6089" w:rsidR="001E5190" w:rsidRPr="00D829D0" w:rsidDel="00367234" w:rsidRDefault="001E5190" w:rsidP="00772212">
            <w:pPr>
              <w:pStyle w:val="ECCBulletsLv2"/>
              <w:rPr>
                <w:del w:id="33" w:author="Lithuania" w:date="2024-03-25T14:40:00Z"/>
              </w:rPr>
            </w:pPr>
            <w:del w:id="34" w:author="Lithuania" w:date="2024-03-25T14:40:00Z">
              <w:r w:rsidRPr="00D829D0" w:rsidDel="00367234">
                <w:delText>Consider th</w:delText>
              </w:r>
              <w:r w:rsidDel="00367234">
                <w:delText>is</w:delText>
              </w:r>
              <w:r w:rsidRPr="00D829D0" w:rsidDel="00367234">
                <w:delText xml:space="preserve"> stud</w:delText>
              </w:r>
              <w:r w:rsidDel="00367234">
                <w:delText>y</w:delText>
              </w:r>
              <w:r w:rsidRPr="00D829D0" w:rsidDel="00367234">
                <w:delText xml:space="preserve"> and include them in the working document of the draft ECC Report on 3.8-4.2 GHz local area network connectivity</w:delText>
              </w:r>
              <w:r w:rsidDel="00367234">
                <w:delText>, i.e., a</w:delText>
              </w:r>
              <w:r w:rsidRPr="00D829D0" w:rsidDel="00367234">
                <w:delText xml:space="preserve">dd </w:delText>
              </w:r>
              <w:r w:rsidDel="00367234">
                <w:delText>this study</w:delText>
              </w:r>
              <w:r w:rsidRPr="00D829D0" w:rsidDel="00367234">
                <w:delText xml:space="preserve"> to Section </w:delText>
              </w:r>
              <w:r w:rsidRPr="008B7A70" w:rsidDel="00367234">
                <w:delText>5.3 of</w:delText>
              </w:r>
              <w:r w:rsidRPr="00D829D0" w:rsidDel="00367234">
                <w:delText xml:space="preserve"> the draft ECC Report</w:delText>
              </w:r>
            </w:del>
          </w:p>
        </w:tc>
      </w:tr>
      <w:tr w:rsidR="001E5190" w:rsidRPr="00D829D0" w:rsidDel="00367234" w14:paraId="4543C2B2" w14:textId="7939C32A" w:rsidTr="000A6A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43"/>
          <w:del w:id="35" w:author="Lithuania" w:date="2024-03-25T14:40:00Z"/>
        </w:trPr>
        <w:tc>
          <w:tcPr>
            <w:tcW w:w="9781" w:type="dxa"/>
            <w:gridSpan w:val="3"/>
            <w:tcBorders>
              <w:top w:val="single" w:sz="6" w:space="0" w:color="C00000"/>
              <w:left w:val="single" w:sz="6" w:space="0" w:color="C00000"/>
              <w:bottom w:val="nil"/>
              <w:right w:val="single" w:sz="6" w:space="0" w:color="C00000"/>
            </w:tcBorders>
            <w:vAlign w:val="center"/>
          </w:tcPr>
          <w:p w14:paraId="039D5147" w14:textId="5159B320" w:rsidR="001E5190" w:rsidRPr="00D829D0" w:rsidDel="00367234" w:rsidRDefault="001E5190" w:rsidP="000A6A03">
            <w:pPr>
              <w:pStyle w:val="ECCLetterHead"/>
              <w:rPr>
                <w:del w:id="36" w:author="Lithuania" w:date="2024-03-25T14:40:00Z"/>
              </w:rPr>
            </w:pPr>
            <w:del w:id="37" w:author="Lithuania" w:date="2024-03-25T14:40:00Z">
              <w:r w:rsidRPr="00D829D0" w:rsidDel="00367234">
                <w:delText>Background:</w:delText>
              </w:r>
            </w:del>
          </w:p>
        </w:tc>
      </w:tr>
      <w:tr w:rsidR="001E5190" w:rsidRPr="00D829D0" w:rsidDel="00367234" w14:paraId="7CA4E858" w14:textId="05D34F8D" w:rsidTr="000A6A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80"/>
          <w:del w:id="38" w:author="Lithuania" w:date="2024-03-25T14:40:00Z"/>
        </w:trPr>
        <w:tc>
          <w:tcPr>
            <w:tcW w:w="9781" w:type="dxa"/>
            <w:gridSpan w:val="3"/>
            <w:tcBorders>
              <w:top w:val="nil"/>
              <w:left w:val="single" w:sz="6" w:space="0" w:color="C00000"/>
              <w:bottom w:val="single" w:sz="6" w:space="0" w:color="C00000"/>
              <w:right w:val="single" w:sz="6" w:space="0" w:color="C00000"/>
            </w:tcBorders>
          </w:tcPr>
          <w:p w14:paraId="5390FF74" w14:textId="64755F3B" w:rsidR="001E5190" w:rsidRPr="00D829D0" w:rsidDel="00367234" w:rsidRDefault="001E5190" w:rsidP="000A6A03">
            <w:pPr>
              <w:pStyle w:val="ECCTabletext"/>
              <w:rPr>
                <w:del w:id="39" w:author="Lithuania" w:date="2024-03-25T14:40:00Z"/>
                <w:rStyle w:val="ECCParagraph"/>
              </w:rPr>
            </w:pPr>
            <w:del w:id="40" w:author="Lithuania" w:date="2024-03-25T14:40:00Z">
              <w:r w:rsidRPr="00D829D0" w:rsidDel="00367234">
                <w:rPr>
                  <w:rStyle w:val="ECCParagraph"/>
                </w:rPr>
                <w:delText>The European Commission (EC) has identified the demand for mid-band licensed spectrum for vertical users and other terrestrial wireless local area use cases. It has issued a Mandate to CEPT to investigate the shared use and harmonized frequency arrangement of the 3.8-4.2 GHz frequency band for local area connectivity.</w:delText>
              </w:r>
            </w:del>
          </w:p>
        </w:tc>
      </w:tr>
    </w:tbl>
    <w:p w14:paraId="3076816E" w14:textId="0098D60A" w:rsidR="009B00A3" w:rsidRPr="00CD0BDB" w:rsidDel="00367234" w:rsidRDefault="009B00A3" w:rsidP="00CC046F">
      <w:pPr>
        <w:rPr>
          <w:del w:id="41" w:author="Lithuania" w:date="2024-03-25T14:40:00Z"/>
          <w:rStyle w:val="ECCParagraph"/>
        </w:rPr>
      </w:pPr>
      <w:del w:id="42" w:author="Lithuania" w:date="2024-03-25T14:40:00Z">
        <w:r w:rsidRPr="00CD0BDB" w:rsidDel="00367234">
          <w:rPr>
            <w:rStyle w:val="ECCParagraph"/>
          </w:rPr>
          <w:br w:type="page"/>
        </w:r>
      </w:del>
    </w:p>
    <w:p w14:paraId="0F081E64" w14:textId="77777777" w:rsidR="00F8125C" w:rsidRPr="00CD0BDB" w:rsidRDefault="00F8125C" w:rsidP="00F8125C">
      <w:pPr>
        <w:pStyle w:val="Heading1"/>
        <w:rPr>
          <w:rStyle w:val="ECCParagraph"/>
        </w:rPr>
      </w:pPr>
      <w:r w:rsidRPr="00CD0BDB">
        <w:rPr>
          <w:rStyle w:val="ECCParagraph"/>
        </w:rPr>
        <w:lastRenderedPageBreak/>
        <w:t>PARAMETERS AND DEPLOYMENT CONSIDERATIONS</w:t>
      </w:r>
    </w:p>
    <w:p w14:paraId="4582A05E" w14:textId="2448C6AC" w:rsidR="00F8125C" w:rsidRPr="00CD0BDB" w:rsidRDefault="00F8125C" w:rsidP="00F8125C">
      <w:r w:rsidRPr="00CD0BDB">
        <w:t xml:space="preserve">The following tables present the </w:t>
      </w:r>
      <w:r w:rsidR="006A6788" w:rsidRPr="00CD0BDB">
        <w:t xml:space="preserve">relevant </w:t>
      </w:r>
      <w:r w:rsidRPr="00CD0BDB">
        <w:t>system and deployment related parameters</w:t>
      </w:r>
      <w:r w:rsidR="000972AE" w:rsidRPr="00CD0BDB">
        <w:t xml:space="preserve"> used in this report</w:t>
      </w:r>
      <w:r w:rsidRPr="00CD0BDB">
        <w:t>.</w:t>
      </w:r>
    </w:p>
    <w:p w14:paraId="3F4F1F46" w14:textId="16FA8051" w:rsidR="00F8125C" w:rsidRPr="00CD0BDB" w:rsidRDefault="00F8125C" w:rsidP="00F8125C">
      <w:pPr>
        <w:pStyle w:val="Caption"/>
        <w:rPr>
          <w:rStyle w:val="ECCParagraph"/>
        </w:rPr>
      </w:pPr>
      <w:bookmarkStart w:id="43" w:name="_Ref79741329"/>
      <w:r w:rsidRPr="00CD0BDB">
        <w:rPr>
          <w:lang w:val="en-GB"/>
        </w:rPr>
        <w:t xml:space="preserve">Table </w:t>
      </w:r>
      <w:r w:rsidRPr="00CD0BDB">
        <w:rPr>
          <w:lang w:val="en-GB"/>
        </w:rPr>
        <w:fldChar w:fldCharType="begin"/>
      </w:r>
      <w:r w:rsidRPr="00CD0BDB">
        <w:rPr>
          <w:lang w:val="en-GB"/>
        </w:rPr>
        <w:instrText xml:space="preserve"> SEQ Table \* ARABIC </w:instrText>
      </w:r>
      <w:r w:rsidRPr="00CD0BDB">
        <w:rPr>
          <w:lang w:val="en-GB"/>
        </w:rPr>
        <w:fldChar w:fldCharType="separate"/>
      </w:r>
      <w:r w:rsidRPr="00CD0BDB">
        <w:rPr>
          <w:lang w:val="en-GB"/>
        </w:rPr>
        <w:t>1</w:t>
      </w:r>
      <w:r w:rsidRPr="00CD0BDB">
        <w:rPr>
          <w:lang w:val="en-GB"/>
        </w:rPr>
        <w:fldChar w:fldCharType="end"/>
      </w:r>
      <w:bookmarkEnd w:id="43"/>
      <w:r w:rsidRPr="00CD0BDB">
        <w:rPr>
          <w:lang w:val="en-GB"/>
        </w:rPr>
        <w:t>: WB</w:t>
      </w:r>
      <w:r w:rsidR="00190CC8">
        <w:rPr>
          <w:lang w:val="en-GB"/>
        </w:rPr>
        <w:t>B</w:t>
      </w:r>
      <w:r w:rsidRPr="00CD0BDB">
        <w:rPr>
          <w:lang w:val="en-GB"/>
        </w:rPr>
        <w:t xml:space="preserve"> system and deployment-related parameters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 w:type="dxa"/>
          <w:bottom w:w="11" w:type="dxa"/>
        </w:tblCellMar>
        <w:tblLook w:val="01E0" w:firstRow="1" w:lastRow="1" w:firstColumn="1" w:lastColumn="1" w:noHBand="0" w:noVBand="0"/>
      </w:tblPr>
      <w:tblGrid>
        <w:gridCol w:w="2965"/>
        <w:gridCol w:w="4811"/>
      </w:tblGrid>
      <w:tr w:rsidR="00F8125C" w:rsidRPr="00CD0BDB" w14:paraId="018D1CE9" w14:textId="77777777" w:rsidTr="00BF648C">
        <w:trPr>
          <w:tblHeader/>
          <w:jc w:val="center"/>
        </w:trPr>
        <w:tc>
          <w:tcPr>
            <w:tcW w:w="2965" w:type="dxa"/>
            <w:tcBorders>
              <w:top w:val="single" w:sz="4" w:space="0" w:color="D2232A"/>
              <w:left w:val="single" w:sz="4" w:space="0" w:color="D2232A"/>
              <w:bottom w:val="single" w:sz="4" w:space="0" w:color="D2232A"/>
              <w:right w:val="nil"/>
            </w:tcBorders>
            <w:shd w:val="clear" w:color="auto" w:fill="D2232A"/>
            <w:vAlign w:val="center"/>
          </w:tcPr>
          <w:p w14:paraId="596F9433" w14:textId="77777777" w:rsidR="00F8125C" w:rsidRPr="00CD0BDB" w:rsidRDefault="00F8125C" w:rsidP="00BF648C">
            <w:pPr>
              <w:pStyle w:val="ECCTableHeaderwhitefont"/>
              <w:rPr>
                <w:rStyle w:val="ECCHLbold"/>
                <w:sz w:val="18"/>
                <w:szCs w:val="18"/>
              </w:rPr>
            </w:pPr>
            <w:r w:rsidRPr="00CD0BDB">
              <w:rPr>
                <w:rStyle w:val="ECCHLbold"/>
                <w:sz w:val="18"/>
                <w:szCs w:val="18"/>
              </w:rPr>
              <w:t xml:space="preserve">Parameter </w:t>
            </w:r>
          </w:p>
        </w:tc>
        <w:tc>
          <w:tcPr>
            <w:tcW w:w="4811" w:type="dxa"/>
            <w:tcBorders>
              <w:top w:val="single" w:sz="4" w:space="0" w:color="D2232A"/>
              <w:left w:val="nil"/>
              <w:bottom w:val="single" w:sz="4" w:space="0" w:color="D2232A"/>
              <w:right w:val="single" w:sz="4" w:space="0" w:color="D2232A"/>
            </w:tcBorders>
            <w:shd w:val="clear" w:color="auto" w:fill="D2232A"/>
            <w:vAlign w:val="center"/>
          </w:tcPr>
          <w:p w14:paraId="28954537" w14:textId="77777777" w:rsidR="00F8125C" w:rsidRPr="00CD0BDB" w:rsidRDefault="00F8125C" w:rsidP="00BF648C">
            <w:pPr>
              <w:pStyle w:val="ECCTableHeaderwhitefont"/>
              <w:rPr>
                <w:rStyle w:val="ECCHLbold"/>
                <w:sz w:val="18"/>
                <w:szCs w:val="18"/>
              </w:rPr>
            </w:pPr>
            <w:r w:rsidRPr="00CD0BDB">
              <w:rPr>
                <w:rStyle w:val="ECCHLbold"/>
                <w:sz w:val="18"/>
                <w:szCs w:val="18"/>
              </w:rPr>
              <w:t>Value</w:t>
            </w:r>
          </w:p>
        </w:tc>
      </w:tr>
      <w:tr w:rsidR="00F8125C" w:rsidRPr="00CD0BDB" w14:paraId="55BEDF24" w14:textId="77777777" w:rsidTr="00BF648C">
        <w:trPr>
          <w:jc w:val="center"/>
        </w:trPr>
        <w:tc>
          <w:tcPr>
            <w:tcW w:w="7776" w:type="dxa"/>
            <w:gridSpan w:val="2"/>
            <w:tcBorders>
              <w:top w:val="single" w:sz="4" w:space="0" w:color="D2232A"/>
              <w:left w:val="single" w:sz="4" w:space="0" w:color="D2232A"/>
              <w:bottom w:val="single" w:sz="4" w:space="0" w:color="D2232A"/>
              <w:right w:val="single" w:sz="4" w:space="0" w:color="D2232A"/>
            </w:tcBorders>
          </w:tcPr>
          <w:p w14:paraId="1D9AC687" w14:textId="77777777" w:rsidR="00F8125C" w:rsidRPr="00CD0BDB" w:rsidRDefault="00F8125C" w:rsidP="00BF648C">
            <w:pPr>
              <w:pStyle w:val="ECCTabletext"/>
              <w:jc w:val="left"/>
              <w:rPr>
                <w:b/>
                <w:bCs/>
                <w:sz w:val="18"/>
                <w:szCs w:val="18"/>
              </w:rPr>
            </w:pPr>
            <w:r w:rsidRPr="00CD0BDB">
              <w:rPr>
                <w:b/>
                <w:bCs/>
                <w:sz w:val="18"/>
                <w:szCs w:val="18"/>
              </w:rPr>
              <w:t>Base Station</w:t>
            </w:r>
          </w:p>
        </w:tc>
      </w:tr>
      <w:tr w:rsidR="00F8125C" w:rsidRPr="00CD0BDB" w14:paraId="2F775773" w14:textId="77777777" w:rsidTr="00BF648C">
        <w:trPr>
          <w:jc w:val="center"/>
        </w:trPr>
        <w:tc>
          <w:tcPr>
            <w:tcW w:w="2965" w:type="dxa"/>
            <w:tcBorders>
              <w:top w:val="single" w:sz="4" w:space="0" w:color="D2232A"/>
              <w:left w:val="single" w:sz="4" w:space="0" w:color="D2232A"/>
              <w:bottom w:val="single" w:sz="4" w:space="0" w:color="D2232A"/>
              <w:right w:val="single" w:sz="4" w:space="0" w:color="D2232A"/>
            </w:tcBorders>
          </w:tcPr>
          <w:p w14:paraId="168352F7" w14:textId="77777777" w:rsidR="00F8125C" w:rsidRPr="00CD0BDB" w:rsidRDefault="00F8125C" w:rsidP="00BF648C">
            <w:pPr>
              <w:pStyle w:val="ECCTabletext"/>
              <w:jc w:val="left"/>
              <w:rPr>
                <w:sz w:val="18"/>
                <w:szCs w:val="18"/>
              </w:rPr>
            </w:pPr>
            <w:r w:rsidRPr="00CD0BDB">
              <w:rPr>
                <w:sz w:val="18"/>
                <w:szCs w:val="18"/>
              </w:rPr>
              <w:t>Carrier frequency</w:t>
            </w:r>
          </w:p>
        </w:tc>
        <w:tc>
          <w:tcPr>
            <w:tcW w:w="4811" w:type="dxa"/>
            <w:tcBorders>
              <w:top w:val="single" w:sz="4" w:space="0" w:color="D2232A"/>
              <w:left w:val="single" w:sz="4" w:space="0" w:color="D2232A"/>
              <w:bottom w:val="single" w:sz="4" w:space="0" w:color="D2232A"/>
              <w:right w:val="single" w:sz="4" w:space="0" w:color="D2232A"/>
            </w:tcBorders>
          </w:tcPr>
          <w:p w14:paraId="471298A9" w14:textId="77777777" w:rsidR="00F8125C" w:rsidRPr="00CD0BDB" w:rsidRDefault="00F8125C" w:rsidP="00BF648C">
            <w:pPr>
              <w:pStyle w:val="ECCTabletext"/>
              <w:jc w:val="center"/>
              <w:rPr>
                <w:sz w:val="18"/>
                <w:szCs w:val="18"/>
              </w:rPr>
            </w:pPr>
            <w:r w:rsidRPr="00CD0BDB">
              <w:rPr>
                <w:sz w:val="18"/>
                <w:szCs w:val="18"/>
              </w:rPr>
              <w:t>3.85 GHz</w:t>
            </w:r>
          </w:p>
        </w:tc>
      </w:tr>
      <w:tr w:rsidR="00F8125C" w:rsidRPr="00CD0BDB" w14:paraId="6C337076" w14:textId="77777777" w:rsidTr="00BF648C">
        <w:trPr>
          <w:jc w:val="center"/>
        </w:trPr>
        <w:tc>
          <w:tcPr>
            <w:tcW w:w="2965" w:type="dxa"/>
            <w:tcBorders>
              <w:top w:val="single" w:sz="4" w:space="0" w:color="D2232A"/>
              <w:left w:val="single" w:sz="4" w:space="0" w:color="D2232A"/>
              <w:bottom w:val="single" w:sz="4" w:space="0" w:color="D2232A"/>
              <w:right w:val="single" w:sz="4" w:space="0" w:color="D2232A"/>
            </w:tcBorders>
          </w:tcPr>
          <w:p w14:paraId="10629845" w14:textId="77777777" w:rsidR="00F8125C" w:rsidRPr="00CD0BDB" w:rsidRDefault="00F8125C" w:rsidP="00BF648C">
            <w:pPr>
              <w:pStyle w:val="ECCTabletext"/>
              <w:jc w:val="left"/>
              <w:rPr>
                <w:sz w:val="18"/>
                <w:szCs w:val="18"/>
              </w:rPr>
            </w:pPr>
            <w:r w:rsidRPr="00CD0BDB">
              <w:rPr>
                <w:sz w:val="18"/>
                <w:szCs w:val="18"/>
              </w:rPr>
              <w:t>Channel bandwidth</w:t>
            </w:r>
          </w:p>
        </w:tc>
        <w:tc>
          <w:tcPr>
            <w:tcW w:w="4811" w:type="dxa"/>
            <w:tcBorders>
              <w:top w:val="single" w:sz="4" w:space="0" w:color="D2232A"/>
              <w:left w:val="single" w:sz="4" w:space="0" w:color="D2232A"/>
              <w:bottom w:val="single" w:sz="4" w:space="0" w:color="D2232A"/>
              <w:right w:val="single" w:sz="4" w:space="0" w:color="D2232A"/>
            </w:tcBorders>
          </w:tcPr>
          <w:p w14:paraId="3178391A" w14:textId="77777777" w:rsidR="00F8125C" w:rsidRPr="00CD0BDB" w:rsidRDefault="00F8125C" w:rsidP="00BF648C">
            <w:pPr>
              <w:pStyle w:val="ECCTabletext"/>
              <w:jc w:val="center"/>
              <w:rPr>
                <w:sz w:val="18"/>
                <w:szCs w:val="18"/>
              </w:rPr>
            </w:pPr>
            <w:r w:rsidRPr="00CD0BDB">
              <w:rPr>
                <w:sz w:val="18"/>
                <w:szCs w:val="18"/>
              </w:rPr>
              <w:t>100 MHz</w:t>
            </w:r>
          </w:p>
        </w:tc>
      </w:tr>
      <w:tr w:rsidR="00F8125C" w:rsidRPr="00CD0BDB" w14:paraId="42016E8E" w14:textId="77777777" w:rsidTr="00BF648C">
        <w:trPr>
          <w:jc w:val="center"/>
        </w:trPr>
        <w:tc>
          <w:tcPr>
            <w:tcW w:w="2965" w:type="dxa"/>
            <w:tcBorders>
              <w:top w:val="single" w:sz="4" w:space="0" w:color="D2232A"/>
              <w:left w:val="single" w:sz="4" w:space="0" w:color="D2232A"/>
              <w:bottom w:val="single" w:sz="4" w:space="0" w:color="D2232A"/>
              <w:right w:val="single" w:sz="4" w:space="0" w:color="D2232A"/>
            </w:tcBorders>
          </w:tcPr>
          <w:p w14:paraId="0C6E4CCA" w14:textId="77777777" w:rsidR="00F8125C" w:rsidRPr="00CD0BDB" w:rsidRDefault="00F8125C" w:rsidP="00BF648C">
            <w:pPr>
              <w:pStyle w:val="ECCTabletext"/>
              <w:jc w:val="left"/>
              <w:rPr>
                <w:sz w:val="18"/>
                <w:szCs w:val="18"/>
              </w:rPr>
            </w:pPr>
            <w:r w:rsidRPr="00CD0BDB">
              <w:rPr>
                <w:sz w:val="18"/>
                <w:szCs w:val="18"/>
              </w:rPr>
              <w:t>BS Antenna height</w:t>
            </w:r>
          </w:p>
        </w:tc>
        <w:tc>
          <w:tcPr>
            <w:tcW w:w="4811" w:type="dxa"/>
            <w:tcBorders>
              <w:top w:val="single" w:sz="4" w:space="0" w:color="D2232A"/>
              <w:left w:val="single" w:sz="4" w:space="0" w:color="D2232A"/>
              <w:bottom w:val="single" w:sz="4" w:space="0" w:color="D2232A"/>
              <w:right w:val="single" w:sz="4" w:space="0" w:color="D2232A"/>
            </w:tcBorders>
          </w:tcPr>
          <w:p w14:paraId="7E84A6D6" w14:textId="6943B3DD" w:rsidR="00F8125C" w:rsidRPr="00CD0BDB" w:rsidRDefault="00E9068B" w:rsidP="00BF648C">
            <w:pPr>
              <w:pStyle w:val="ECCTabletext"/>
              <w:jc w:val="center"/>
              <w:rPr>
                <w:sz w:val="18"/>
                <w:szCs w:val="18"/>
              </w:rPr>
            </w:pPr>
            <w:r w:rsidRPr="00CD0BDB">
              <w:rPr>
                <w:sz w:val="18"/>
                <w:szCs w:val="18"/>
              </w:rPr>
              <w:t>10 m</w:t>
            </w:r>
          </w:p>
        </w:tc>
      </w:tr>
      <w:tr w:rsidR="00F8125C" w:rsidRPr="00CD0BDB" w14:paraId="7F4D16A5" w14:textId="77777777" w:rsidTr="00BF648C">
        <w:trPr>
          <w:jc w:val="center"/>
        </w:trPr>
        <w:tc>
          <w:tcPr>
            <w:tcW w:w="2965" w:type="dxa"/>
            <w:tcBorders>
              <w:top w:val="single" w:sz="4" w:space="0" w:color="D2232A"/>
              <w:left w:val="single" w:sz="4" w:space="0" w:color="D2232A"/>
              <w:bottom w:val="single" w:sz="4" w:space="0" w:color="D2232A"/>
              <w:right w:val="single" w:sz="4" w:space="0" w:color="D2232A"/>
            </w:tcBorders>
          </w:tcPr>
          <w:p w14:paraId="4BFB1F84" w14:textId="77777777" w:rsidR="00F8125C" w:rsidRPr="00CD0BDB" w:rsidRDefault="00F8125C" w:rsidP="00BF648C">
            <w:pPr>
              <w:pStyle w:val="ECCTabletext"/>
              <w:jc w:val="left"/>
              <w:rPr>
                <w:sz w:val="18"/>
                <w:szCs w:val="18"/>
              </w:rPr>
            </w:pPr>
            <w:r w:rsidRPr="00CD0BDB">
              <w:rPr>
                <w:sz w:val="18"/>
                <w:szCs w:val="18"/>
              </w:rPr>
              <w:t>Cell radius</w:t>
            </w:r>
          </w:p>
        </w:tc>
        <w:tc>
          <w:tcPr>
            <w:tcW w:w="4811" w:type="dxa"/>
            <w:tcBorders>
              <w:top w:val="single" w:sz="4" w:space="0" w:color="D2232A"/>
              <w:left w:val="single" w:sz="4" w:space="0" w:color="D2232A"/>
              <w:bottom w:val="single" w:sz="4" w:space="0" w:color="D2232A"/>
              <w:right w:val="single" w:sz="4" w:space="0" w:color="D2232A"/>
            </w:tcBorders>
          </w:tcPr>
          <w:p w14:paraId="7BF4F44D" w14:textId="77777777" w:rsidR="00F8125C" w:rsidRPr="00CD0BDB" w:rsidRDefault="00F8125C" w:rsidP="00BF648C">
            <w:pPr>
              <w:pStyle w:val="ECCTabletext"/>
              <w:jc w:val="center"/>
              <w:rPr>
                <w:sz w:val="18"/>
                <w:szCs w:val="18"/>
              </w:rPr>
            </w:pPr>
            <w:r w:rsidRPr="00CD0BDB">
              <w:rPr>
                <w:sz w:val="18"/>
                <w:szCs w:val="18"/>
              </w:rPr>
              <w:t>400 m</w:t>
            </w:r>
          </w:p>
        </w:tc>
      </w:tr>
      <w:tr w:rsidR="00F8125C" w:rsidRPr="00CD0BDB" w14:paraId="2C883493" w14:textId="77777777" w:rsidTr="00BF648C">
        <w:trPr>
          <w:jc w:val="center"/>
        </w:trPr>
        <w:tc>
          <w:tcPr>
            <w:tcW w:w="2965" w:type="dxa"/>
            <w:tcBorders>
              <w:top w:val="single" w:sz="4" w:space="0" w:color="D2232A"/>
              <w:left w:val="single" w:sz="4" w:space="0" w:color="D2232A"/>
              <w:bottom w:val="single" w:sz="4" w:space="0" w:color="D2232A"/>
              <w:right w:val="single" w:sz="4" w:space="0" w:color="D2232A"/>
            </w:tcBorders>
          </w:tcPr>
          <w:p w14:paraId="4B6AAEB4" w14:textId="77777777" w:rsidR="00F8125C" w:rsidRPr="00CD0BDB" w:rsidRDefault="00F8125C" w:rsidP="00BF648C">
            <w:pPr>
              <w:pStyle w:val="ECCTabletext"/>
              <w:jc w:val="left"/>
              <w:rPr>
                <w:sz w:val="18"/>
                <w:szCs w:val="18"/>
              </w:rPr>
            </w:pPr>
            <w:r w:rsidRPr="00CD0BDB">
              <w:rPr>
                <w:sz w:val="18"/>
                <w:szCs w:val="18"/>
              </w:rPr>
              <w:t>Sectorization</w:t>
            </w:r>
          </w:p>
        </w:tc>
        <w:tc>
          <w:tcPr>
            <w:tcW w:w="4811" w:type="dxa"/>
            <w:tcBorders>
              <w:top w:val="single" w:sz="4" w:space="0" w:color="D2232A"/>
              <w:left w:val="single" w:sz="4" w:space="0" w:color="D2232A"/>
              <w:bottom w:val="single" w:sz="4" w:space="0" w:color="D2232A"/>
              <w:right w:val="single" w:sz="4" w:space="0" w:color="D2232A"/>
            </w:tcBorders>
          </w:tcPr>
          <w:p w14:paraId="56BD057B" w14:textId="77777777" w:rsidR="00F8125C" w:rsidRPr="00CD0BDB" w:rsidRDefault="00F8125C" w:rsidP="00BF648C">
            <w:pPr>
              <w:pStyle w:val="ECCTabletext"/>
              <w:jc w:val="center"/>
              <w:rPr>
                <w:sz w:val="18"/>
                <w:szCs w:val="18"/>
              </w:rPr>
            </w:pPr>
            <w:r w:rsidRPr="00CD0BDB">
              <w:rPr>
                <w:sz w:val="18"/>
                <w:szCs w:val="18"/>
              </w:rPr>
              <w:t>1 sector</w:t>
            </w:r>
          </w:p>
        </w:tc>
      </w:tr>
      <w:tr w:rsidR="00F8125C" w:rsidRPr="00CD0BDB" w14:paraId="00D5846C" w14:textId="77777777" w:rsidTr="00BF648C">
        <w:trPr>
          <w:jc w:val="center"/>
        </w:trPr>
        <w:tc>
          <w:tcPr>
            <w:tcW w:w="2965" w:type="dxa"/>
            <w:tcBorders>
              <w:top w:val="single" w:sz="4" w:space="0" w:color="D2232A"/>
              <w:left w:val="single" w:sz="4" w:space="0" w:color="D2232A"/>
              <w:bottom w:val="single" w:sz="4" w:space="0" w:color="D2232A"/>
              <w:right w:val="single" w:sz="4" w:space="0" w:color="D2232A"/>
            </w:tcBorders>
          </w:tcPr>
          <w:p w14:paraId="0055ACAB" w14:textId="77777777" w:rsidR="00F8125C" w:rsidRPr="00CD0BDB" w:rsidRDefault="00F8125C" w:rsidP="00BF648C">
            <w:pPr>
              <w:pStyle w:val="ECCTabletext"/>
              <w:jc w:val="left"/>
              <w:rPr>
                <w:sz w:val="18"/>
                <w:szCs w:val="18"/>
              </w:rPr>
            </w:pPr>
            <w:r w:rsidRPr="00CD0BDB">
              <w:rPr>
                <w:sz w:val="18"/>
                <w:szCs w:val="18"/>
                <w:lang w:eastAsia="zh-CN"/>
              </w:rPr>
              <w:t>Frequency reuse</w:t>
            </w:r>
          </w:p>
        </w:tc>
        <w:tc>
          <w:tcPr>
            <w:tcW w:w="4811" w:type="dxa"/>
            <w:tcBorders>
              <w:top w:val="single" w:sz="4" w:space="0" w:color="D2232A"/>
              <w:left w:val="single" w:sz="4" w:space="0" w:color="D2232A"/>
              <w:bottom w:val="single" w:sz="4" w:space="0" w:color="D2232A"/>
              <w:right w:val="single" w:sz="4" w:space="0" w:color="D2232A"/>
            </w:tcBorders>
          </w:tcPr>
          <w:p w14:paraId="71CDD79D" w14:textId="77777777" w:rsidR="00F8125C" w:rsidRPr="00CD0BDB" w:rsidRDefault="00F8125C" w:rsidP="00BF648C">
            <w:pPr>
              <w:pStyle w:val="ECCTabletext"/>
              <w:jc w:val="center"/>
              <w:rPr>
                <w:sz w:val="18"/>
                <w:szCs w:val="18"/>
              </w:rPr>
            </w:pPr>
            <w:r w:rsidRPr="00CD0BDB">
              <w:rPr>
                <w:sz w:val="18"/>
                <w:szCs w:val="18"/>
                <w:lang w:eastAsia="zh-CN"/>
              </w:rPr>
              <w:t>1</w:t>
            </w:r>
          </w:p>
        </w:tc>
      </w:tr>
      <w:tr w:rsidR="00F8125C" w:rsidRPr="00CD0BDB" w14:paraId="57D13E7D" w14:textId="77777777" w:rsidTr="00BF648C">
        <w:trPr>
          <w:jc w:val="center"/>
        </w:trPr>
        <w:tc>
          <w:tcPr>
            <w:tcW w:w="2965" w:type="dxa"/>
            <w:tcBorders>
              <w:top w:val="single" w:sz="4" w:space="0" w:color="D2232A"/>
              <w:left w:val="single" w:sz="4" w:space="0" w:color="D2232A"/>
              <w:bottom w:val="single" w:sz="4" w:space="0" w:color="D2232A"/>
              <w:right w:val="single" w:sz="4" w:space="0" w:color="D2232A"/>
            </w:tcBorders>
          </w:tcPr>
          <w:p w14:paraId="1A45D1C4" w14:textId="77777777" w:rsidR="00F8125C" w:rsidRPr="00CD0BDB" w:rsidRDefault="00F8125C" w:rsidP="00BF648C">
            <w:pPr>
              <w:pStyle w:val="ECCTabletext"/>
              <w:jc w:val="left"/>
              <w:rPr>
                <w:sz w:val="18"/>
                <w:szCs w:val="18"/>
              </w:rPr>
            </w:pPr>
            <w:r w:rsidRPr="00CD0BDB">
              <w:rPr>
                <w:sz w:val="18"/>
                <w:szCs w:val="18"/>
              </w:rPr>
              <w:t>BS TDD activity factor</w:t>
            </w:r>
          </w:p>
        </w:tc>
        <w:tc>
          <w:tcPr>
            <w:tcW w:w="4811" w:type="dxa"/>
            <w:tcBorders>
              <w:top w:val="single" w:sz="4" w:space="0" w:color="D2232A"/>
              <w:left w:val="single" w:sz="4" w:space="0" w:color="D2232A"/>
              <w:bottom w:val="single" w:sz="4" w:space="0" w:color="D2232A"/>
              <w:right w:val="single" w:sz="4" w:space="0" w:color="D2232A"/>
            </w:tcBorders>
          </w:tcPr>
          <w:p w14:paraId="038D1E54" w14:textId="77777777" w:rsidR="00F8125C" w:rsidRPr="00CD0BDB" w:rsidRDefault="00F8125C" w:rsidP="00BF648C">
            <w:pPr>
              <w:pStyle w:val="ECCTabletext"/>
              <w:jc w:val="center"/>
              <w:rPr>
                <w:sz w:val="18"/>
                <w:szCs w:val="18"/>
              </w:rPr>
            </w:pPr>
            <w:r w:rsidRPr="00CD0BDB">
              <w:rPr>
                <w:sz w:val="18"/>
                <w:szCs w:val="18"/>
              </w:rPr>
              <w:t>75%</w:t>
            </w:r>
          </w:p>
        </w:tc>
      </w:tr>
      <w:tr w:rsidR="00F8125C" w:rsidRPr="00CD0BDB" w14:paraId="2F48CADD" w14:textId="77777777" w:rsidTr="00BF648C">
        <w:trPr>
          <w:jc w:val="center"/>
        </w:trPr>
        <w:tc>
          <w:tcPr>
            <w:tcW w:w="2965" w:type="dxa"/>
            <w:tcBorders>
              <w:top w:val="single" w:sz="4" w:space="0" w:color="D2232A"/>
              <w:left w:val="single" w:sz="4" w:space="0" w:color="D2232A"/>
              <w:bottom w:val="single" w:sz="4" w:space="0" w:color="D2232A"/>
              <w:right w:val="single" w:sz="4" w:space="0" w:color="D2232A"/>
            </w:tcBorders>
          </w:tcPr>
          <w:p w14:paraId="11572BED" w14:textId="26DC1C45" w:rsidR="00F8125C" w:rsidRPr="00CD0BDB" w:rsidRDefault="00E9068B" w:rsidP="00BF648C">
            <w:pPr>
              <w:pStyle w:val="ECCTabletext"/>
              <w:jc w:val="left"/>
              <w:rPr>
                <w:sz w:val="18"/>
                <w:szCs w:val="18"/>
                <w:highlight w:val="yellow"/>
              </w:rPr>
            </w:pPr>
            <w:r w:rsidRPr="00CD0BDB">
              <w:rPr>
                <w:sz w:val="18"/>
                <w:szCs w:val="18"/>
              </w:rPr>
              <w:t>Network loading factor</w:t>
            </w:r>
          </w:p>
        </w:tc>
        <w:tc>
          <w:tcPr>
            <w:tcW w:w="4811" w:type="dxa"/>
            <w:tcBorders>
              <w:top w:val="single" w:sz="4" w:space="0" w:color="D2232A"/>
              <w:left w:val="single" w:sz="4" w:space="0" w:color="D2232A"/>
              <w:bottom w:val="single" w:sz="4" w:space="0" w:color="D2232A"/>
              <w:right w:val="single" w:sz="4" w:space="0" w:color="D2232A"/>
            </w:tcBorders>
          </w:tcPr>
          <w:p w14:paraId="583CCB1C" w14:textId="4AC16E50" w:rsidR="00F8125C" w:rsidRPr="00CD0BDB" w:rsidRDefault="00730148" w:rsidP="00E9068B">
            <w:pPr>
              <w:pStyle w:val="ECCTabletext"/>
              <w:jc w:val="center"/>
              <w:rPr>
                <w:sz w:val="18"/>
                <w:szCs w:val="18"/>
                <w:highlight w:val="yellow"/>
              </w:rPr>
            </w:pPr>
            <w:r w:rsidRPr="00CD0BDB">
              <w:rPr>
                <w:sz w:val="18"/>
                <w:szCs w:val="18"/>
              </w:rPr>
              <w:t xml:space="preserve">100% </w:t>
            </w:r>
            <w:r w:rsidR="00E9068B" w:rsidRPr="00CD0BDB">
              <w:rPr>
                <w:sz w:val="18"/>
                <w:szCs w:val="18"/>
              </w:rPr>
              <w:t>and 50%</w:t>
            </w:r>
          </w:p>
        </w:tc>
      </w:tr>
      <w:tr w:rsidR="00F8125C" w:rsidRPr="00CD0BDB" w14:paraId="5D8D5572" w14:textId="77777777" w:rsidTr="00BF648C">
        <w:trPr>
          <w:jc w:val="center"/>
        </w:trPr>
        <w:tc>
          <w:tcPr>
            <w:tcW w:w="7776" w:type="dxa"/>
            <w:gridSpan w:val="2"/>
            <w:tcBorders>
              <w:top w:val="single" w:sz="4" w:space="0" w:color="D2232A"/>
              <w:left w:val="single" w:sz="4" w:space="0" w:color="D2232A"/>
              <w:bottom w:val="single" w:sz="4" w:space="0" w:color="D2232A"/>
              <w:right w:val="single" w:sz="4" w:space="0" w:color="D2232A"/>
            </w:tcBorders>
          </w:tcPr>
          <w:p w14:paraId="169B4406" w14:textId="77777777" w:rsidR="00F8125C" w:rsidRPr="00CD0BDB" w:rsidRDefault="00F8125C" w:rsidP="00BF648C">
            <w:pPr>
              <w:pStyle w:val="ECCTabletext"/>
              <w:rPr>
                <w:b/>
                <w:bCs/>
                <w:sz w:val="18"/>
                <w:szCs w:val="18"/>
              </w:rPr>
            </w:pPr>
            <w:r w:rsidRPr="00CD0BDB">
              <w:rPr>
                <w:b/>
                <w:bCs/>
                <w:sz w:val="18"/>
                <w:szCs w:val="18"/>
              </w:rPr>
              <w:t>User Terminal</w:t>
            </w:r>
          </w:p>
        </w:tc>
      </w:tr>
      <w:tr w:rsidR="00F8125C" w:rsidRPr="00CD0BDB" w14:paraId="471394F8" w14:textId="77777777" w:rsidTr="00BF648C">
        <w:trPr>
          <w:jc w:val="center"/>
        </w:trPr>
        <w:tc>
          <w:tcPr>
            <w:tcW w:w="2965" w:type="dxa"/>
            <w:tcBorders>
              <w:top w:val="single" w:sz="4" w:space="0" w:color="D2232A"/>
              <w:left w:val="single" w:sz="4" w:space="0" w:color="D2232A"/>
              <w:bottom w:val="single" w:sz="4" w:space="0" w:color="D2232A"/>
              <w:right w:val="single" w:sz="4" w:space="0" w:color="D2232A"/>
            </w:tcBorders>
          </w:tcPr>
          <w:p w14:paraId="1213EA42" w14:textId="77777777" w:rsidR="00F8125C" w:rsidRPr="00CD0BDB" w:rsidRDefault="00F8125C" w:rsidP="00BF648C">
            <w:pPr>
              <w:pStyle w:val="ECCTabletext"/>
              <w:jc w:val="left"/>
              <w:rPr>
                <w:sz w:val="18"/>
                <w:szCs w:val="18"/>
              </w:rPr>
            </w:pPr>
            <w:r w:rsidRPr="00CD0BDB">
              <w:rPr>
                <w:sz w:val="18"/>
                <w:szCs w:val="18"/>
                <w:lang w:eastAsia="zh-CN"/>
              </w:rPr>
              <w:t>UE height</w:t>
            </w:r>
          </w:p>
        </w:tc>
        <w:tc>
          <w:tcPr>
            <w:tcW w:w="4811" w:type="dxa"/>
            <w:tcBorders>
              <w:top w:val="single" w:sz="4" w:space="0" w:color="D2232A"/>
              <w:left w:val="single" w:sz="4" w:space="0" w:color="D2232A"/>
              <w:bottom w:val="single" w:sz="4" w:space="0" w:color="D2232A"/>
              <w:right w:val="single" w:sz="4" w:space="0" w:color="D2232A"/>
            </w:tcBorders>
          </w:tcPr>
          <w:p w14:paraId="210E9269" w14:textId="4AEF6477" w:rsidR="00F8125C" w:rsidRPr="00CD0BDB" w:rsidRDefault="00F8125C" w:rsidP="00BF648C">
            <w:pPr>
              <w:pStyle w:val="ECCTabletext"/>
              <w:jc w:val="center"/>
              <w:rPr>
                <w:sz w:val="18"/>
                <w:szCs w:val="18"/>
              </w:rPr>
            </w:pPr>
            <w:r w:rsidRPr="00CD0BDB">
              <w:rPr>
                <w:sz w:val="18"/>
                <w:szCs w:val="18"/>
                <w:lang w:eastAsia="zh-CN"/>
              </w:rPr>
              <w:t>1.5 m</w:t>
            </w:r>
          </w:p>
        </w:tc>
      </w:tr>
      <w:tr w:rsidR="00F8125C" w:rsidRPr="00CD0BDB" w14:paraId="6B4EA8D6" w14:textId="77777777" w:rsidTr="00BF648C">
        <w:trPr>
          <w:jc w:val="center"/>
        </w:trPr>
        <w:tc>
          <w:tcPr>
            <w:tcW w:w="2965" w:type="dxa"/>
            <w:tcBorders>
              <w:top w:val="single" w:sz="4" w:space="0" w:color="D2232A"/>
              <w:left w:val="single" w:sz="4" w:space="0" w:color="D2232A"/>
              <w:bottom w:val="single" w:sz="4" w:space="0" w:color="D2232A"/>
              <w:right w:val="single" w:sz="4" w:space="0" w:color="D2232A"/>
            </w:tcBorders>
          </w:tcPr>
          <w:p w14:paraId="7CEAC561" w14:textId="77777777" w:rsidR="00F8125C" w:rsidRPr="00CD0BDB" w:rsidRDefault="00F8125C" w:rsidP="00BF648C">
            <w:pPr>
              <w:pStyle w:val="ECCTabletext"/>
              <w:jc w:val="left"/>
              <w:rPr>
                <w:sz w:val="18"/>
                <w:szCs w:val="18"/>
              </w:rPr>
            </w:pPr>
            <w:r w:rsidRPr="00CD0BDB">
              <w:rPr>
                <w:sz w:val="18"/>
                <w:szCs w:val="18"/>
                <w:lang w:eastAsia="zh-CN"/>
              </w:rPr>
              <w:t>UE density for terminals that are transmitting simultaneously</w:t>
            </w:r>
          </w:p>
        </w:tc>
        <w:tc>
          <w:tcPr>
            <w:tcW w:w="4811" w:type="dxa"/>
            <w:tcBorders>
              <w:top w:val="single" w:sz="4" w:space="0" w:color="D2232A"/>
              <w:left w:val="single" w:sz="4" w:space="0" w:color="D2232A"/>
              <w:bottom w:val="single" w:sz="4" w:space="0" w:color="D2232A"/>
              <w:right w:val="single" w:sz="4" w:space="0" w:color="D2232A"/>
            </w:tcBorders>
          </w:tcPr>
          <w:p w14:paraId="55A30DA0" w14:textId="77777777" w:rsidR="00F8125C" w:rsidRPr="00CD0BDB" w:rsidRDefault="00F8125C" w:rsidP="00BF648C">
            <w:pPr>
              <w:pStyle w:val="ECCTabletext"/>
              <w:jc w:val="center"/>
              <w:rPr>
                <w:sz w:val="18"/>
                <w:szCs w:val="18"/>
              </w:rPr>
            </w:pPr>
            <w:r w:rsidRPr="00CD0BDB">
              <w:rPr>
                <w:sz w:val="18"/>
                <w:szCs w:val="18"/>
                <w:lang w:eastAsia="zh-CN"/>
              </w:rPr>
              <w:t>3 UEs per sector</w:t>
            </w:r>
          </w:p>
        </w:tc>
      </w:tr>
      <w:tr w:rsidR="00F049CB" w:rsidRPr="00CD0BDB" w14:paraId="1CBE98CD" w14:textId="77777777" w:rsidTr="00BF648C">
        <w:trPr>
          <w:jc w:val="center"/>
        </w:trPr>
        <w:tc>
          <w:tcPr>
            <w:tcW w:w="2965" w:type="dxa"/>
            <w:tcBorders>
              <w:top w:val="single" w:sz="4" w:space="0" w:color="D2232A"/>
              <w:left w:val="single" w:sz="4" w:space="0" w:color="D2232A"/>
              <w:bottom w:val="single" w:sz="4" w:space="0" w:color="D2232A"/>
              <w:right w:val="single" w:sz="4" w:space="0" w:color="D2232A"/>
            </w:tcBorders>
          </w:tcPr>
          <w:p w14:paraId="0B78304E" w14:textId="41EFDED1" w:rsidR="00F049CB" w:rsidRPr="00CD0BDB" w:rsidRDefault="00E9068B" w:rsidP="00BF648C">
            <w:pPr>
              <w:pStyle w:val="ECCTabletext"/>
              <w:jc w:val="left"/>
              <w:rPr>
                <w:sz w:val="18"/>
                <w:szCs w:val="18"/>
                <w:highlight w:val="yellow"/>
                <w:lang w:eastAsia="zh-CN"/>
              </w:rPr>
            </w:pPr>
            <w:r w:rsidRPr="00CD0BDB">
              <w:rPr>
                <w:sz w:val="18"/>
                <w:szCs w:val="18"/>
                <w:lang w:eastAsia="zh-CN"/>
              </w:rPr>
              <w:t>UE deployment</w:t>
            </w:r>
          </w:p>
        </w:tc>
        <w:tc>
          <w:tcPr>
            <w:tcW w:w="4811" w:type="dxa"/>
            <w:tcBorders>
              <w:top w:val="single" w:sz="4" w:space="0" w:color="D2232A"/>
              <w:left w:val="single" w:sz="4" w:space="0" w:color="D2232A"/>
              <w:bottom w:val="single" w:sz="4" w:space="0" w:color="D2232A"/>
              <w:right w:val="single" w:sz="4" w:space="0" w:color="D2232A"/>
            </w:tcBorders>
          </w:tcPr>
          <w:p w14:paraId="1CE1C7E7" w14:textId="75A28818" w:rsidR="00F049CB" w:rsidRPr="00CD0BDB" w:rsidRDefault="00E9068B" w:rsidP="00BF648C">
            <w:pPr>
              <w:pStyle w:val="ECCTabletext"/>
              <w:jc w:val="center"/>
              <w:rPr>
                <w:sz w:val="18"/>
                <w:szCs w:val="18"/>
                <w:highlight w:val="yellow"/>
                <w:lang w:eastAsia="zh-CN"/>
              </w:rPr>
            </w:pPr>
            <w:r w:rsidRPr="00CD0BDB">
              <w:rPr>
                <w:sz w:val="18"/>
                <w:szCs w:val="18"/>
                <w:lang w:eastAsia="zh-CN"/>
              </w:rPr>
              <w:t>Uniform and Rayleigh distributions</w:t>
            </w:r>
          </w:p>
        </w:tc>
      </w:tr>
    </w:tbl>
    <w:p w14:paraId="16D28E67" w14:textId="23195003" w:rsidR="00F8125C" w:rsidRPr="00CD0BDB" w:rsidRDefault="00F8125C" w:rsidP="00F8125C">
      <w:pPr>
        <w:pStyle w:val="Caption"/>
        <w:rPr>
          <w:rStyle w:val="ECCParagraph"/>
        </w:rPr>
      </w:pPr>
      <w:r w:rsidRPr="00CD0BDB">
        <w:rPr>
          <w:lang w:val="en-GB"/>
        </w:rPr>
        <w:t xml:space="preserve">Table </w:t>
      </w:r>
      <w:r w:rsidRPr="00CD0BDB">
        <w:rPr>
          <w:lang w:val="en-GB"/>
        </w:rPr>
        <w:fldChar w:fldCharType="begin"/>
      </w:r>
      <w:r w:rsidRPr="00CD0BDB">
        <w:rPr>
          <w:lang w:val="en-GB"/>
        </w:rPr>
        <w:instrText xml:space="preserve"> SEQ Table \* ARABIC </w:instrText>
      </w:r>
      <w:r w:rsidRPr="00CD0BDB">
        <w:rPr>
          <w:lang w:val="en-GB"/>
        </w:rPr>
        <w:fldChar w:fldCharType="separate"/>
      </w:r>
      <w:r w:rsidRPr="00CD0BDB">
        <w:rPr>
          <w:lang w:val="en-GB"/>
        </w:rPr>
        <w:t>2</w:t>
      </w:r>
      <w:r w:rsidRPr="00CD0BDB">
        <w:rPr>
          <w:lang w:val="en-GB"/>
        </w:rPr>
        <w:fldChar w:fldCharType="end"/>
      </w:r>
      <w:r w:rsidRPr="00CD0BDB">
        <w:rPr>
          <w:lang w:val="en-GB"/>
        </w:rPr>
        <w:t>: Antenna and power characteristics for WB</w:t>
      </w:r>
      <w:r w:rsidR="00F9002A">
        <w:rPr>
          <w:lang w:val="en-GB"/>
        </w:rPr>
        <w:t>B systems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 w:type="dxa"/>
          <w:bottom w:w="11" w:type="dxa"/>
        </w:tblCellMar>
        <w:tblLook w:val="01E0" w:firstRow="1" w:lastRow="1" w:firstColumn="1" w:lastColumn="1" w:noHBand="0" w:noVBand="0"/>
      </w:tblPr>
      <w:tblGrid>
        <w:gridCol w:w="3325"/>
        <w:gridCol w:w="5220"/>
      </w:tblGrid>
      <w:tr w:rsidR="00F8125C" w:rsidRPr="00CD0BDB" w14:paraId="12F5C3E1" w14:textId="77777777" w:rsidTr="00683CBA">
        <w:trPr>
          <w:tblHeader/>
          <w:jc w:val="center"/>
        </w:trPr>
        <w:tc>
          <w:tcPr>
            <w:tcW w:w="3325" w:type="dxa"/>
            <w:tcBorders>
              <w:top w:val="single" w:sz="4" w:space="0" w:color="D2232A"/>
              <w:left w:val="single" w:sz="4" w:space="0" w:color="D2232A"/>
              <w:bottom w:val="single" w:sz="4" w:space="0" w:color="D2232A"/>
              <w:right w:val="nil"/>
            </w:tcBorders>
            <w:shd w:val="clear" w:color="auto" w:fill="D2232A"/>
            <w:vAlign w:val="center"/>
          </w:tcPr>
          <w:p w14:paraId="26ADB347" w14:textId="77777777" w:rsidR="00F8125C" w:rsidRPr="00CD0BDB" w:rsidRDefault="00F8125C" w:rsidP="00BF648C">
            <w:pPr>
              <w:pStyle w:val="ECCTableHeaderwhitefont"/>
              <w:rPr>
                <w:rStyle w:val="ECCHLbold"/>
                <w:rFonts w:cs="Arial"/>
                <w:sz w:val="18"/>
                <w:szCs w:val="18"/>
              </w:rPr>
            </w:pPr>
            <w:r w:rsidRPr="00CD0BDB">
              <w:rPr>
                <w:rStyle w:val="ECCHLbold"/>
                <w:rFonts w:cs="Arial"/>
                <w:sz w:val="18"/>
                <w:szCs w:val="18"/>
              </w:rPr>
              <w:t xml:space="preserve">Parameter </w:t>
            </w:r>
          </w:p>
        </w:tc>
        <w:tc>
          <w:tcPr>
            <w:tcW w:w="5220" w:type="dxa"/>
            <w:tcBorders>
              <w:top w:val="single" w:sz="4" w:space="0" w:color="D2232A"/>
              <w:left w:val="nil"/>
              <w:bottom w:val="single" w:sz="4" w:space="0" w:color="D2232A"/>
              <w:right w:val="single" w:sz="4" w:space="0" w:color="D2232A"/>
            </w:tcBorders>
            <w:shd w:val="clear" w:color="auto" w:fill="D2232A"/>
            <w:vAlign w:val="center"/>
          </w:tcPr>
          <w:p w14:paraId="70C3648F" w14:textId="77777777" w:rsidR="00F8125C" w:rsidRPr="00CD0BDB" w:rsidRDefault="00F8125C" w:rsidP="00BF648C">
            <w:pPr>
              <w:pStyle w:val="ECCTableHeaderwhitefont"/>
              <w:rPr>
                <w:rStyle w:val="ECCHLbold"/>
                <w:rFonts w:cs="Arial"/>
                <w:sz w:val="18"/>
                <w:szCs w:val="18"/>
              </w:rPr>
            </w:pPr>
            <w:r w:rsidRPr="00CD0BDB">
              <w:rPr>
                <w:rStyle w:val="ECCHLbold"/>
                <w:rFonts w:cs="Arial"/>
                <w:sz w:val="18"/>
                <w:szCs w:val="18"/>
              </w:rPr>
              <w:t>Value</w:t>
            </w:r>
          </w:p>
        </w:tc>
      </w:tr>
      <w:tr w:rsidR="00F8125C" w:rsidRPr="00CD0BDB" w14:paraId="2F930BB9" w14:textId="77777777" w:rsidTr="00BF648C">
        <w:trPr>
          <w:jc w:val="center"/>
        </w:trPr>
        <w:tc>
          <w:tcPr>
            <w:tcW w:w="8545" w:type="dxa"/>
            <w:gridSpan w:val="2"/>
            <w:tcBorders>
              <w:top w:val="single" w:sz="4" w:space="0" w:color="D2232A"/>
              <w:left w:val="single" w:sz="4" w:space="0" w:color="D2232A"/>
              <w:bottom w:val="single" w:sz="4" w:space="0" w:color="D2232A"/>
              <w:right w:val="single" w:sz="4" w:space="0" w:color="D2232A"/>
            </w:tcBorders>
          </w:tcPr>
          <w:p w14:paraId="79684103" w14:textId="77777777" w:rsidR="00F8125C" w:rsidRPr="00CD0BDB" w:rsidRDefault="00F8125C" w:rsidP="00BF648C">
            <w:pPr>
              <w:pStyle w:val="ECCTabletext"/>
              <w:jc w:val="left"/>
              <w:rPr>
                <w:rFonts w:cs="Arial"/>
                <w:b/>
                <w:bCs/>
                <w:sz w:val="18"/>
                <w:szCs w:val="18"/>
              </w:rPr>
            </w:pPr>
            <w:r w:rsidRPr="00CD0BDB">
              <w:rPr>
                <w:rFonts w:cs="Arial"/>
                <w:b/>
                <w:bCs/>
                <w:sz w:val="18"/>
                <w:szCs w:val="18"/>
              </w:rPr>
              <w:t>Base station (AAS)</w:t>
            </w:r>
          </w:p>
        </w:tc>
      </w:tr>
      <w:tr w:rsidR="00F8125C" w:rsidRPr="00CD0BDB" w14:paraId="2DF5DC7B" w14:textId="77777777" w:rsidTr="00BE14C7">
        <w:trPr>
          <w:jc w:val="center"/>
        </w:trPr>
        <w:tc>
          <w:tcPr>
            <w:tcW w:w="3325" w:type="dxa"/>
            <w:tcBorders>
              <w:top w:val="single" w:sz="4" w:space="0" w:color="D2232A"/>
              <w:left w:val="single" w:sz="4" w:space="0" w:color="D2232A"/>
              <w:bottom w:val="single" w:sz="4" w:space="0" w:color="D2232A"/>
              <w:right w:val="single" w:sz="4" w:space="0" w:color="D2232A"/>
            </w:tcBorders>
          </w:tcPr>
          <w:p w14:paraId="373586F5" w14:textId="77777777" w:rsidR="00F8125C" w:rsidRPr="00CD0BDB" w:rsidRDefault="00F8125C" w:rsidP="00BF648C">
            <w:pPr>
              <w:pStyle w:val="ECCTabletext"/>
              <w:jc w:val="left"/>
              <w:rPr>
                <w:rFonts w:cs="Arial"/>
                <w:sz w:val="18"/>
                <w:szCs w:val="18"/>
              </w:rPr>
            </w:pPr>
            <w:r w:rsidRPr="00CD0BDB">
              <w:rPr>
                <w:rFonts w:cs="Arial"/>
                <w:sz w:val="18"/>
                <w:szCs w:val="18"/>
              </w:rPr>
              <w:t xml:space="preserve">Antenna pattern </w:t>
            </w:r>
          </w:p>
        </w:tc>
        <w:tc>
          <w:tcPr>
            <w:tcW w:w="5220" w:type="dxa"/>
            <w:tcBorders>
              <w:top w:val="single" w:sz="4" w:space="0" w:color="D2232A"/>
              <w:left w:val="single" w:sz="4" w:space="0" w:color="D2232A"/>
              <w:bottom w:val="single" w:sz="4" w:space="0" w:color="D2232A"/>
              <w:right w:val="single" w:sz="4" w:space="0" w:color="D2232A"/>
            </w:tcBorders>
            <w:vAlign w:val="center"/>
          </w:tcPr>
          <w:p w14:paraId="1B873B2D" w14:textId="77777777" w:rsidR="00F8125C" w:rsidRPr="00CD0BDB" w:rsidRDefault="00F8125C" w:rsidP="00BE14C7">
            <w:pPr>
              <w:pStyle w:val="ECCTabletext"/>
              <w:jc w:val="center"/>
              <w:rPr>
                <w:rFonts w:cs="Arial"/>
                <w:sz w:val="18"/>
                <w:szCs w:val="18"/>
              </w:rPr>
            </w:pPr>
            <w:r w:rsidRPr="00CD0BDB">
              <w:rPr>
                <w:rFonts w:cs="Arial"/>
                <w:sz w:val="18"/>
                <w:szCs w:val="18"/>
                <w:lang w:eastAsia="zh-CN"/>
              </w:rPr>
              <w:t xml:space="preserve">Refer to Recommendation </w:t>
            </w:r>
            <w:r w:rsidR="00000000">
              <w:fldChar w:fldCharType="begin"/>
            </w:r>
            <w:r w:rsidR="00000000">
              <w:instrText>HYPERLINK "https://www.itu.int/dms_pubrec/itu-r/rec/m/R-REC-M.2101-0-201702-I!!PDF-E.pdf"</w:instrText>
            </w:r>
            <w:r w:rsidR="00000000">
              <w:fldChar w:fldCharType="separate"/>
            </w:r>
            <w:r w:rsidRPr="00CD0BDB">
              <w:rPr>
                <w:rStyle w:val="Hyperlink"/>
                <w:rFonts w:cs="Arial"/>
                <w:sz w:val="18"/>
                <w:szCs w:val="18"/>
                <w:lang w:eastAsia="zh-CN"/>
              </w:rPr>
              <w:t>ITU-R M.2101</w:t>
            </w:r>
            <w:r w:rsidR="00000000">
              <w:rPr>
                <w:rStyle w:val="Hyperlink"/>
                <w:rFonts w:cs="Arial"/>
                <w:sz w:val="18"/>
                <w:szCs w:val="18"/>
                <w:lang w:eastAsia="zh-CN"/>
              </w:rPr>
              <w:fldChar w:fldCharType="end"/>
            </w:r>
          </w:p>
        </w:tc>
      </w:tr>
      <w:tr w:rsidR="00F8125C" w:rsidRPr="00CD0BDB" w14:paraId="463E4BF6" w14:textId="77777777" w:rsidTr="00BE14C7">
        <w:trPr>
          <w:jc w:val="center"/>
        </w:trPr>
        <w:tc>
          <w:tcPr>
            <w:tcW w:w="3325" w:type="dxa"/>
            <w:tcBorders>
              <w:top w:val="single" w:sz="4" w:space="0" w:color="D2232A"/>
              <w:left w:val="single" w:sz="4" w:space="0" w:color="D2232A"/>
              <w:bottom w:val="single" w:sz="4" w:space="0" w:color="D2232A"/>
              <w:right w:val="single" w:sz="4" w:space="0" w:color="D2232A"/>
            </w:tcBorders>
          </w:tcPr>
          <w:p w14:paraId="4C1817D3" w14:textId="77777777" w:rsidR="00F8125C" w:rsidRPr="00CD0BDB" w:rsidRDefault="00F8125C" w:rsidP="00BF648C">
            <w:pPr>
              <w:pStyle w:val="ECCTabletext"/>
              <w:jc w:val="left"/>
              <w:rPr>
                <w:rFonts w:cs="Arial"/>
                <w:sz w:val="18"/>
                <w:szCs w:val="18"/>
              </w:rPr>
            </w:pPr>
            <w:r w:rsidRPr="00CD0BDB">
              <w:rPr>
                <w:rFonts w:cs="Arial"/>
                <w:sz w:val="18"/>
                <w:szCs w:val="18"/>
              </w:rPr>
              <w:t xml:space="preserve">Element gain (incl. Ohmic loss) (dBi) </w:t>
            </w:r>
          </w:p>
        </w:tc>
        <w:tc>
          <w:tcPr>
            <w:tcW w:w="5220" w:type="dxa"/>
            <w:tcBorders>
              <w:top w:val="single" w:sz="4" w:space="0" w:color="D2232A"/>
              <w:left w:val="single" w:sz="4" w:space="0" w:color="D2232A"/>
              <w:bottom w:val="single" w:sz="4" w:space="0" w:color="D2232A"/>
              <w:right w:val="single" w:sz="4" w:space="0" w:color="D2232A"/>
            </w:tcBorders>
            <w:vAlign w:val="center"/>
          </w:tcPr>
          <w:p w14:paraId="5356DBE2" w14:textId="77777777" w:rsidR="00F8125C" w:rsidRPr="00CD0BDB" w:rsidRDefault="00F8125C" w:rsidP="00BE14C7">
            <w:pPr>
              <w:pStyle w:val="ECCTabletext"/>
              <w:jc w:val="center"/>
              <w:rPr>
                <w:rFonts w:cs="Arial"/>
                <w:sz w:val="18"/>
                <w:szCs w:val="18"/>
              </w:rPr>
            </w:pPr>
            <w:r w:rsidRPr="00CD0BDB">
              <w:rPr>
                <w:rFonts w:cs="Arial"/>
                <w:sz w:val="18"/>
                <w:szCs w:val="18"/>
              </w:rPr>
              <w:t>6.4</w:t>
            </w:r>
          </w:p>
        </w:tc>
      </w:tr>
      <w:tr w:rsidR="00F8125C" w:rsidRPr="00CD0BDB" w14:paraId="326F8E40" w14:textId="77777777" w:rsidTr="00BE14C7">
        <w:trPr>
          <w:jc w:val="center"/>
        </w:trPr>
        <w:tc>
          <w:tcPr>
            <w:tcW w:w="3325" w:type="dxa"/>
            <w:tcBorders>
              <w:top w:val="single" w:sz="4" w:space="0" w:color="D2232A"/>
              <w:left w:val="single" w:sz="4" w:space="0" w:color="D2232A"/>
              <w:bottom w:val="single" w:sz="4" w:space="0" w:color="D2232A"/>
              <w:right w:val="single" w:sz="4" w:space="0" w:color="D2232A"/>
            </w:tcBorders>
          </w:tcPr>
          <w:p w14:paraId="5EF4F48E" w14:textId="77777777" w:rsidR="00F8125C" w:rsidRPr="00CD0BDB" w:rsidRDefault="00F8125C" w:rsidP="00BF648C">
            <w:pPr>
              <w:pStyle w:val="ECCTabletext"/>
              <w:jc w:val="left"/>
              <w:rPr>
                <w:rFonts w:cs="Arial"/>
                <w:sz w:val="18"/>
                <w:szCs w:val="18"/>
              </w:rPr>
            </w:pPr>
            <w:r w:rsidRPr="00CD0BDB">
              <w:rPr>
                <w:rFonts w:cs="Arial"/>
                <w:sz w:val="18"/>
                <w:szCs w:val="18"/>
              </w:rPr>
              <w:t xml:space="preserve">Horizontal/vertical 3 dB beamwidth of single element (degree) </w:t>
            </w:r>
          </w:p>
        </w:tc>
        <w:tc>
          <w:tcPr>
            <w:tcW w:w="5220" w:type="dxa"/>
            <w:tcBorders>
              <w:top w:val="single" w:sz="4" w:space="0" w:color="D2232A"/>
              <w:left w:val="single" w:sz="4" w:space="0" w:color="D2232A"/>
              <w:bottom w:val="single" w:sz="4" w:space="0" w:color="D2232A"/>
              <w:right w:val="single" w:sz="4" w:space="0" w:color="D2232A"/>
            </w:tcBorders>
            <w:vAlign w:val="center"/>
          </w:tcPr>
          <w:p w14:paraId="7656E3C5" w14:textId="77777777" w:rsidR="00F8125C" w:rsidRPr="00CD0BDB" w:rsidRDefault="00F8125C" w:rsidP="00BE14C7">
            <w:pPr>
              <w:pStyle w:val="ECCTabletext"/>
              <w:jc w:val="center"/>
              <w:rPr>
                <w:rFonts w:cs="Arial"/>
                <w:sz w:val="18"/>
                <w:szCs w:val="18"/>
              </w:rPr>
            </w:pPr>
            <w:r w:rsidRPr="00CD0BDB">
              <w:rPr>
                <w:rFonts w:cs="Arial"/>
                <w:sz w:val="18"/>
                <w:szCs w:val="18"/>
              </w:rPr>
              <w:t>90º for H</w:t>
            </w:r>
          </w:p>
          <w:p w14:paraId="7E6CE3E4" w14:textId="77777777" w:rsidR="00F8125C" w:rsidRPr="00CD0BDB" w:rsidRDefault="00F8125C" w:rsidP="00BE14C7">
            <w:pPr>
              <w:pStyle w:val="ECCTabletext"/>
              <w:jc w:val="center"/>
              <w:rPr>
                <w:rFonts w:cs="Arial"/>
                <w:sz w:val="18"/>
                <w:szCs w:val="18"/>
              </w:rPr>
            </w:pPr>
            <w:r w:rsidRPr="00CD0BDB">
              <w:rPr>
                <w:rFonts w:cs="Arial"/>
                <w:sz w:val="18"/>
                <w:szCs w:val="18"/>
              </w:rPr>
              <w:t>65º for V</w:t>
            </w:r>
          </w:p>
        </w:tc>
      </w:tr>
      <w:tr w:rsidR="00F8125C" w:rsidRPr="00CD0BDB" w14:paraId="7D1D5A43" w14:textId="77777777" w:rsidTr="00BE14C7">
        <w:trPr>
          <w:jc w:val="center"/>
        </w:trPr>
        <w:tc>
          <w:tcPr>
            <w:tcW w:w="3325" w:type="dxa"/>
            <w:tcBorders>
              <w:top w:val="single" w:sz="4" w:space="0" w:color="D2232A"/>
              <w:left w:val="single" w:sz="4" w:space="0" w:color="D2232A"/>
              <w:bottom w:val="single" w:sz="4" w:space="0" w:color="D2232A"/>
              <w:right w:val="single" w:sz="4" w:space="0" w:color="D2232A"/>
            </w:tcBorders>
          </w:tcPr>
          <w:p w14:paraId="7CB100CB" w14:textId="77777777" w:rsidR="00F8125C" w:rsidRPr="00CD0BDB" w:rsidRDefault="00F8125C" w:rsidP="00BF648C">
            <w:pPr>
              <w:pStyle w:val="ECCTabletext"/>
              <w:jc w:val="left"/>
              <w:rPr>
                <w:rFonts w:cs="Arial"/>
                <w:sz w:val="18"/>
                <w:szCs w:val="18"/>
              </w:rPr>
            </w:pPr>
            <w:r w:rsidRPr="00CD0BDB">
              <w:rPr>
                <w:rFonts w:cs="Arial"/>
                <w:sz w:val="18"/>
                <w:szCs w:val="18"/>
              </w:rPr>
              <w:t>Horizontal/vertical front to back ratio (dB)</w:t>
            </w:r>
          </w:p>
        </w:tc>
        <w:tc>
          <w:tcPr>
            <w:tcW w:w="5220" w:type="dxa"/>
            <w:tcBorders>
              <w:top w:val="single" w:sz="4" w:space="0" w:color="D2232A"/>
              <w:left w:val="single" w:sz="4" w:space="0" w:color="D2232A"/>
              <w:bottom w:val="single" w:sz="4" w:space="0" w:color="D2232A"/>
              <w:right w:val="single" w:sz="4" w:space="0" w:color="D2232A"/>
            </w:tcBorders>
            <w:vAlign w:val="center"/>
          </w:tcPr>
          <w:p w14:paraId="2D7859E4" w14:textId="77777777" w:rsidR="00F8125C" w:rsidRPr="00CD0BDB" w:rsidRDefault="00F8125C" w:rsidP="00BE14C7">
            <w:pPr>
              <w:pStyle w:val="ECCTabletext"/>
              <w:jc w:val="center"/>
              <w:rPr>
                <w:rFonts w:cs="Arial"/>
                <w:sz w:val="18"/>
                <w:szCs w:val="18"/>
              </w:rPr>
            </w:pPr>
            <w:r w:rsidRPr="00CD0BDB">
              <w:rPr>
                <w:rFonts w:cs="Arial"/>
                <w:sz w:val="18"/>
                <w:szCs w:val="18"/>
              </w:rPr>
              <w:t>30 for both H/V</w:t>
            </w:r>
          </w:p>
        </w:tc>
      </w:tr>
      <w:tr w:rsidR="00F8125C" w:rsidRPr="00CD0BDB" w14:paraId="3C26D54E" w14:textId="77777777" w:rsidTr="00BE14C7">
        <w:trPr>
          <w:jc w:val="center"/>
        </w:trPr>
        <w:tc>
          <w:tcPr>
            <w:tcW w:w="3325" w:type="dxa"/>
            <w:tcBorders>
              <w:top w:val="single" w:sz="4" w:space="0" w:color="D2232A"/>
              <w:left w:val="single" w:sz="4" w:space="0" w:color="D2232A"/>
              <w:bottom w:val="single" w:sz="4" w:space="0" w:color="D2232A"/>
              <w:right w:val="single" w:sz="4" w:space="0" w:color="D2232A"/>
            </w:tcBorders>
          </w:tcPr>
          <w:p w14:paraId="6A1CC5C2" w14:textId="77777777" w:rsidR="00F8125C" w:rsidRPr="00CD0BDB" w:rsidRDefault="00F8125C" w:rsidP="00BF648C">
            <w:pPr>
              <w:pStyle w:val="ECCTabletext"/>
              <w:jc w:val="left"/>
              <w:rPr>
                <w:rFonts w:cs="Arial"/>
                <w:sz w:val="18"/>
                <w:szCs w:val="18"/>
              </w:rPr>
            </w:pPr>
            <w:r w:rsidRPr="00CD0BDB">
              <w:rPr>
                <w:rFonts w:cs="Arial"/>
                <w:sz w:val="18"/>
                <w:szCs w:val="18"/>
              </w:rPr>
              <w:t xml:space="preserve">Antenna polarization </w:t>
            </w:r>
          </w:p>
        </w:tc>
        <w:tc>
          <w:tcPr>
            <w:tcW w:w="5220" w:type="dxa"/>
            <w:tcBorders>
              <w:top w:val="single" w:sz="4" w:space="0" w:color="D2232A"/>
              <w:left w:val="single" w:sz="4" w:space="0" w:color="D2232A"/>
              <w:bottom w:val="single" w:sz="4" w:space="0" w:color="D2232A"/>
              <w:right w:val="single" w:sz="4" w:space="0" w:color="D2232A"/>
            </w:tcBorders>
            <w:vAlign w:val="center"/>
          </w:tcPr>
          <w:p w14:paraId="6CDB8269" w14:textId="77777777" w:rsidR="00F8125C" w:rsidRPr="00CD0BDB" w:rsidRDefault="00F8125C" w:rsidP="00BE14C7">
            <w:pPr>
              <w:pStyle w:val="ECCTabletext"/>
              <w:jc w:val="center"/>
              <w:rPr>
                <w:rFonts w:cs="Arial"/>
                <w:sz w:val="18"/>
                <w:szCs w:val="18"/>
              </w:rPr>
            </w:pPr>
            <w:r w:rsidRPr="00CD0BDB">
              <w:rPr>
                <w:rFonts w:cs="Arial"/>
                <w:sz w:val="18"/>
                <w:szCs w:val="18"/>
              </w:rPr>
              <w:t>Linear ±45º</w:t>
            </w:r>
          </w:p>
        </w:tc>
      </w:tr>
      <w:tr w:rsidR="00F8125C" w:rsidRPr="00CD0BDB" w14:paraId="5466DB09" w14:textId="77777777" w:rsidTr="00BE14C7">
        <w:trPr>
          <w:jc w:val="center"/>
        </w:trPr>
        <w:tc>
          <w:tcPr>
            <w:tcW w:w="3325" w:type="dxa"/>
            <w:tcBorders>
              <w:top w:val="single" w:sz="4" w:space="0" w:color="D2232A"/>
              <w:left w:val="single" w:sz="4" w:space="0" w:color="D2232A"/>
              <w:bottom w:val="single" w:sz="4" w:space="0" w:color="D2232A"/>
              <w:right w:val="single" w:sz="4" w:space="0" w:color="D2232A"/>
            </w:tcBorders>
          </w:tcPr>
          <w:p w14:paraId="38D1DF30" w14:textId="4D819911" w:rsidR="00F8125C" w:rsidRPr="00CD0BDB" w:rsidRDefault="00F8125C" w:rsidP="00BF648C">
            <w:pPr>
              <w:pStyle w:val="ECCTabletext"/>
              <w:jc w:val="left"/>
              <w:rPr>
                <w:rFonts w:cs="Arial"/>
                <w:sz w:val="18"/>
                <w:szCs w:val="18"/>
              </w:rPr>
            </w:pPr>
            <w:r w:rsidRPr="00CD0BDB">
              <w:rPr>
                <w:rFonts w:cs="Arial"/>
                <w:sz w:val="18"/>
                <w:szCs w:val="18"/>
              </w:rPr>
              <w:t>Antenna array configuration</w:t>
            </w:r>
            <w:r w:rsidR="000D3553">
              <w:rPr>
                <w:rFonts w:cs="Arial"/>
                <w:sz w:val="18"/>
                <w:szCs w:val="18"/>
              </w:rPr>
              <w:t xml:space="preserve"> (Note 1)</w:t>
            </w:r>
          </w:p>
          <w:p w14:paraId="666C03B6" w14:textId="77777777" w:rsidR="00F8125C" w:rsidRPr="00CD0BDB" w:rsidRDefault="00F8125C" w:rsidP="00BF648C">
            <w:pPr>
              <w:pStyle w:val="ECCTabletext"/>
              <w:jc w:val="left"/>
              <w:rPr>
                <w:rFonts w:cs="Arial"/>
                <w:sz w:val="18"/>
                <w:szCs w:val="18"/>
              </w:rPr>
            </w:pPr>
            <w:r w:rsidRPr="00CD0BDB">
              <w:rPr>
                <w:rFonts w:cs="Arial"/>
                <w:sz w:val="18"/>
                <w:szCs w:val="18"/>
              </w:rPr>
              <w:t xml:space="preserve">(Row × Column) </w:t>
            </w:r>
          </w:p>
        </w:tc>
        <w:tc>
          <w:tcPr>
            <w:tcW w:w="5220" w:type="dxa"/>
            <w:tcBorders>
              <w:top w:val="single" w:sz="4" w:space="0" w:color="D2232A"/>
              <w:left w:val="single" w:sz="4" w:space="0" w:color="D2232A"/>
              <w:bottom w:val="single" w:sz="4" w:space="0" w:color="D2232A"/>
              <w:right w:val="single" w:sz="4" w:space="0" w:color="D2232A"/>
            </w:tcBorders>
            <w:vAlign w:val="center"/>
          </w:tcPr>
          <w:p w14:paraId="58D73DB3" w14:textId="77777777" w:rsidR="00F8125C" w:rsidRPr="00CD0BDB" w:rsidRDefault="00F8125C" w:rsidP="00BE14C7">
            <w:pPr>
              <w:pStyle w:val="ECCTabletext"/>
              <w:jc w:val="center"/>
              <w:rPr>
                <w:rFonts w:cs="Arial"/>
                <w:sz w:val="18"/>
                <w:szCs w:val="18"/>
              </w:rPr>
            </w:pPr>
            <w:r w:rsidRPr="00CD0BDB">
              <w:rPr>
                <w:rFonts w:cs="Arial"/>
                <w:sz w:val="18"/>
                <w:szCs w:val="18"/>
              </w:rPr>
              <w:t>8×8 and 4×4</w:t>
            </w:r>
          </w:p>
        </w:tc>
      </w:tr>
      <w:tr w:rsidR="00F8125C" w:rsidRPr="00CD0BDB" w14:paraId="2C6F4767" w14:textId="77777777" w:rsidTr="00BE14C7">
        <w:trPr>
          <w:jc w:val="center"/>
        </w:trPr>
        <w:tc>
          <w:tcPr>
            <w:tcW w:w="3325" w:type="dxa"/>
            <w:tcBorders>
              <w:top w:val="single" w:sz="4" w:space="0" w:color="D2232A"/>
              <w:left w:val="single" w:sz="4" w:space="0" w:color="D2232A"/>
              <w:bottom w:val="single" w:sz="4" w:space="0" w:color="D2232A"/>
              <w:right w:val="single" w:sz="4" w:space="0" w:color="D2232A"/>
            </w:tcBorders>
          </w:tcPr>
          <w:p w14:paraId="08EDCE67" w14:textId="77777777" w:rsidR="00F8125C" w:rsidRPr="00CD0BDB" w:rsidRDefault="00F8125C" w:rsidP="00BF648C">
            <w:pPr>
              <w:pStyle w:val="ECCTabletext"/>
              <w:jc w:val="left"/>
              <w:rPr>
                <w:rFonts w:cs="Arial"/>
                <w:sz w:val="18"/>
                <w:szCs w:val="18"/>
              </w:rPr>
            </w:pPr>
            <w:r w:rsidRPr="00CD0BDB">
              <w:rPr>
                <w:rFonts w:cs="Arial"/>
                <w:sz w:val="18"/>
                <w:szCs w:val="18"/>
              </w:rPr>
              <w:t xml:space="preserve">Horizontal/Vertical radiating element spacing </w:t>
            </w:r>
          </w:p>
        </w:tc>
        <w:tc>
          <w:tcPr>
            <w:tcW w:w="5220" w:type="dxa"/>
            <w:tcBorders>
              <w:top w:val="single" w:sz="4" w:space="0" w:color="D2232A"/>
              <w:left w:val="single" w:sz="4" w:space="0" w:color="D2232A"/>
              <w:bottom w:val="single" w:sz="4" w:space="0" w:color="D2232A"/>
              <w:right w:val="single" w:sz="4" w:space="0" w:color="D2232A"/>
            </w:tcBorders>
            <w:vAlign w:val="center"/>
          </w:tcPr>
          <w:p w14:paraId="2613E8A3" w14:textId="77777777" w:rsidR="00F8125C" w:rsidRPr="00CD0BDB" w:rsidRDefault="00F8125C" w:rsidP="00BE14C7">
            <w:pPr>
              <w:pStyle w:val="ECCTabletext"/>
              <w:jc w:val="center"/>
              <w:rPr>
                <w:rFonts w:cs="Arial"/>
                <w:sz w:val="18"/>
                <w:szCs w:val="18"/>
              </w:rPr>
            </w:pPr>
            <w:r w:rsidRPr="00CD0BDB">
              <w:rPr>
                <w:rFonts w:cs="Arial"/>
                <w:sz w:val="18"/>
                <w:szCs w:val="18"/>
              </w:rPr>
              <w:t>0.5 of wavelength for H</w:t>
            </w:r>
          </w:p>
          <w:p w14:paraId="64D076ED" w14:textId="77777777" w:rsidR="00F8125C" w:rsidRPr="00CD0BDB" w:rsidRDefault="00F8125C" w:rsidP="00BE14C7">
            <w:pPr>
              <w:pStyle w:val="ECCTabletext"/>
              <w:jc w:val="center"/>
              <w:rPr>
                <w:rFonts w:cs="Arial"/>
                <w:sz w:val="18"/>
                <w:szCs w:val="18"/>
              </w:rPr>
            </w:pPr>
            <w:r w:rsidRPr="00CD0BDB">
              <w:rPr>
                <w:rFonts w:cs="Arial"/>
                <w:sz w:val="18"/>
                <w:szCs w:val="18"/>
              </w:rPr>
              <w:t>0.7 of wavelength for V</w:t>
            </w:r>
          </w:p>
        </w:tc>
      </w:tr>
      <w:tr w:rsidR="00F8125C" w:rsidRPr="00CD0BDB" w14:paraId="3A98D650" w14:textId="77777777" w:rsidTr="00BE14C7">
        <w:trPr>
          <w:jc w:val="center"/>
        </w:trPr>
        <w:tc>
          <w:tcPr>
            <w:tcW w:w="3325" w:type="dxa"/>
            <w:tcBorders>
              <w:top w:val="single" w:sz="4" w:space="0" w:color="D2232A"/>
              <w:left w:val="single" w:sz="4" w:space="0" w:color="D2232A"/>
              <w:bottom w:val="single" w:sz="4" w:space="0" w:color="D2232A"/>
              <w:right w:val="single" w:sz="4" w:space="0" w:color="D2232A"/>
            </w:tcBorders>
          </w:tcPr>
          <w:p w14:paraId="44130413" w14:textId="77777777" w:rsidR="00F8125C" w:rsidRPr="00CD0BDB" w:rsidRDefault="00F8125C" w:rsidP="00BF648C">
            <w:pPr>
              <w:pStyle w:val="ECCTabletext"/>
              <w:jc w:val="left"/>
              <w:rPr>
                <w:rFonts w:cs="Arial"/>
                <w:sz w:val="18"/>
                <w:szCs w:val="18"/>
              </w:rPr>
            </w:pPr>
            <w:r w:rsidRPr="00CD0BDB">
              <w:rPr>
                <w:rFonts w:cs="Arial"/>
                <w:sz w:val="18"/>
                <w:szCs w:val="18"/>
              </w:rPr>
              <w:t>Array Ohmic loss (dB)</w:t>
            </w:r>
          </w:p>
        </w:tc>
        <w:tc>
          <w:tcPr>
            <w:tcW w:w="5220" w:type="dxa"/>
            <w:tcBorders>
              <w:top w:val="single" w:sz="4" w:space="0" w:color="D2232A"/>
              <w:left w:val="single" w:sz="4" w:space="0" w:color="D2232A"/>
              <w:bottom w:val="single" w:sz="4" w:space="0" w:color="D2232A"/>
              <w:right w:val="single" w:sz="4" w:space="0" w:color="D2232A"/>
            </w:tcBorders>
            <w:vAlign w:val="center"/>
          </w:tcPr>
          <w:p w14:paraId="28901596" w14:textId="77777777" w:rsidR="00F8125C" w:rsidRPr="00CD0BDB" w:rsidRDefault="00F8125C" w:rsidP="00BE14C7">
            <w:pPr>
              <w:pStyle w:val="ECCTabletext"/>
              <w:jc w:val="center"/>
              <w:rPr>
                <w:rFonts w:cs="Arial"/>
                <w:sz w:val="18"/>
                <w:szCs w:val="18"/>
              </w:rPr>
            </w:pPr>
            <w:r w:rsidRPr="00CD0BDB">
              <w:rPr>
                <w:rFonts w:cs="Arial"/>
                <w:sz w:val="18"/>
                <w:szCs w:val="18"/>
              </w:rPr>
              <w:t>2</w:t>
            </w:r>
          </w:p>
        </w:tc>
      </w:tr>
      <w:tr w:rsidR="00F8125C" w:rsidRPr="00CD0BDB" w14:paraId="16ED8155" w14:textId="77777777" w:rsidTr="00BE14C7">
        <w:trPr>
          <w:jc w:val="center"/>
        </w:trPr>
        <w:tc>
          <w:tcPr>
            <w:tcW w:w="3325" w:type="dxa"/>
            <w:tcBorders>
              <w:top w:val="single" w:sz="4" w:space="0" w:color="D2232A"/>
              <w:left w:val="single" w:sz="4" w:space="0" w:color="D2232A"/>
              <w:bottom w:val="single" w:sz="4" w:space="0" w:color="D2232A"/>
              <w:right w:val="single" w:sz="4" w:space="0" w:color="D2232A"/>
            </w:tcBorders>
          </w:tcPr>
          <w:p w14:paraId="14628518" w14:textId="433AF77D" w:rsidR="00F8125C" w:rsidRPr="00CD0BDB" w:rsidRDefault="00F8125C" w:rsidP="00BF648C">
            <w:pPr>
              <w:pStyle w:val="ECCTabletext"/>
              <w:jc w:val="left"/>
              <w:rPr>
                <w:rFonts w:cs="Arial"/>
                <w:sz w:val="18"/>
                <w:szCs w:val="18"/>
                <w:highlight w:val="yellow"/>
              </w:rPr>
            </w:pPr>
            <w:r w:rsidRPr="00CD0BDB">
              <w:rPr>
                <w:rFonts w:cs="Arial"/>
                <w:sz w:val="18"/>
                <w:szCs w:val="18"/>
              </w:rPr>
              <w:t>Conducted power (before Ohmic loss) per antenna element for 8×8 AAS (dBm)</w:t>
            </w:r>
            <w:r w:rsidR="000D3553">
              <w:rPr>
                <w:rFonts w:cs="Arial"/>
                <w:sz w:val="18"/>
                <w:szCs w:val="18"/>
              </w:rPr>
              <w:t xml:space="preserve"> (Note 2)</w:t>
            </w:r>
          </w:p>
        </w:tc>
        <w:tc>
          <w:tcPr>
            <w:tcW w:w="5220" w:type="dxa"/>
            <w:tcBorders>
              <w:top w:val="single" w:sz="4" w:space="0" w:color="D2232A"/>
              <w:left w:val="single" w:sz="4" w:space="0" w:color="D2232A"/>
              <w:bottom w:val="single" w:sz="4" w:space="0" w:color="D2232A"/>
              <w:right w:val="single" w:sz="4" w:space="0" w:color="D2232A"/>
            </w:tcBorders>
            <w:vAlign w:val="center"/>
          </w:tcPr>
          <w:p w14:paraId="5679BA50" w14:textId="3B5B9F9F" w:rsidR="00F8125C" w:rsidRPr="00CD0BDB" w:rsidRDefault="00F8125C" w:rsidP="00BE14C7">
            <w:pPr>
              <w:pStyle w:val="ECCTabletext"/>
              <w:jc w:val="center"/>
              <w:rPr>
                <w:rFonts w:cs="Arial"/>
                <w:sz w:val="18"/>
                <w:szCs w:val="18"/>
                <w:highlight w:val="yellow"/>
                <w:lang w:eastAsia="zh-CN"/>
              </w:rPr>
            </w:pPr>
            <w:r w:rsidRPr="00CD0BDB">
              <w:rPr>
                <w:rFonts w:cs="Arial"/>
                <w:sz w:val="18"/>
                <w:szCs w:val="18"/>
                <w:lang w:eastAsia="zh-CN"/>
              </w:rPr>
              <w:t>5.5 (corresponding to a TRP = 24.6 dBm)</w:t>
            </w:r>
          </w:p>
        </w:tc>
      </w:tr>
      <w:tr w:rsidR="00F8125C" w:rsidRPr="00CD0BDB" w14:paraId="068E2696" w14:textId="77777777" w:rsidTr="00BE14C7">
        <w:trPr>
          <w:jc w:val="center"/>
        </w:trPr>
        <w:tc>
          <w:tcPr>
            <w:tcW w:w="3325" w:type="dxa"/>
            <w:tcBorders>
              <w:top w:val="single" w:sz="4" w:space="0" w:color="D2232A"/>
              <w:left w:val="single" w:sz="4" w:space="0" w:color="D2232A"/>
              <w:bottom w:val="single" w:sz="4" w:space="0" w:color="D2232A"/>
              <w:right w:val="single" w:sz="4" w:space="0" w:color="D2232A"/>
            </w:tcBorders>
          </w:tcPr>
          <w:p w14:paraId="30874D6E" w14:textId="788FF1B7" w:rsidR="00F8125C" w:rsidRPr="00CD0BDB" w:rsidRDefault="00F8125C" w:rsidP="00BF648C">
            <w:pPr>
              <w:pStyle w:val="ECCTabletext"/>
              <w:jc w:val="left"/>
              <w:rPr>
                <w:rFonts w:cs="Arial"/>
                <w:sz w:val="18"/>
                <w:szCs w:val="18"/>
                <w:lang w:eastAsia="zh-CN"/>
              </w:rPr>
            </w:pPr>
            <w:r w:rsidRPr="00CD0BDB">
              <w:rPr>
                <w:rFonts w:cs="Arial"/>
                <w:sz w:val="18"/>
                <w:szCs w:val="18"/>
              </w:rPr>
              <w:t>Conducted power (before Ohmic loss) per antenna element for 4×4 AAS (dBm)</w:t>
            </w:r>
            <w:r w:rsidR="000D3553">
              <w:rPr>
                <w:rFonts w:cs="Arial"/>
                <w:sz w:val="18"/>
                <w:szCs w:val="18"/>
              </w:rPr>
              <w:t xml:space="preserve"> (Note 2)</w:t>
            </w:r>
          </w:p>
        </w:tc>
        <w:tc>
          <w:tcPr>
            <w:tcW w:w="5220" w:type="dxa"/>
            <w:tcBorders>
              <w:top w:val="single" w:sz="4" w:space="0" w:color="D2232A"/>
              <w:left w:val="single" w:sz="4" w:space="0" w:color="D2232A"/>
              <w:bottom w:val="single" w:sz="4" w:space="0" w:color="D2232A"/>
              <w:right w:val="single" w:sz="4" w:space="0" w:color="D2232A"/>
            </w:tcBorders>
            <w:vAlign w:val="center"/>
          </w:tcPr>
          <w:p w14:paraId="4057E237" w14:textId="62989710" w:rsidR="00BB5F05" w:rsidRPr="00CD0BDB" w:rsidRDefault="00F8125C" w:rsidP="00BE14C7">
            <w:pPr>
              <w:pStyle w:val="ECCTabletext"/>
              <w:jc w:val="center"/>
              <w:rPr>
                <w:rFonts w:cs="Arial"/>
                <w:sz w:val="18"/>
                <w:szCs w:val="18"/>
                <w:lang w:eastAsia="zh-CN"/>
              </w:rPr>
            </w:pPr>
            <w:r w:rsidRPr="00CD0BDB">
              <w:rPr>
                <w:rFonts w:cs="Arial"/>
                <w:sz w:val="18"/>
                <w:szCs w:val="18"/>
                <w:lang w:eastAsia="zh-CN"/>
              </w:rPr>
              <w:t>17.5 (corresponding to a TRP = 30.6 dBm)</w:t>
            </w:r>
          </w:p>
        </w:tc>
      </w:tr>
      <w:tr w:rsidR="00F8125C" w:rsidRPr="00CD0BDB" w14:paraId="073F464A" w14:textId="77777777" w:rsidTr="00BE14C7">
        <w:trPr>
          <w:jc w:val="center"/>
        </w:trPr>
        <w:tc>
          <w:tcPr>
            <w:tcW w:w="3325" w:type="dxa"/>
            <w:tcBorders>
              <w:top w:val="single" w:sz="4" w:space="0" w:color="D2232A"/>
              <w:left w:val="single" w:sz="4" w:space="0" w:color="D2232A"/>
              <w:bottom w:val="single" w:sz="4" w:space="0" w:color="D2232A"/>
              <w:right w:val="single" w:sz="4" w:space="0" w:color="D2232A"/>
            </w:tcBorders>
          </w:tcPr>
          <w:p w14:paraId="166AEA5D" w14:textId="77777777" w:rsidR="00F8125C" w:rsidRPr="00CD0BDB" w:rsidRDefault="00F8125C" w:rsidP="00BF648C">
            <w:pPr>
              <w:pStyle w:val="ECCTabletext"/>
              <w:jc w:val="left"/>
              <w:rPr>
                <w:rFonts w:cs="Arial"/>
                <w:sz w:val="18"/>
                <w:szCs w:val="18"/>
              </w:rPr>
            </w:pPr>
            <w:r w:rsidRPr="00CD0BDB">
              <w:rPr>
                <w:rFonts w:cs="Arial"/>
                <w:sz w:val="18"/>
                <w:szCs w:val="18"/>
                <w:lang w:eastAsia="zh-CN"/>
              </w:rPr>
              <w:lastRenderedPageBreak/>
              <w:t>Base station maximum coverage angle in the horizontal plane (degrees)</w:t>
            </w:r>
          </w:p>
        </w:tc>
        <w:tc>
          <w:tcPr>
            <w:tcW w:w="5220" w:type="dxa"/>
            <w:tcBorders>
              <w:top w:val="single" w:sz="4" w:space="0" w:color="D2232A"/>
              <w:left w:val="single" w:sz="4" w:space="0" w:color="D2232A"/>
              <w:bottom w:val="single" w:sz="4" w:space="0" w:color="D2232A"/>
              <w:right w:val="single" w:sz="4" w:space="0" w:color="D2232A"/>
            </w:tcBorders>
            <w:vAlign w:val="center"/>
          </w:tcPr>
          <w:p w14:paraId="1EADA929" w14:textId="77777777" w:rsidR="00F8125C" w:rsidRPr="00CD0BDB" w:rsidRDefault="00F8125C" w:rsidP="00BE14C7">
            <w:pPr>
              <w:pStyle w:val="ECCTabletext"/>
              <w:jc w:val="center"/>
              <w:rPr>
                <w:rFonts w:cs="Arial"/>
                <w:sz w:val="18"/>
                <w:szCs w:val="18"/>
              </w:rPr>
            </w:pPr>
            <w:r w:rsidRPr="00CD0BDB">
              <w:rPr>
                <w:rFonts w:cs="Arial"/>
                <w:sz w:val="18"/>
                <w:szCs w:val="18"/>
                <w:lang w:eastAsia="zh-CN"/>
              </w:rPr>
              <w:t>±60</w:t>
            </w:r>
          </w:p>
        </w:tc>
      </w:tr>
      <w:tr w:rsidR="00F8125C" w:rsidRPr="00CD0BDB" w14:paraId="7421EE95" w14:textId="77777777" w:rsidTr="00BE14C7">
        <w:trPr>
          <w:jc w:val="center"/>
        </w:trPr>
        <w:tc>
          <w:tcPr>
            <w:tcW w:w="3325" w:type="dxa"/>
            <w:tcBorders>
              <w:top w:val="single" w:sz="4" w:space="0" w:color="D2232A"/>
              <w:left w:val="single" w:sz="4" w:space="0" w:color="D2232A"/>
              <w:bottom w:val="single" w:sz="4" w:space="0" w:color="D2232A"/>
              <w:right w:val="single" w:sz="4" w:space="0" w:color="D2232A"/>
            </w:tcBorders>
          </w:tcPr>
          <w:p w14:paraId="217847CC" w14:textId="40452D31" w:rsidR="00F8125C" w:rsidRPr="00CD0BDB" w:rsidRDefault="00F8125C" w:rsidP="00BF648C">
            <w:pPr>
              <w:pStyle w:val="ECCTabletext"/>
              <w:jc w:val="left"/>
              <w:rPr>
                <w:rFonts w:cs="Arial"/>
                <w:sz w:val="18"/>
                <w:szCs w:val="18"/>
              </w:rPr>
            </w:pPr>
            <w:r w:rsidRPr="00CD0BDB">
              <w:rPr>
                <w:rFonts w:cs="Arial"/>
                <w:sz w:val="18"/>
                <w:szCs w:val="18"/>
                <w:lang w:eastAsia="zh-CN"/>
              </w:rPr>
              <w:t>Base station vertical coverage range (degrees)</w:t>
            </w:r>
            <w:r w:rsidR="000D3553">
              <w:rPr>
                <w:rFonts w:cs="Arial"/>
                <w:sz w:val="18"/>
                <w:szCs w:val="18"/>
                <w:lang w:eastAsia="zh-CN"/>
              </w:rPr>
              <w:t xml:space="preserve"> (Note 3)</w:t>
            </w:r>
          </w:p>
        </w:tc>
        <w:tc>
          <w:tcPr>
            <w:tcW w:w="5220" w:type="dxa"/>
            <w:tcBorders>
              <w:top w:val="single" w:sz="4" w:space="0" w:color="D2232A"/>
              <w:left w:val="single" w:sz="4" w:space="0" w:color="D2232A"/>
              <w:bottom w:val="single" w:sz="4" w:space="0" w:color="D2232A"/>
              <w:right w:val="single" w:sz="4" w:space="0" w:color="D2232A"/>
            </w:tcBorders>
            <w:vAlign w:val="center"/>
          </w:tcPr>
          <w:p w14:paraId="1E671874" w14:textId="77777777" w:rsidR="00F8125C" w:rsidRPr="00CD0BDB" w:rsidRDefault="00F8125C" w:rsidP="00BE14C7">
            <w:pPr>
              <w:pStyle w:val="ECCTabletext"/>
              <w:jc w:val="center"/>
              <w:rPr>
                <w:rFonts w:cs="Arial"/>
                <w:sz w:val="18"/>
                <w:szCs w:val="18"/>
              </w:rPr>
            </w:pPr>
            <w:r w:rsidRPr="00CD0BDB">
              <w:rPr>
                <w:rFonts w:cs="Arial"/>
                <w:sz w:val="18"/>
                <w:szCs w:val="18"/>
                <w:lang w:eastAsia="zh-CN"/>
              </w:rPr>
              <w:t>90-120</w:t>
            </w:r>
          </w:p>
        </w:tc>
      </w:tr>
      <w:tr w:rsidR="00F8125C" w:rsidRPr="00CD0BDB" w14:paraId="0FE348A6" w14:textId="77777777" w:rsidTr="00BE14C7">
        <w:trPr>
          <w:jc w:val="center"/>
        </w:trPr>
        <w:tc>
          <w:tcPr>
            <w:tcW w:w="3325" w:type="dxa"/>
            <w:tcBorders>
              <w:top w:val="single" w:sz="4" w:space="0" w:color="D2232A"/>
              <w:left w:val="single" w:sz="4" w:space="0" w:color="D2232A"/>
              <w:bottom w:val="single" w:sz="4" w:space="0" w:color="D2232A"/>
              <w:right w:val="single" w:sz="4" w:space="0" w:color="D2232A"/>
            </w:tcBorders>
          </w:tcPr>
          <w:p w14:paraId="54CABF2A" w14:textId="77777777" w:rsidR="00F8125C" w:rsidRPr="00CD0BDB" w:rsidRDefault="00F8125C" w:rsidP="00BF648C">
            <w:pPr>
              <w:pStyle w:val="ECCTabletext"/>
              <w:jc w:val="left"/>
              <w:rPr>
                <w:rFonts w:cs="Arial"/>
                <w:sz w:val="18"/>
                <w:szCs w:val="18"/>
              </w:rPr>
            </w:pPr>
            <w:r w:rsidRPr="00CD0BDB">
              <w:rPr>
                <w:rFonts w:cs="Arial"/>
                <w:sz w:val="18"/>
                <w:szCs w:val="18"/>
                <w:lang w:eastAsia="zh-CN"/>
              </w:rPr>
              <w:t>Mechanical downtilt (degrees)</w:t>
            </w:r>
          </w:p>
        </w:tc>
        <w:tc>
          <w:tcPr>
            <w:tcW w:w="5220" w:type="dxa"/>
            <w:tcBorders>
              <w:top w:val="single" w:sz="4" w:space="0" w:color="D2232A"/>
              <w:left w:val="single" w:sz="4" w:space="0" w:color="D2232A"/>
              <w:bottom w:val="single" w:sz="4" w:space="0" w:color="D2232A"/>
              <w:right w:val="single" w:sz="4" w:space="0" w:color="D2232A"/>
            </w:tcBorders>
            <w:vAlign w:val="center"/>
          </w:tcPr>
          <w:p w14:paraId="0114A3F9" w14:textId="5FA73368" w:rsidR="00F8125C" w:rsidRPr="00CD0BDB" w:rsidRDefault="00F8125C" w:rsidP="00BE14C7">
            <w:pPr>
              <w:pStyle w:val="ECCTabletext"/>
              <w:jc w:val="center"/>
              <w:rPr>
                <w:rFonts w:cs="Arial"/>
                <w:sz w:val="18"/>
                <w:szCs w:val="18"/>
              </w:rPr>
            </w:pPr>
            <w:r w:rsidRPr="00CD0BDB">
              <w:rPr>
                <w:rFonts w:cs="Arial"/>
                <w:sz w:val="18"/>
                <w:szCs w:val="18"/>
                <w:lang w:eastAsia="zh-CN"/>
              </w:rPr>
              <w:t>10</w:t>
            </w:r>
          </w:p>
        </w:tc>
      </w:tr>
      <w:tr w:rsidR="007C435A" w:rsidRPr="00CD0BDB" w14:paraId="6B14AF03" w14:textId="77777777" w:rsidTr="00514C4F">
        <w:trPr>
          <w:jc w:val="center"/>
        </w:trPr>
        <w:tc>
          <w:tcPr>
            <w:tcW w:w="3325" w:type="dxa"/>
            <w:tcBorders>
              <w:top w:val="single" w:sz="4" w:space="0" w:color="D2232A"/>
              <w:left w:val="single" w:sz="4" w:space="0" w:color="D2232A"/>
              <w:bottom w:val="single" w:sz="4" w:space="0" w:color="D2232A"/>
              <w:right w:val="single" w:sz="4" w:space="0" w:color="D2232A"/>
            </w:tcBorders>
          </w:tcPr>
          <w:p w14:paraId="54C6DA88" w14:textId="741A36B8" w:rsidR="007C435A" w:rsidRPr="00CD0BDB" w:rsidRDefault="007C435A" w:rsidP="007C435A">
            <w:pPr>
              <w:pStyle w:val="ECCTabletext"/>
              <w:jc w:val="left"/>
              <w:rPr>
                <w:rFonts w:cs="Arial"/>
                <w:sz w:val="18"/>
                <w:szCs w:val="18"/>
                <w:lang w:eastAsia="zh-CN"/>
              </w:rPr>
            </w:pPr>
            <w:r w:rsidRPr="00CD0BDB">
              <w:rPr>
                <w:rFonts w:cs="Arial"/>
                <w:sz w:val="18"/>
                <w:szCs w:val="18"/>
                <w:lang w:eastAsia="zh-CN"/>
              </w:rPr>
              <w:t xml:space="preserve">Maximum base station EIRP </w:t>
            </w:r>
            <w:r w:rsidRPr="00CD0BDB">
              <w:rPr>
                <w:rFonts w:cs="Arial"/>
                <w:sz w:val="18"/>
                <w:szCs w:val="18"/>
              </w:rPr>
              <w:t>for 8×8 AAS</w:t>
            </w:r>
            <w:r w:rsidRPr="00CD0BDB">
              <w:rPr>
                <w:rFonts w:cs="Arial"/>
                <w:sz w:val="18"/>
                <w:szCs w:val="18"/>
                <w:lang w:eastAsia="zh-CN"/>
              </w:rPr>
              <w:t xml:space="preserve"> (dBm/5MHz)</w:t>
            </w:r>
          </w:p>
        </w:tc>
        <w:tc>
          <w:tcPr>
            <w:tcW w:w="5220" w:type="dxa"/>
            <w:vMerge w:val="restart"/>
            <w:tcBorders>
              <w:top w:val="single" w:sz="4" w:space="0" w:color="D2232A"/>
              <w:left w:val="single" w:sz="4" w:space="0" w:color="D2232A"/>
              <w:right w:val="single" w:sz="4" w:space="0" w:color="D2232A"/>
            </w:tcBorders>
            <w:vAlign w:val="center"/>
          </w:tcPr>
          <w:p w14:paraId="6BBA7483" w14:textId="4D39B498" w:rsidR="007C435A" w:rsidRPr="00CD0BDB" w:rsidRDefault="007C435A" w:rsidP="007C435A">
            <w:pPr>
              <w:pStyle w:val="ECCTabletext"/>
              <w:jc w:val="center"/>
              <w:rPr>
                <w:rFonts w:cs="Arial"/>
                <w:sz w:val="18"/>
                <w:szCs w:val="18"/>
                <w:lang w:eastAsia="zh-CN"/>
              </w:rPr>
            </w:pPr>
            <w:r w:rsidRPr="00CD0BDB">
              <w:rPr>
                <w:rFonts w:cs="Arial"/>
                <w:sz w:val="18"/>
                <w:szCs w:val="18"/>
                <w:lang w:eastAsia="zh-CN"/>
              </w:rPr>
              <w:t>38 (51 dBm/100MHz)</w:t>
            </w:r>
            <w:r w:rsidR="00F91153">
              <w:rPr>
                <w:rFonts w:cs="Arial"/>
                <w:sz w:val="18"/>
                <w:szCs w:val="18"/>
                <w:lang w:eastAsia="zh-CN"/>
              </w:rPr>
              <w:t xml:space="preserve"> (Note 4)</w:t>
            </w:r>
          </w:p>
        </w:tc>
      </w:tr>
      <w:tr w:rsidR="007C435A" w:rsidRPr="00CD0BDB" w14:paraId="133B18A3" w14:textId="77777777" w:rsidTr="00514C4F">
        <w:trPr>
          <w:jc w:val="center"/>
        </w:trPr>
        <w:tc>
          <w:tcPr>
            <w:tcW w:w="3325" w:type="dxa"/>
            <w:tcBorders>
              <w:top w:val="single" w:sz="4" w:space="0" w:color="D2232A"/>
              <w:left w:val="single" w:sz="4" w:space="0" w:color="D2232A"/>
              <w:bottom w:val="single" w:sz="4" w:space="0" w:color="D2232A"/>
              <w:right w:val="single" w:sz="4" w:space="0" w:color="D2232A"/>
            </w:tcBorders>
          </w:tcPr>
          <w:p w14:paraId="2D49B658" w14:textId="2CB21B8B" w:rsidR="007C435A" w:rsidRPr="00CD0BDB" w:rsidRDefault="007C435A" w:rsidP="007C435A">
            <w:pPr>
              <w:pStyle w:val="ECCTabletext"/>
              <w:jc w:val="left"/>
              <w:rPr>
                <w:rFonts w:cs="Arial"/>
                <w:sz w:val="18"/>
                <w:szCs w:val="18"/>
                <w:lang w:eastAsia="zh-CN"/>
              </w:rPr>
            </w:pPr>
            <w:r w:rsidRPr="00CD0BDB">
              <w:rPr>
                <w:rFonts w:cs="Arial"/>
                <w:sz w:val="18"/>
                <w:szCs w:val="18"/>
                <w:lang w:eastAsia="zh-CN"/>
              </w:rPr>
              <w:t xml:space="preserve">Maximum base station EIRP </w:t>
            </w:r>
            <w:r w:rsidRPr="00CD0BDB">
              <w:rPr>
                <w:rFonts w:cs="Arial"/>
                <w:sz w:val="18"/>
                <w:szCs w:val="18"/>
              </w:rPr>
              <w:t>for 4×4 AAS</w:t>
            </w:r>
            <w:r w:rsidRPr="00CD0BDB">
              <w:rPr>
                <w:rFonts w:cs="Arial"/>
                <w:sz w:val="18"/>
                <w:szCs w:val="18"/>
                <w:lang w:eastAsia="zh-CN"/>
              </w:rPr>
              <w:t xml:space="preserve"> (dBm/5MHz)</w:t>
            </w:r>
          </w:p>
        </w:tc>
        <w:tc>
          <w:tcPr>
            <w:tcW w:w="5220" w:type="dxa"/>
            <w:vMerge/>
            <w:tcBorders>
              <w:left w:val="single" w:sz="4" w:space="0" w:color="D2232A"/>
              <w:bottom w:val="single" w:sz="4" w:space="0" w:color="D2232A"/>
              <w:right w:val="single" w:sz="4" w:space="0" w:color="D2232A"/>
            </w:tcBorders>
            <w:vAlign w:val="center"/>
          </w:tcPr>
          <w:p w14:paraId="7FE51A9E" w14:textId="77777777" w:rsidR="007C435A" w:rsidRPr="00CD0BDB" w:rsidRDefault="007C435A" w:rsidP="007C435A">
            <w:pPr>
              <w:pStyle w:val="ECCTabletext"/>
              <w:jc w:val="center"/>
              <w:rPr>
                <w:rFonts w:cs="Arial"/>
                <w:sz w:val="18"/>
                <w:szCs w:val="18"/>
                <w:lang w:eastAsia="zh-CN"/>
              </w:rPr>
            </w:pPr>
          </w:p>
        </w:tc>
      </w:tr>
      <w:tr w:rsidR="007C435A" w:rsidRPr="00CD0BDB" w14:paraId="20E8CBFC" w14:textId="77777777" w:rsidTr="00831A71">
        <w:trPr>
          <w:jc w:val="center"/>
        </w:trPr>
        <w:tc>
          <w:tcPr>
            <w:tcW w:w="8545" w:type="dxa"/>
            <w:gridSpan w:val="2"/>
            <w:tcBorders>
              <w:top w:val="single" w:sz="4" w:space="0" w:color="D2232A"/>
              <w:left w:val="single" w:sz="4" w:space="0" w:color="D2232A"/>
              <w:bottom w:val="single" w:sz="4" w:space="0" w:color="D2232A"/>
              <w:right w:val="single" w:sz="4" w:space="0" w:color="D2232A"/>
            </w:tcBorders>
          </w:tcPr>
          <w:p w14:paraId="0C024751" w14:textId="20D757FF" w:rsidR="007C435A" w:rsidRPr="00CD0BDB" w:rsidRDefault="007C435A" w:rsidP="007C435A">
            <w:pPr>
              <w:pStyle w:val="ECCTablenote"/>
            </w:pPr>
            <w:r>
              <w:t>Note 1:</w:t>
            </w:r>
            <w:r w:rsidRPr="00CD0BDB">
              <w:t xml:space="preserve"> For the small/micro cell case, for example, 8×8 means there are 8 vertical and 8 horizontal radiating elements.</w:t>
            </w:r>
          </w:p>
          <w:p w14:paraId="4E76A4C0" w14:textId="2BBC3519" w:rsidR="007C435A" w:rsidRPr="00CD0BDB" w:rsidRDefault="007C435A" w:rsidP="007C435A">
            <w:pPr>
              <w:pStyle w:val="ECCTablenote"/>
            </w:pPr>
            <w:r>
              <w:t>Note 2:</w:t>
            </w:r>
            <w:r w:rsidRPr="00CD0BDB">
              <w:t xml:space="preserve"> For example, for an 8×8 AAS, the conducted power per element assumes 8×8×2 elements (i.e., power per H/V polarized element).</w:t>
            </w:r>
          </w:p>
          <w:p w14:paraId="1089C822" w14:textId="77777777" w:rsidR="007C435A" w:rsidRDefault="007C435A" w:rsidP="007C435A">
            <w:pPr>
              <w:pStyle w:val="ECCTablenote"/>
              <w:rPr>
                <w:rFonts w:eastAsia="SimSun"/>
                <w:lang w:eastAsia="zh-CN"/>
              </w:rPr>
            </w:pPr>
            <w:r>
              <w:rPr>
                <w:rFonts w:eastAsia="SimSun"/>
                <w:lang w:eastAsia="zh-CN"/>
              </w:rPr>
              <w:t>Note 3:</w:t>
            </w:r>
            <w:r w:rsidRPr="00CD0BDB">
              <w:rPr>
                <w:rFonts w:eastAsia="SimSun"/>
                <w:lang w:eastAsia="zh-CN"/>
              </w:rPr>
              <w:t xml:space="preserve"> The vertical coverage range includes the mechanical downtilt. A minimum BS-UE distance along the ground of 35 m should be used for urban/suburban and rural macro environments, 5 m for micro/outdoor small cell, and 2 m for indoor small cell/urban scenarios.</w:t>
            </w:r>
          </w:p>
          <w:p w14:paraId="7C4E0123" w14:textId="0D2C6E5D" w:rsidR="00F91153" w:rsidRPr="00F209E0" w:rsidDel="00367234" w:rsidRDefault="00F91153" w:rsidP="00367234">
            <w:pPr>
              <w:pStyle w:val="Tablelegend"/>
              <w:rPr>
                <w:del w:id="44" w:author="Lithuania" w:date="2024-03-25T14:41:00Z"/>
                <w:rFonts w:ascii="Arial" w:eastAsia="SimSun" w:hAnsi="Arial" w:cs="Arial"/>
                <w:sz w:val="16"/>
                <w:szCs w:val="16"/>
                <w:lang w:eastAsia="zh-CN"/>
              </w:rPr>
            </w:pPr>
            <w:r>
              <w:rPr>
                <w:rFonts w:ascii="Arial" w:eastAsia="SimSun" w:hAnsi="Arial" w:cs="Arial"/>
                <w:sz w:val="16"/>
                <w:szCs w:val="16"/>
                <w:lang w:eastAsia="zh-CN"/>
              </w:rPr>
              <w:t xml:space="preserve">Note 4: A </w:t>
            </w:r>
            <w:r w:rsidRPr="004144AD">
              <w:rPr>
                <w:rFonts w:ascii="Arial" w:eastAsia="SimSun" w:hAnsi="Arial" w:cs="Arial"/>
                <w:sz w:val="16"/>
                <w:szCs w:val="16"/>
                <w:lang w:eastAsia="zh-CN"/>
              </w:rPr>
              <w:t>51 dBm/100MHz</w:t>
            </w:r>
            <w:r>
              <w:rPr>
                <w:rFonts w:ascii="Arial" w:eastAsia="SimSun" w:hAnsi="Arial" w:cs="Arial"/>
                <w:sz w:val="16"/>
                <w:szCs w:val="16"/>
                <w:lang w:eastAsia="zh-CN"/>
              </w:rPr>
              <w:t xml:space="preserve"> EIRP corresponds to WBB MP BS considering the incremental approach.</w:t>
            </w:r>
          </w:p>
          <w:p w14:paraId="017C8436" w14:textId="0FCEEDE9" w:rsidR="00F91153" w:rsidRPr="00CD0BDB" w:rsidRDefault="00F91153" w:rsidP="007C435A">
            <w:pPr>
              <w:pStyle w:val="ECCTablenote"/>
              <w:rPr>
                <w:lang w:eastAsia="zh-CN"/>
              </w:rPr>
            </w:pPr>
          </w:p>
        </w:tc>
      </w:tr>
    </w:tbl>
    <w:p w14:paraId="1624443E" w14:textId="2E762698" w:rsidR="00F8125C" w:rsidRPr="00CD0BDB" w:rsidRDefault="00F8125C" w:rsidP="00F8125C">
      <w:r w:rsidRPr="00CD0BDB">
        <w:t>The FSS ES parameters considered in this study are based on the agreed technical, operational characteristics, and protection criteria of FSS systems</w:t>
      </w:r>
      <w:r w:rsidR="003579DB" w:rsidRPr="00CD0BDB">
        <w:t xml:space="preserve">. In addition, </w:t>
      </w:r>
      <w:r w:rsidR="004F68B6" w:rsidRPr="00CD0BDB">
        <w:t xml:space="preserve">some additional parameters </w:t>
      </w:r>
      <w:r w:rsidR="00221C1F" w:rsidRPr="00221C1F">
        <w:t>such as the antenna sizes and gain</w:t>
      </w:r>
      <w:r w:rsidR="00EA03BD" w:rsidRPr="00CD0BDB">
        <w:t xml:space="preserve"> of</w:t>
      </w:r>
      <w:r w:rsidR="00221C1F">
        <w:t xml:space="preserve"> the</w:t>
      </w:r>
      <w:r w:rsidR="00EA03BD" w:rsidRPr="00CD0BDB">
        <w:t xml:space="preserve"> FSS </w:t>
      </w:r>
      <w:r w:rsidR="00762B54" w:rsidRPr="00CD0BDB">
        <w:t>earth stations (</w:t>
      </w:r>
      <w:r w:rsidR="00EA03BD" w:rsidRPr="00CD0BDB">
        <w:t>ES</w:t>
      </w:r>
      <w:r w:rsidR="00762B54" w:rsidRPr="00CD0BDB">
        <w:t>s)</w:t>
      </w:r>
      <w:r w:rsidR="00EA03BD" w:rsidRPr="00CD0BDB">
        <w:t xml:space="preserve"> </w:t>
      </w:r>
      <w:proofErr w:type="spellStart"/>
      <w:r w:rsidR="00EA03BD" w:rsidRPr="00CD0BDB">
        <w:t>Fuchsstadt</w:t>
      </w:r>
      <w:proofErr w:type="spellEnd"/>
      <w:r w:rsidR="00EA03BD" w:rsidRPr="00CD0BDB">
        <w:t xml:space="preserve"> and DLR</w:t>
      </w:r>
      <w:r w:rsidR="00126AED" w:rsidRPr="00CD0BDB">
        <w:rPr>
          <w:rStyle w:val="FootnoteReference"/>
        </w:rPr>
        <w:footnoteReference w:id="2"/>
      </w:r>
      <w:r w:rsidR="00221C1F">
        <w:t xml:space="preserve"> are also considered</w:t>
      </w:r>
      <w:r w:rsidRPr="00CD0BDB">
        <w:t>. Table 3 contains the FSS ES parameters used in this study and Table 4 contains the FSS protection criteria</w:t>
      </w:r>
      <w:r w:rsidR="00144411" w:rsidRPr="00CD0BDB">
        <w:t>.</w:t>
      </w:r>
    </w:p>
    <w:p w14:paraId="085AAD6F" w14:textId="624EA60D" w:rsidR="00F8125C" w:rsidRPr="00CD0BDB" w:rsidRDefault="00F8125C" w:rsidP="00F8125C">
      <w:pPr>
        <w:pStyle w:val="Caption"/>
        <w:rPr>
          <w:rStyle w:val="ECCParagraph"/>
        </w:rPr>
      </w:pPr>
      <w:r w:rsidRPr="00CD0BDB">
        <w:rPr>
          <w:lang w:val="en-GB"/>
        </w:rPr>
        <w:t xml:space="preserve">Table </w:t>
      </w:r>
      <w:r w:rsidRPr="00CD0BDB">
        <w:rPr>
          <w:lang w:val="en-GB"/>
        </w:rPr>
        <w:fldChar w:fldCharType="begin"/>
      </w:r>
      <w:r w:rsidRPr="00CD0BDB">
        <w:rPr>
          <w:lang w:val="en-GB"/>
        </w:rPr>
        <w:instrText xml:space="preserve"> SEQ Table \* ARABIC </w:instrText>
      </w:r>
      <w:r w:rsidRPr="00CD0BDB">
        <w:rPr>
          <w:lang w:val="en-GB"/>
        </w:rPr>
        <w:fldChar w:fldCharType="separate"/>
      </w:r>
      <w:r w:rsidRPr="00CD0BDB">
        <w:rPr>
          <w:lang w:val="en-GB"/>
        </w:rPr>
        <w:t>3</w:t>
      </w:r>
      <w:r w:rsidRPr="00CD0BDB">
        <w:rPr>
          <w:lang w:val="en-GB"/>
        </w:rPr>
        <w:fldChar w:fldCharType="end"/>
      </w:r>
      <w:r w:rsidRPr="00CD0BDB">
        <w:rPr>
          <w:lang w:val="en-GB"/>
        </w:rPr>
        <w:t>: FSS ES Parameter</w:t>
      </w:r>
      <w:r w:rsidR="005630E9" w:rsidRPr="00CD0BDB">
        <w:rPr>
          <w:lang w:val="en-GB"/>
        </w:rPr>
        <w:t>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bottom w:w="11" w:type="dxa"/>
        </w:tblCellMar>
        <w:tblLook w:val="01E0" w:firstRow="1" w:lastRow="1" w:firstColumn="1" w:lastColumn="1" w:noHBand="0" w:noVBand="0"/>
      </w:tblPr>
      <w:tblGrid>
        <w:gridCol w:w="3540"/>
        <w:gridCol w:w="6089"/>
      </w:tblGrid>
      <w:tr w:rsidR="00F8125C" w:rsidRPr="00CD0BDB" w14:paraId="47D3993B" w14:textId="77777777" w:rsidTr="000D3553">
        <w:trPr>
          <w:tblHeader/>
          <w:jc w:val="center"/>
        </w:trPr>
        <w:tc>
          <w:tcPr>
            <w:tcW w:w="1838" w:type="pct"/>
            <w:tcBorders>
              <w:top w:val="single" w:sz="4" w:space="0" w:color="D2232A"/>
              <w:left w:val="single" w:sz="4" w:space="0" w:color="D2232A"/>
              <w:bottom w:val="single" w:sz="4" w:space="0" w:color="D2232A"/>
              <w:right w:val="nil"/>
            </w:tcBorders>
            <w:shd w:val="clear" w:color="auto" w:fill="D2232A"/>
            <w:vAlign w:val="center"/>
          </w:tcPr>
          <w:p w14:paraId="19BC2390" w14:textId="77777777" w:rsidR="00F8125C" w:rsidRPr="00CD0BDB" w:rsidRDefault="00F8125C" w:rsidP="00BF648C">
            <w:pPr>
              <w:pStyle w:val="ECCTableHeaderwhitefont"/>
              <w:rPr>
                <w:rStyle w:val="ECCHLbold"/>
                <w:rFonts w:cs="Arial"/>
                <w:sz w:val="18"/>
                <w:szCs w:val="18"/>
              </w:rPr>
            </w:pPr>
            <w:r w:rsidRPr="00CD0BDB">
              <w:rPr>
                <w:rStyle w:val="ECCHLbold"/>
                <w:rFonts w:cs="Arial"/>
                <w:sz w:val="18"/>
                <w:szCs w:val="18"/>
              </w:rPr>
              <w:t xml:space="preserve">Parameter </w:t>
            </w:r>
          </w:p>
        </w:tc>
        <w:tc>
          <w:tcPr>
            <w:tcW w:w="3162" w:type="pct"/>
            <w:tcBorders>
              <w:top w:val="single" w:sz="4" w:space="0" w:color="D2232A"/>
              <w:left w:val="nil"/>
              <w:bottom w:val="single" w:sz="4" w:space="0" w:color="D2232A"/>
              <w:right w:val="single" w:sz="4" w:space="0" w:color="D2232A"/>
            </w:tcBorders>
            <w:shd w:val="clear" w:color="auto" w:fill="D2232A"/>
            <w:vAlign w:val="center"/>
          </w:tcPr>
          <w:p w14:paraId="61AD138B" w14:textId="77777777" w:rsidR="00F8125C" w:rsidRPr="00CD0BDB" w:rsidRDefault="00F8125C" w:rsidP="00BF648C">
            <w:pPr>
              <w:pStyle w:val="ECCTableHeaderwhitefont"/>
              <w:rPr>
                <w:rStyle w:val="ECCHLbold"/>
                <w:rFonts w:cs="Arial"/>
                <w:sz w:val="18"/>
                <w:szCs w:val="18"/>
              </w:rPr>
            </w:pPr>
            <w:r w:rsidRPr="00CD0BDB">
              <w:rPr>
                <w:rStyle w:val="ECCHLbold"/>
                <w:rFonts w:cs="Arial"/>
                <w:sz w:val="18"/>
                <w:szCs w:val="18"/>
              </w:rPr>
              <w:t>Value</w:t>
            </w:r>
          </w:p>
        </w:tc>
      </w:tr>
      <w:tr w:rsidR="00F8125C" w:rsidRPr="00CD0BDB" w14:paraId="535CA0D3" w14:textId="77777777" w:rsidTr="000D3553">
        <w:trPr>
          <w:jc w:val="center"/>
        </w:trPr>
        <w:tc>
          <w:tcPr>
            <w:tcW w:w="1838" w:type="pct"/>
            <w:tcBorders>
              <w:top w:val="single" w:sz="4" w:space="0" w:color="D2232A"/>
              <w:left w:val="single" w:sz="4" w:space="0" w:color="D2232A"/>
              <w:bottom w:val="single" w:sz="4" w:space="0" w:color="D2232A"/>
              <w:right w:val="single" w:sz="4" w:space="0" w:color="D2232A"/>
            </w:tcBorders>
          </w:tcPr>
          <w:p w14:paraId="1BAA4F31" w14:textId="77777777" w:rsidR="00F8125C" w:rsidRPr="00CD0BDB" w:rsidRDefault="00F8125C" w:rsidP="000D3553">
            <w:pPr>
              <w:pStyle w:val="ECCTabletext"/>
              <w:jc w:val="left"/>
              <w:rPr>
                <w:rFonts w:cs="Arial"/>
                <w:sz w:val="18"/>
                <w:szCs w:val="18"/>
              </w:rPr>
            </w:pPr>
            <w:r w:rsidRPr="00CD0BDB">
              <w:rPr>
                <w:sz w:val="18"/>
                <w:szCs w:val="18"/>
              </w:rPr>
              <w:t>Antenna diameter (m)</w:t>
            </w:r>
          </w:p>
        </w:tc>
        <w:tc>
          <w:tcPr>
            <w:tcW w:w="3162" w:type="pct"/>
            <w:tcBorders>
              <w:top w:val="single" w:sz="4" w:space="0" w:color="D2232A"/>
              <w:left w:val="single" w:sz="4" w:space="0" w:color="D2232A"/>
              <w:bottom w:val="single" w:sz="4" w:space="0" w:color="D2232A"/>
              <w:right w:val="single" w:sz="4" w:space="0" w:color="D2232A"/>
            </w:tcBorders>
          </w:tcPr>
          <w:p w14:paraId="6FACCDB6" w14:textId="32505B20" w:rsidR="00F8125C" w:rsidRPr="00CD0BDB" w:rsidRDefault="00F8125C" w:rsidP="000D3553">
            <w:pPr>
              <w:pStyle w:val="ECCTabletext"/>
              <w:jc w:val="left"/>
              <w:rPr>
                <w:rFonts w:cs="Arial"/>
                <w:sz w:val="18"/>
                <w:szCs w:val="18"/>
              </w:rPr>
            </w:pPr>
            <w:r w:rsidRPr="00CD0BDB">
              <w:rPr>
                <w:sz w:val="18"/>
                <w:szCs w:val="18"/>
              </w:rPr>
              <w:t>3</w:t>
            </w:r>
            <w:r w:rsidR="002B4B2D" w:rsidRPr="00CD0BDB">
              <w:rPr>
                <w:sz w:val="18"/>
                <w:szCs w:val="18"/>
              </w:rPr>
              <w:t xml:space="preserve">, </w:t>
            </w:r>
            <w:r w:rsidR="00D61F56" w:rsidRPr="00CD0BDB">
              <w:rPr>
                <w:sz w:val="18"/>
                <w:szCs w:val="18"/>
              </w:rPr>
              <w:t>4.8</w:t>
            </w:r>
            <w:r w:rsidR="001F09B7" w:rsidRPr="00CD0BDB">
              <w:rPr>
                <w:sz w:val="18"/>
                <w:szCs w:val="18"/>
              </w:rPr>
              <w:t xml:space="preserve"> (DLR)</w:t>
            </w:r>
            <w:r w:rsidR="002B4B2D" w:rsidRPr="00CD0BDB">
              <w:rPr>
                <w:sz w:val="18"/>
                <w:szCs w:val="18"/>
              </w:rPr>
              <w:t>,</w:t>
            </w:r>
            <w:r w:rsidR="00A5380A" w:rsidRPr="00CD0BDB">
              <w:rPr>
                <w:sz w:val="18"/>
                <w:szCs w:val="18"/>
              </w:rPr>
              <w:t xml:space="preserve"> and</w:t>
            </w:r>
            <w:r w:rsidR="002B4B2D" w:rsidRPr="00CD0BDB">
              <w:rPr>
                <w:sz w:val="18"/>
                <w:szCs w:val="18"/>
              </w:rPr>
              <w:t xml:space="preserve"> </w:t>
            </w:r>
            <w:r w:rsidR="00BA1D74" w:rsidRPr="00CD0BDB">
              <w:rPr>
                <w:sz w:val="18"/>
                <w:szCs w:val="18"/>
              </w:rPr>
              <w:t>32</w:t>
            </w:r>
            <w:r w:rsidR="001F09B7" w:rsidRPr="00CD0BDB">
              <w:rPr>
                <w:sz w:val="18"/>
                <w:szCs w:val="18"/>
              </w:rPr>
              <w:t xml:space="preserve"> (</w:t>
            </w:r>
            <w:proofErr w:type="spellStart"/>
            <w:r w:rsidR="001F09B7" w:rsidRPr="00CD0BDB">
              <w:rPr>
                <w:sz w:val="18"/>
                <w:szCs w:val="18"/>
              </w:rPr>
              <w:t>Fuchsstadt</w:t>
            </w:r>
            <w:proofErr w:type="spellEnd"/>
            <w:r w:rsidR="001F09B7" w:rsidRPr="00CD0BDB">
              <w:rPr>
                <w:sz w:val="18"/>
                <w:szCs w:val="18"/>
              </w:rPr>
              <w:t>)</w:t>
            </w:r>
          </w:p>
        </w:tc>
      </w:tr>
      <w:tr w:rsidR="00F8125C" w:rsidRPr="00CD0BDB" w14:paraId="36B785AD" w14:textId="77777777" w:rsidTr="000D3553">
        <w:trPr>
          <w:jc w:val="center"/>
        </w:trPr>
        <w:tc>
          <w:tcPr>
            <w:tcW w:w="1838" w:type="pct"/>
            <w:tcBorders>
              <w:top w:val="single" w:sz="4" w:space="0" w:color="D2232A"/>
              <w:left w:val="single" w:sz="4" w:space="0" w:color="D2232A"/>
              <w:bottom w:val="single" w:sz="4" w:space="0" w:color="D2232A"/>
              <w:right w:val="single" w:sz="4" w:space="0" w:color="D2232A"/>
            </w:tcBorders>
          </w:tcPr>
          <w:p w14:paraId="23929319" w14:textId="77777777" w:rsidR="00F8125C" w:rsidRPr="00CD0BDB" w:rsidRDefault="00F8125C" w:rsidP="000D3553">
            <w:pPr>
              <w:pStyle w:val="ECCTabletext"/>
              <w:jc w:val="left"/>
              <w:rPr>
                <w:rFonts w:cs="Arial"/>
                <w:sz w:val="18"/>
                <w:szCs w:val="18"/>
              </w:rPr>
            </w:pPr>
            <w:r w:rsidRPr="00CD0BDB">
              <w:rPr>
                <w:sz w:val="18"/>
                <w:szCs w:val="18"/>
              </w:rPr>
              <w:t xml:space="preserve">Peak antenna gain (dBi) </w:t>
            </w:r>
          </w:p>
        </w:tc>
        <w:tc>
          <w:tcPr>
            <w:tcW w:w="3162" w:type="pct"/>
            <w:tcBorders>
              <w:top w:val="single" w:sz="4" w:space="0" w:color="D2232A"/>
              <w:left w:val="single" w:sz="4" w:space="0" w:color="D2232A"/>
              <w:bottom w:val="single" w:sz="4" w:space="0" w:color="D2232A"/>
              <w:right w:val="single" w:sz="4" w:space="0" w:color="D2232A"/>
            </w:tcBorders>
          </w:tcPr>
          <w:p w14:paraId="4921F4C2" w14:textId="5D7E1984" w:rsidR="00F8125C" w:rsidRPr="00CD0BDB" w:rsidRDefault="00F8125C" w:rsidP="000D3553">
            <w:pPr>
              <w:pStyle w:val="ECCTabletext"/>
              <w:jc w:val="left"/>
              <w:rPr>
                <w:rFonts w:cs="Arial"/>
                <w:sz w:val="18"/>
                <w:szCs w:val="18"/>
              </w:rPr>
            </w:pPr>
            <w:r w:rsidRPr="00CD0BDB">
              <w:rPr>
                <w:sz w:val="18"/>
                <w:szCs w:val="18"/>
              </w:rPr>
              <w:t>39.5</w:t>
            </w:r>
            <w:r w:rsidR="002B4B2D" w:rsidRPr="00CD0BDB">
              <w:rPr>
                <w:sz w:val="18"/>
                <w:szCs w:val="18"/>
              </w:rPr>
              <w:t>,</w:t>
            </w:r>
            <w:r w:rsidR="001D770C" w:rsidRPr="00CD0BDB">
              <w:rPr>
                <w:sz w:val="18"/>
                <w:szCs w:val="18"/>
              </w:rPr>
              <w:t xml:space="preserve"> 44</w:t>
            </w:r>
            <w:r w:rsidR="00FC777E" w:rsidRPr="00CD0BDB">
              <w:rPr>
                <w:sz w:val="18"/>
                <w:szCs w:val="18"/>
              </w:rPr>
              <w:t xml:space="preserve"> (DLR)</w:t>
            </w:r>
            <w:r w:rsidR="002B4B2D" w:rsidRPr="00CD0BDB">
              <w:rPr>
                <w:sz w:val="18"/>
                <w:szCs w:val="18"/>
              </w:rPr>
              <w:t xml:space="preserve">, </w:t>
            </w:r>
            <w:r w:rsidR="00A5380A" w:rsidRPr="00CD0BDB">
              <w:rPr>
                <w:sz w:val="18"/>
                <w:szCs w:val="18"/>
              </w:rPr>
              <w:t xml:space="preserve">and </w:t>
            </w:r>
            <w:r w:rsidR="001D770C" w:rsidRPr="00CD0BDB">
              <w:rPr>
                <w:sz w:val="18"/>
                <w:szCs w:val="18"/>
              </w:rPr>
              <w:t>61</w:t>
            </w:r>
            <w:r w:rsidR="00FC777E" w:rsidRPr="00CD0BDB">
              <w:rPr>
                <w:sz w:val="18"/>
                <w:szCs w:val="18"/>
              </w:rPr>
              <w:t xml:space="preserve"> (</w:t>
            </w:r>
            <w:proofErr w:type="spellStart"/>
            <w:r w:rsidR="00FC777E" w:rsidRPr="00CD0BDB">
              <w:rPr>
                <w:sz w:val="18"/>
                <w:szCs w:val="18"/>
              </w:rPr>
              <w:t>Fuchsstadt</w:t>
            </w:r>
            <w:proofErr w:type="spellEnd"/>
            <w:r w:rsidR="00FC777E" w:rsidRPr="00CD0BDB">
              <w:rPr>
                <w:sz w:val="18"/>
                <w:szCs w:val="18"/>
              </w:rPr>
              <w:t>)</w:t>
            </w:r>
          </w:p>
        </w:tc>
      </w:tr>
      <w:tr w:rsidR="00F8125C" w:rsidRPr="00CD0BDB" w14:paraId="3AF0D864" w14:textId="77777777" w:rsidTr="000D3553">
        <w:trPr>
          <w:jc w:val="center"/>
        </w:trPr>
        <w:tc>
          <w:tcPr>
            <w:tcW w:w="1838" w:type="pct"/>
            <w:tcBorders>
              <w:top w:val="single" w:sz="4" w:space="0" w:color="D2232A"/>
              <w:left w:val="single" w:sz="4" w:space="0" w:color="D2232A"/>
              <w:bottom w:val="single" w:sz="4" w:space="0" w:color="D2232A"/>
              <w:right w:val="single" w:sz="4" w:space="0" w:color="D2232A"/>
            </w:tcBorders>
          </w:tcPr>
          <w:p w14:paraId="39901776" w14:textId="77777777" w:rsidR="00F8125C" w:rsidRPr="00CD0BDB" w:rsidRDefault="00F8125C" w:rsidP="000D3553">
            <w:pPr>
              <w:pStyle w:val="ECCTabletext"/>
              <w:jc w:val="left"/>
              <w:rPr>
                <w:rFonts w:cs="Arial"/>
                <w:sz w:val="18"/>
                <w:szCs w:val="18"/>
              </w:rPr>
            </w:pPr>
            <w:r w:rsidRPr="00CD0BDB">
              <w:rPr>
                <w:sz w:val="18"/>
                <w:szCs w:val="18"/>
              </w:rPr>
              <w:t>Antenna pattern</w:t>
            </w:r>
          </w:p>
        </w:tc>
        <w:tc>
          <w:tcPr>
            <w:tcW w:w="3162" w:type="pct"/>
            <w:tcBorders>
              <w:top w:val="single" w:sz="4" w:space="0" w:color="D2232A"/>
              <w:left w:val="single" w:sz="4" w:space="0" w:color="D2232A"/>
              <w:bottom w:val="single" w:sz="4" w:space="0" w:color="D2232A"/>
              <w:right w:val="single" w:sz="4" w:space="0" w:color="D2232A"/>
            </w:tcBorders>
          </w:tcPr>
          <w:p w14:paraId="67E0ECFF" w14:textId="0EB64597" w:rsidR="002B4B2D" w:rsidRPr="00CD0BDB" w:rsidRDefault="00F8125C" w:rsidP="0041762F">
            <w:pPr>
              <w:pStyle w:val="ECCTabletext"/>
              <w:jc w:val="left"/>
              <w:rPr>
                <w:rFonts w:cs="Arial"/>
                <w:sz w:val="18"/>
                <w:szCs w:val="18"/>
              </w:rPr>
            </w:pPr>
            <w:r w:rsidRPr="00CD0BDB">
              <w:rPr>
                <w:sz w:val="18"/>
                <w:szCs w:val="18"/>
              </w:rPr>
              <w:t xml:space="preserve">Refer to Recommendation </w:t>
            </w:r>
            <w:r w:rsidR="00000000">
              <w:fldChar w:fldCharType="begin"/>
            </w:r>
            <w:r w:rsidR="00000000">
              <w:instrText>HYPERLINK "https://www.itu.int/dms_pubrec/itu-r/rec/s/R-REC-S.465-6-201001-I!!PDF-E.pdf"</w:instrText>
            </w:r>
            <w:r w:rsidR="00000000">
              <w:fldChar w:fldCharType="separate"/>
            </w:r>
            <w:r w:rsidRPr="00CD0BDB">
              <w:rPr>
                <w:rStyle w:val="Hyperlink"/>
                <w:sz w:val="18"/>
                <w:szCs w:val="18"/>
              </w:rPr>
              <w:t>ITU-R S.465</w:t>
            </w:r>
            <w:r w:rsidR="00000000">
              <w:rPr>
                <w:rStyle w:val="Hyperlink"/>
                <w:sz w:val="18"/>
                <w:szCs w:val="18"/>
              </w:rPr>
              <w:fldChar w:fldCharType="end"/>
            </w:r>
          </w:p>
        </w:tc>
      </w:tr>
      <w:tr w:rsidR="00F8125C" w:rsidRPr="00CD0BDB" w14:paraId="7B5617F7" w14:textId="77777777" w:rsidTr="000D3553">
        <w:trPr>
          <w:jc w:val="center"/>
        </w:trPr>
        <w:tc>
          <w:tcPr>
            <w:tcW w:w="1838" w:type="pct"/>
            <w:tcBorders>
              <w:top w:val="single" w:sz="4" w:space="0" w:color="D2232A"/>
              <w:left w:val="single" w:sz="4" w:space="0" w:color="D2232A"/>
              <w:bottom w:val="single" w:sz="4" w:space="0" w:color="D2232A"/>
              <w:right w:val="single" w:sz="4" w:space="0" w:color="D2232A"/>
            </w:tcBorders>
          </w:tcPr>
          <w:p w14:paraId="44AA416E" w14:textId="77777777" w:rsidR="00F8125C" w:rsidRPr="00CD0BDB" w:rsidRDefault="00F8125C" w:rsidP="000D3553">
            <w:pPr>
              <w:pStyle w:val="ECCTabletext"/>
              <w:jc w:val="left"/>
              <w:rPr>
                <w:rFonts w:cs="Arial"/>
                <w:sz w:val="18"/>
                <w:szCs w:val="18"/>
              </w:rPr>
            </w:pPr>
            <w:r w:rsidRPr="00CD0BDB">
              <w:rPr>
                <w:sz w:val="18"/>
                <w:szCs w:val="18"/>
              </w:rPr>
              <w:t>Receiving system noise temperature</w:t>
            </w:r>
          </w:p>
        </w:tc>
        <w:tc>
          <w:tcPr>
            <w:tcW w:w="3162" w:type="pct"/>
            <w:tcBorders>
              <w:top w:val="single" w:sz="4" w:space="0" w:color="D2232A"/>
              <w:left w:val="single" w:sz="4" w:space="0" w:color="D2232A"/>
              <w:bottom w:val="single" w:sz="4" w:space="0" w:color="D2232A"/>
              <w:right w:val="single" w:sz="4" w:space="0" w:color="D2232A"/>
            </w:tcBorders>
          </w:tcPr>
          <w:p w14:paraId="529CEF47" w14:textId="77777777" w:rsidR="00F8125C" w:rsidRPr="00CD0BDB" w:rsidRDefault="00F8125C" w:rsidP="000D3553">
            <w:pPr>
              <w:pStyle w:val="ECCTabletext"/>
              <w:jc w:val="left"/>
              <w:rPr>
                <w:sz w:val="18"/>
                <w:szCs w:val="18"/>
              </w:rPr>
            </w:pPr>
            <w:r w:rsidRPr="00CD0BDB">
              <w:rPr>
                <w:sz w:val="18"/>
                <w:szCs w:val="18"/>
              </w:rPr>
              <w:t>120 K for small antennas (1.2-3 m)</w:t>
            </w:r>
          </w:p>
          <w:p w14:paraId="69945A38" w14:textId="77777777" w:rsidR="00F8125C" w:rsidRPr="00CD0BDB" w:rsidRDefault="00F8125C" w:rsidP="000D3553">
            <w:pPr>
              <w:pStyle w:val="ECCTabletext"/>
              <w:jc w:val="left"/>
              <w:rPr>
                <w:rFonts w:cs="Arial"/>
                <w:sz w:val="18"/>
                <w:szCs w:val="18"/>
              </w:rPr>
            </w:pPr>
            <w:r w:rsidRPr="00CD0BDB">
              <w:rPr>
                <w:color w:val="000000"/>
                <w:sz w:val="18"/>
                <w:szCs w:val="18"/>
                <w:lang w:eastAsia="zh-CN"/>
              </w:rPr>
              <w:t>70 K for large antennas (4.5 metres and above)</w:t>
            </w:r>
          </w:p>
        </w:tc>
      </w:tr>
      <w:tr w:rsidR="00F8125C" w:rsidRPr="00CD0BDB" w14:paraId="6489E00E" w14:textId="77777777" w:rsidTr="000D3553">
        <w:trPr>
          <w:jc w:val="center"/>
        </w:trPr>
        <w:tc>
          <w:tcPr>
            <w:tcW w:w="1838" w:type="pct"/>
            <w:tcBorders>
              <w:top w:val="single" w:sz="4" w:space="0" w:color="D2232A"/>
              <w:left w:val="single" w:sz="4" w:space="0" w:color="D2232A"/>
              <w:bottom w:val="single" w:sz="4" w:space="0" w:color="D2232A"/>
              <w:right w:val="single" w:sz="4" w:space="0" w:color="D2232A"/>
            </w:tcBorders>
          </w:tcPr>
          <w:p w14:paraId="30E26813" w14:textId="31799DB1" w:rsidR="00F8125C" w:rsidRPr="00CD0BDB" w:rsidRDefault="009265E4" w:rsidP="000D3553">
            <w:pPr>
              <w:pStyle w:val="ECCTabletext"/>
              <w:jc w:val="left"/>
              <w:rPr>
                <w:rFonts w:cs="Arial"/>
                <w:sz w:val="18"/>
                <w:szCs w:val="18"/>
              </w:rPr>
            </w:pPr>
            <w:r w:rsidRPr="00CD0BDB">
              <w:rPr>
                <w:sz w:val="18"/>
                <w:szCs w:val="18"/>
                <w:lang w:eastAsia="zh-CN"/>
              </w:rPr>
              <w:t>Min. a</w:t>
            </w:r>
            <w:r w:rsidR="00F8125C" w:rsidRPr="00CD0BDB">
              <w:rPr>
                <w:sz w:val="18"/>
                <w:szCs w:val="18"/>
                <w:lang w:eastAsia="zh-CN"/>
              </w:rPr>
              <w:t>ntenna elevation angle (degrees)</w:t>
            </w:r>
          </w:p>
        </w:tc>
        <w:tc>
          <w:tcPr>
            <w:tcW w:w="3162" w:type="pct"/>
            <w:tcBorders>
              <w:top w:val="single" w:sz="4" w:space="0" w:color="D2232A"/>
              <w:left w:val="single" w:sz="4" w:space="0" w:color="D2232A"/>
              <w:bottom w:val="single" w:sz="4" w:space="0" w:color="D2232A"/>
              <w:right w:val="single" w:sz="4" w:space="0" w:color="D2232A"/>
            </w:tcBorders>
          </w:tcPr>
          <w:p w14:paraId="78BF78CA" w14:textId="722242C6" w:rsidR="00F8125C" w:rsidRPr="00CD0BDB" w:rsidRDefault="00F8125C" w:rsidP="000D3553">
            <w:pPr>
              <w:pStyle w:val="ECCTabletext"/>
              <w:jc w:val="left"/>
              <w:rPr>
                <w:rFonts w:cs="Arial"/>
                <w:sz w:val="18"/>
                <w:szCs w:val="18"/>
              </w:rPr>
            </w:pPr>
            <w:r w:rsidRPr="00CD0BDB">
              <w:rPr>
                <w:sz w:val="18"/>
                <w:szCs w:val="18"/>
              </w:rPr>
              <w:t>10</w:t>
            </w:r>
            <w:r w:rsidR="00484175" w:rsidRPr="00CD0BDB">
              <w:rPr>
                <w:sz w:val="18"/>
                <w:szCs w:val="18"/>
              </w:rPr>
              <w:t xml:space="preserve">, </w:t>
            </w:r>
            <w:r w:rsidR="00AA3D7A" w:rsidRPr="00CD0BDB">
              <w:rPr>
                <w:sz w:val="18"/>
                <w:szCs w:val="18"/>
              </w:rPr>
              <w:t>16.1</w:t>
            </w:r>
            <w:r w:rsidR="00A5380A" w:rsidRPr="00CD0BDB">
              <w:rPr>
                <w:sz w:val="18"/>
                <w:szCs w:val="18"/>
              </w:rPr>
              <w:t xml:space="preserve"> (DLR), and </w:t>
            </w:r>
            <w:r w:rsidR="00AA3D7A" w:rsidRPr="00CD0BDB">
              <w:rPr>
                <w:sz w:val="18"/>
                <w:szCs w:val="18"/>
              </w:rPr>
              <w:t>8.4</w:t>
            </w:r>
            <w:r w:rsidR="00A5380A" w:rsidRPr="00CD0BDB">
              <w:rPr>
                <w:sz w:val="18"/>
                <w:szCs w:val="18"/>
              </w:rPr>
              <w:t xml:space="preserve"> (</w:t>
            </w:r>
            <w:proofErr w:type="spellStart"/>
            <w:r w:rsidR="00A5380A" w:rsidRPr="00CD0BDB">
              <w:rPr>
                <w:sz w:val="18"/>
                <w:szCs w:val="18"/>
              </w:rPr>
              <w:t>Fuchsstadt</w:t>
            </w:r>
            <w:proofErr w:type="spellEnd"/>
            <w:r w:rsidR="00A5380A" w:rsidRPr="00CD0BDB">
              <w:rPr>
                <w:sz w:val="18"/>
                <w:szCs w:val="18"/>
              </w:rPr>
              <w:t>)</w:t>
            </w:r>
          </w:p>
        </w:tc>
      </w:tr>
      <w:tr w:rsidR="00F8125C" w:rsidRPr="00CD0BDB" w14:paraId="19741639" w14:textId="77777777" w:rsidTr="000D3553">
        <w:trPr>
          <w:jc w:val="center"/>
        </w:trPr>
        <w:tc>
          <w:tcPr>
            <w:tcW w:w="1838" w:type="pct"/>
            <w:tcBorders>
              <w:top w:val="single" w:sz="4" w:space="0" w:color="D2232A"/>
              <w:left w:val="single" w:sz="4" w:space="0" w:color="D2232A"/>
              <w:bottom w:val="single" w:sz="4" w:space="0" w:color="D2232A"/>
              <w:right w:val="single" w:sz="4" w:space="0" w:color="D2232A"/>
            </w:tcBorders>
          </w:tcPr>
          <w:p w14:paraId="186570E6" w14:textId="77777777" w:rsidR="00F8125C" w:rsidRPr="00CD0BDB" w:rsidRDefault="00F8125C" w:rsidP="000D3553">
            <w:pPr>
              <w:pStyle w:val="ECCTabletext"/>
              <w:jc w:val="left"/>
              <w:rPr>
                <w:rFonts w:cs="Arial"/>
                <w:sz w:val="18"/>
                <w:szCs w:val="18"/>
              </w:rPr>
            </w:pPr>
            <w:r w:rsidRPr="00CD0BDB">
              <w:rPr>
                <w:sz w:val="18"/>
                <w:szCs w:val="18"/>
                <w:lang w:eastAsia="zh-CN"/>
              </w:rPr>
              <w:t>Antenna height (m)</w:t>
            </w:r>
          </w:p>
        </w:tc>
        <w:tc>
          <w:tcPr>
            <w:tcW w:w="3162" w:type="pct"/>
            <w:tcBorders>
              <w:top w:val="single" w:sz="4" w:space="0" w:color="D2232A"/>
              <w:left w:val="single" w:sz="4" w:space="0" w:color="D2232A"/>
              <w:bottom w:val="single" w:sz="4" w:space="0" w:color="D2232A"/>
              <w:right w:val="single" w:sz="4" w:space="0" w:color="D2232A"/>
            </w:tcBorders>
          </w:tcPr>
          <w:p w14:paraId="06A8EC0B" w14:textId="54DA587C" w:rsidR="00F8125C" w:rsidRPr="00CD0BDB" w:rsidRDefault="00F8125C" w:rsidP="000D3553">
            <w:pPr>
              <w:pStyle w:val="ECCTabletext"/>
              <w:jc w:val="left"/>
              <w:rPr>
                <w:rFonts w:cs="Arial"/>
                <w:sz w:val="18"/>
                <w:szCs w:val="18"/>
              </w:rPr>
            </w:pPr>
            <w:r w:rsidRPr="00CD0BDB">
              <w:rPr>
                <w:sz w:val="18"/>
                <w:szCs w:val="18"/>
              </w:rPr>
              <w:t>10</w:t>
            </w:r>
            <w:r w:rsidR="007B46BC" w:rsidRPr="00CD0BDB">
              <w:rPr>
                <w:sz w:val="18"/>
                <w:szCs w:val="18"/>
              </w:rPr>
              <w:t xml:space="preserve">, </w:t>
            </w:r>
            <w:r w:rsidR="00AA3D7A" w:rsidRPr="00CD0BDB">
              <w:rPr>
                <w:sz w:val="18"/>
                <w:szCs w:val="18"/>
              </w:rPr>
              <w:t xml:space="preserve">14 (DLR), and </w:t>
            </w:r>
            <w:r w:rsidR="00CC0E01" w:rsidRPr="00CD0BDB">
              <w:rPr>
                <w:sz w:val="18"/>
                <w:szCs w:val="18"/>
              </w:rPr>
              <w:t>20</w:t>
            </w:r>
            <w:r w:rsidR="00AA3D7A" w:rsidRPr="00CD0BDB">
              <w:rPr>
                <w:sz w:val="18"/>
                <w:szCs w:val="18"/>
              </w:rPr>
              <w:t xml:space="preserve"> (</w:t>
            </w:r>
            <w:proofErr w:type="spellStart"/>
            <w:r w:rsidR="00AA3D7A" w:rsidRPr="00CD0BDB">
              <w:rPr>
                <w:sz w:val="18"/>
                <w:szCs w:val="18"/>
              </w:rPr>
              <w:t>Fuchsstadt</w:t>
            </w:r>
            <w:proofErr w:type="spellEnd"/>
            <w:r w:rsidR="00AA3D7A" w:rsidRPr="00CD0BDB">
              <w:rPr>
                <w:sz w:val="18"/>
                <w:szCs w:val="18"/>
              </w:rPr>
              <w:t>)</w:t>
            </w:r>
          </w:p>
        </w:tc>
      </w:tr>
    </w:tbl>
    <w:p w14:paraId="15855357" w14:textId="30B72EBD" w:rsidR="00F8125C" w:rsidRPr="00CD0BDB" w:rsidRDefault="00F8125C" w:rsidP="00F8125C">
      <w:pPr>
        <w:pStyle w:val="Caption"/>
        <w:rPr>
          <w:rStyle w:val="ECCParagraph"/>
        </w:rPr>
      </w:pPr>
      <w:r w:rsidRPr="00CD0BDB">
        <w:rPr>
          <w:lang w:val="en-GB"/>
        </w:rPr>
        <w:t xml:space="preserve">Table </w:t>
      </w:r>
      <w:r w:rsidRPr="00CD0BDB">
        <w:rPr>
          <w:lang w:val="en-GB"/>
        </w:rPr>
        <w:fldChar w:fldCharType="begin"/>
      </w:r>
      <w:r w:rsidRPr="00CD0BDB">
        <w:rPr>
          <w:lang w:val="en-GB"/>
        </w:rPr>
        <w:instrText xml:space="preserve"> SEQ Table \* ARABIC </w:instrText>
      </w:r>
      <w:r w:rsidRPr="00CD0BDB">
        <w:rPr>
          <w:lang w:val="en-GB"/>
        </w:rPr>
        <w:fldChar w:fldCharType="separate"/>
      </w:r>
      <w:r w:rsidRPr="00CD0BDB">
        <w:rPr>
          <w:lang w:val="en-GB"/>
        </w:rPr>
        <w:t>4</w:t>
      </w:r>
      <w:r w:rsidRPr="00CD0BDB">
        <w:rPr>
          <w:lang w:val="en-GB"/>
        </w:rPr>
        <w:fldChar w:fldCharType="end"/>
      </w:r>
      <w:r w:rsidRPr="00CD0BDB">
        <w:rPr>
          <w:lang w:val="en-GB"/>
        </w:rPr>
        <w:t>: FSS ES Protection Criteria</w:t>
      </w:r>
    </w:p>
    <w:tbl>
      <w:tblPr>
        <w:tblW w:w="78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 w:type="dxa"/>
          <w:bottom w:w="11" w:type="dxa"/>
        </w:tblCellMar>
        <w:tblLook w:val="01E0" w:firstRow="1" w:lastRow="1" w:firstColumn="1" w:lastColumn="1" w:noHBand="0" w:noVBand="0"/>
      </w:tblPr>
      <w:tblGrid>
        <w:gridCol w:w="2065"/>
        <w:gridCol w:w="3780"/>
        <w:gridCol w:w="1980"/>
      </w:tblGrid>
      <w:tr w:rsidR="00F8125C" w:rsidRPr="00CD0BDB" w14:paraId="5C47F29B" w14:textId="77777777" w:rsidTr="00BF648C">
        <w:trPr>
          <w:tblHeader/>
          <w:jc w:val="center"/>
        </w:trPr>
        <w:tc>
          <w:tcPr>
            <w:tcW w:w="2065" w:type="dxa"/>
            <w:tcBorders>
              <w:top w:val="single" w:sz="4" w:space="0" w:color="D2232A"/>
              <w:left w:val="single" w:sz="4" w:space="0" w:color="D2232A"/>
              <w:bottom w:val="single" w:sz="4" w:space="0" w:color="D2232A"/>
              <w:right w:val="nil"/>
            </w:tcBorders>
            <w:shd w:val="clear" w:color="auto" w:fill="D2232A"/>
          </w:tcPr>
          <w:p w14:paraId="36DAE0C9" w14:textId="77777777" w:rsidR="00F8125C" w:rsidRPr="00CD0BDB" w:rsidRDefault="00F8125C" w:rsidP="00BF648C">
            <w:pPr>
              <w:pStyle w:val="ECCTableHeaderwhitefont"/>
              <w:rPr>
                <w:rStyle w:val="ECCHLbold"/>
                <w:rFonts w:cs="Arial"/>
                <w:sz w:val="18"/>
                <w:szCs w:val="18"/>
              </w:rPr>
            </w:pPr>
            <w:r w:rsidRPr="00CD0BDB">
              <w:rPr>
                <w:rStyle w:val="ECCHLbold"/>
              </w:rPr>
              <w:t>Frequency Ranges</w:t>
            </w:r>
          </w:p>
        </w:tc>
        <w:tc>
          <w:tcPr>
            <w:tcW w:w="3780" w:type="dxa"/>
            <w:tcBorders>
              <w:top w:val="single" w:sz="4" w:space="0" w:color="D2232A"/>
              <w:left w:val="nil"/>
              <w:bottom w:val="single" w:sz="4" w:space="0" w:color="D2232A"/>
              <w:right w:val="nil"/>
            </w:tcBorders>
            <w:shd w:val="clear" w:color="auto" w:fill="D2232A"/>
          </w:tcPr>
          <w:p w14:paraId="05EE50FF" w14:textId="77777777" w:rsidR="00F8125C" w:rsidRPr="00CD0BDB" w:rsidRDefault="00F8125C" w:rsidP="00BF648C">
            <w:pPr>
              <w:pStyle w:val="ECCTableHeaderwhitefont"/>
              <w:rPr>
                <w:rStyle w:val="ECCHLbold"/>
                <w:rFonts w:cs="Arial"/>
                <w:sz w:val="18"/>
                <w:szCs w:val="18"/>
              </w:rPr>
            </w:pPr>
            <w:r w:rsidRPr="00CD0BDB">
              <w:rPr>
                <w:rStyle w:val="ECCHLbold"/>
              </w:rPr>
              <w:t>Percentage of time for which the I/N value could be exceeded (%)</w:t>
            </w:r>
          </w:p>
        </w:tc>
        <w:tc>
          <w:tcPr>
            <w:tcW w:w="1980" w:type="dxa"/>
            <w:tcBorders>
              <w:top w:val="single" w:sz="4" w:space="0" w:color="D2232A"/>
              <w:left w:val="nil"/>
              <w:bottom w:val="single" w:sz="4" w:space="0" w:color="D2232A"/>
              <w:right w:val="single" w:sz="4" w:space="0" w:color="D2232A"/>
            </w:tcBorders>
            <w:shd w:val="clear" w:color="auto" w:fill="D2232A"/>
          </w:tcPr>
          <w:p w14:paraId="22A5EF2D" w14:textId="77777777" w:rsidR="00F8125C" w:rsidRPr="00CD0BDB" w:rsidRDefault="00F8125C" w:rsidP="00BF648C">
            <w:pPr>
              <w:pStyle w:val="ECCTableHeaderwhitefont"/>
              <w:rPr>
                <w:rStyle w:val="ECCHLbold"/>
              </w:rPr>
            </w:pPr>
            <w:r w:rsidRPr="00CD0BDB">
              <w:rPr>
                <w:rStyle w:val="ECCHLbold"/>
              </w:rPr>
              <w:t>I/N Criteria</w:t>
            </w:r>
          </w:p>
          <w:p w14:paraId="52D54F16" w14:textId="77777777" w:rsidR="00F8125C" w:rsidRPr="00CD0BDB" w:rsidRDefault="00F8125C" w:rsidP="00BF648C">
            <w:pPr>
              <w:pStyle w:val="ECCTableHeaderwhitefont"/>
              <w:rPr>
                <w:rStyle w:val="ECCHLbold"/>
                <w:rFonts w:cs="Arial"/>
                <w:sz w:val="18"/>
                <w:szCs w:val="18"/>
              </w:rPr>
            </w:pPr>
            <w:r w:rsidRPr="00CD0BDB">
              <w:rPr>
                <w:rStyle w:val="ECCHLbold"/>
              </w:rPr>
              <w:t>(dB)</w:t>
            </w:r>
          </w:p>
        </w:tc>
      </w:tr>
      <w:tr w:rsidR="00F8125C" w:rsidRPr="00CD0BDB" w14:paraId="558F7A2E" w14:textId="77777777" w:rsidTr="00BF648C">
        <w:trPr>
          <w:jc w:val="center"/>
        </w:trPr>
        <w:tc>
          <w:tcPr>
            <w:tcW w:w="2065" w:type="dxa"/>
            <w:tcBorders>
              <w:top w:val="single" w:sz="4" w:space="0" w:color="D2232A"/>
              <w:left w:val="single" w:sz="4" w:space="0" w:color="D2232A"/>
              <w:bottom w:val="single" w:sz="4" w:space="0" w:color="D2232A"/>
              <w:right w:val="single" w:sz="4" w:space="0" w:color="D2232A"/>
            </w:tcBorders>
            <w:vAlign w:val="center"/>
          </w:tcPr>
          <w:p w14:paraId="4F330890" w14:textId="3CF25C6A" w:rsidR="00F8125C" w:rsidRPr="00CD0BDB" w:rsidRDefault="00F8125C" w:rsidP="00BF648C">
            <w:pPr>
              <w:pStyle w:val="ECCTabletext"/>
              <w:jc w:val="left"/>
              <w:rPr>
                <w:rFonts w:cs="Arial"/>
                <w:sz w:val="18"/>
                <w:szCs w:val="18"/>
              </w:rPr>
            </w:pPr>
            <w:r w:rsidRPr="00CD0BDB">
              <w:rPr>
                <w:rFonts w:cs="Arial"/>
                <w:sz w:val="18"/>
                <w:szCs w:val="18"/>
              </w:rPr>
              <w:t xml:space="preserve">3 </w:t>
            </w:r>
            <w:r w:rsidR="00F053D1">
              <w:rPr>
                <w:rFonts w:cs="Arial"/>
                <w:sz w:val="18"/>
                <w:szCs w:val="18"/>
              </w:rPr>
              <w:t>8</w:t>
            </w:r>
            <w:r w:rsidRPr="00CD0BDB">
              <w:rPr>
                <w:rFonts w:cs="Arial"/>
                <w:sz w:val="18"/>
                <w:szCs w:val="18"/>
              </w:rPr>
              <w:t>00-</w:t>
            </w:r>
            <w:r w:rsidR="00F053D1">
              <w:rPr>
                <w:rFonts w:cs="Arial"/>
                <w:sz w:val="18"/>
                <w:szCs w:val="18"/>
              </w:rPr>
              <w:t>4</w:t>
            </w:r>
            <w:r w:rsidRPr="00CD0BDB">
              <w:rPr>
                <w:rFonts w:cs="Arial"/>
                <w:sz w:val="18"/>
                <w:szCs w:val="18"/>
              </w:rPr>
              <w:t xml:space="preserve"> </w:t>
            </w:r>
            <w:r w:rsidR="00F053D1">
              <w:rPr>
                <w:rFonts w:cs="Arial"/>
                <w:sz w:val="18"/>
                <w:szCs w:val="18"/>
              </w:rPr>
              <w:t>2</w:t>
            </w:r>
            <w:r w:rsidRPr="00CD0BDB">
              <w:rPr>
                <w:rFonts w:cs="Arial"/>
                <w:sz w:val="18"/>
                <w:szCs w:val="18"/>
              </w:rPr>
              <w:t>00 MHz (s-E)</w:t>
            </w:r>
          </w:p>
        </w:tc>
        <w:tc>
          <w:tcPr>
            <w:tcW w:w="3780" w:type="dxa"/>
            <w:tcBorders>
              <w:top w:val="single" w:sz="4" w:space="0" w:color="D2232A"/>
              <w:left w:val="single" w:sz="4" w:space="0" w:color="D2232A"/>
              <w:bottom w:val="single" w:sz="4" w:space="0" w:color="D2232A"/>
              <w:right w:val="single" w:sz="4" w:space="0" w:color="D2232A"/>
            </w:tcBorders>
            <w:vAlign w:val="center"/>
          </w:tcPr>
          <w:p w14:paraId="73DC577F" w14:textId="77777777" w:rsidR="00F8125C" w:rsidRPr="00CD0BDB" w:rsidRDefault="00F8125C" w:rsidP="00BF648C">
            <w:pPr>
              <w:pStyle w:val="Tabletext"/>
              <w:jc w:val="center"/>
              <w:rPr>
                <w:rFonts w:ascii="Arial" w:hAnsi="Arial" w:cs="Arial"/>
                <w:sz w:val="18"/>
                <w:szCs w:val="18"/>
              </w:rPr>
            </w:pPr>
            <w:r w:rsidRPr="00CD0BDB">
              <w:rPr>
                <w:rFonts w:ascii="Arial" w:hAnsi="Arial" w:cs="Arial"/>
                <w:sz w:val="18"/>
                <w:szCs w:val="18"/>
              </w:rPr>
              <w:t>20%</w:t>
            </w:r>
          </w:p>
          <w:p w14:paraId="6715A583" w14:textId="77777777" w:rsidR="00F8125C" w:rsidRPr="00CD0BDB" w:rsidRDefault="00F8125C" w:rsidP="00BF648C">
            <w:pPr>
              <w:pStyle w:val="ECCTabletext"/>
              <w:jc w:val="center"/>
              <w:rPr>
                <w:rFonts w:cs="Arial"/>
                <w:sz w:val="18"/>
                <w:szCs w:val="18"/>
              </w:rPr>
            </w:pPr>
            <w:r w:rsidRPr="00CD0BDB">
              <w:rPr>
                <w:rFonts w:cs="Arial"/>
                <w:sz w:val="18"/>
                <w:szCs w:val="18"/>
              </w:rPr>
              <w:t>0.005%</w:t>
            </w:r>
          </w:p>
        </w:tc>
        <w:tc>
          <w:tcPr>
            <w:tcW w:w="1980" w:type="dxa"/>
            <w:tcBorders>
              <w:top w:val="single" w:sz="4" w:space="0" w:color="D2232A"/>
              <w:left w:val="single" w:sz="4" w:space="0" w:color="D2232A"/>
              <w:bottom w:val="single" w:sz="4" w:space="0" w:color="D2232A"/>
              <w:right w:val="single" w:sz="4" w:space="0" w:color="D2232A"/>
            </w:tcBorders>
            <w:vAlign w:val="center"/>
          </w:tcPr>
          <w:p w14:paraId="447B6E87" w14:textId="77777777" w:rsidR="00F8125C" w:rsidRPr="00CD0BDB" w:rsidRDefault="00F8125C" w:rsidP="00BF648C">
            <w:pPr>
              <w:pStyle w:val="Tabletext"/>
              <w:jc w:val="center"/>
              <w:rPr>
                <w:rFonts w:ascii="Arial" w:hAnsi="Arial" w:cs="Arial"/>
                <w:sz w:val="18"/>
                <w:szCs w:val="18"/>
              </w:rPr>
            </w:pPr>
            <w:r w:rsidRPr="00CD0BDB">
              <w:rPr>
                <w:rFonts w:ascii="Arial" w:hAnsi="Arial" w:cs="Arial"/>
                <w:sz w:val="18"/>
                <w:szCs w:val="18"/>
              </w:rPr>
              <w:t>−10.5</w:t>
            </w:r>
          </w:p>
          <w:p w14:paraId="4E4C0603" w14:textId="77777777" w:rsidR="00F8125C" w:rsidRPr="00CD0BDB" w:rsidRDefault="00F8125C" w:rsidP="00BF648C">
            <w:pPr>
              <w:pStyle w:val="ECCTabletext"/>
              <w:jc w:val="center"/>
              <w:rPr>
                <w:rFonts w:cs="Arial"/>
                <w:sz w:val="18"/>
                <w:szCs w:val="18"/>
              </w:rPr>
            </w:pPr>
            <w:r w:rsidRPr="00CD0BDB">
              <w:rPr>
                <w:rFonts w:cs="Arial"/>
                <w:sz w:val="18"/>
                <w:szCs w:val="18"/>
              </w:rPr>
              <w:t>−1.3</w:t>
            </w:r>
          </w:p>
        </w:tc>
      </w:tr>
    </w:tbl>
    <w:p w14:paraId="7C4F0F6C" w14:textId="26B0F899" w:rsidR="00F8125C" w:rsidRPr="00CD0BDB" w:rsidRDefault="00F8125C" w:rsidP="00F8125C">
      <w:r w:rsidRPr="00CD0BDB">
        <w:t>The protection criteria specified are related to the required availability of FSS links which is associated with time. However, Monte Carlo sharing studies conducted between FSS and WB</w:t>
      </w:r>
      <w:r w:rsidR="00223785">
        <w:t>B</w:t>
      </w:r>
      <w:r w:rsidRPr="00CD0BDB">
        <w:t xml:space="preserve"> systems may involve other considerations based on additional variables which are not varying in the time domain (e.g., geographical </w:t>
      </w:r>
      <w:r w:rsidRPr="00CD0BDB">
        <w:lastRenderedPageBreak/>
        <w:t>locations in the space or deployment domain associated with WB</w:t>
      </w:r>
      <w:r w:rsidR="00223785">
        <w:t>B BS</w:t>
      </w:r>
      <w:r w:rsidR="00972C50">
        <w:t xml:space="preserve"> and UEs</w:t>
      </w:r>
      <w:r w:rsidRPr="00CD0BDB">
        <w:t xml:space="preserve"> positions). Thus, it may be appropriate to understand percentages as being in other domains, such as time, location, and probability.</w:t>
      </w:r>
    </w:p>
    <w:p w14:paraId="4852969D" w14:textId="43CB1D7A" w:rsidR="009B7DBC" w:rsidRPr="00CD0BDB" w:rsidRDefault="009B7DBC" w:rsidP="00F8125C">
      <w:r w:rsidRPr="00CD0BDB">
        <w:t>In addition, studies using these short-term protection criteria could be assessed on the basis that these values were put forward by the WP4A to facilitate and complete the work for WRC-23 agenda items and these values may evolve in the future based on inputs to the ITU-R.</w:t>
      </w:r>
      <w:r w:rsidR="00416209" w:rsidRPr="00CD0BDB">
        <w:t xml:space="preserve"> Thus, short-</w:t>
      </w:r>
      <w:r w:rsidR="0034640F" w:rsidRPr="00CD0BDB">
        <w:t>term criterion is only assessed as sensitivity analysis.</w:t>
      </w:r>
    </w:p>
    <w:p w14:paraId="000FA4D7" w14:textId="77777777" w:rsidR="00F8125C" w:rsidRPr="00CD0BDB" w:rsidRDefault="00F8125C" w:rsidP="00F8125C">
      <w:pPr>
        <w:pStyle w:val="Heading2"/>
        <w:rPr>
          <w:rStyle w:val="ECCParagraph"/>
        </w:rPr>
      </w:pPr>
      <w:r w:rsidRPr="00CD0BDB">
        <w:rPr>
          <w:rStyle w:val="ECCParagraph"/>
        </w:rPr>
        <w:t>DEPLOYMENT</w:t>
      </w:r>
    </w:p>
    <w:p w14:paraId="13ABEACD" w14:textId="0980D957" w:rsidR="00AE2082" w:rsidRPr="00CD0BDB" w:rsidRDefault="00F8125C" w:rsidP="00F8125C">
      <w:r w:rsidRPr="00CD0BDB">
        <w:t xml:space="preserve">The </w:t>
      </w:r>
      <w:r w:rsidR="00844ACB" w:rsidRPr="00CD0BDB">
        <w:t>WB</w:t>
      </w:r>
      <w:r w:rsidR="00844ACB">
        <w:t>B</w:t>
      </w:r>
      <w:r w:rsidR="00844ACB" w:rsidRPr="00CD0BDB">
        <w:t xml:space="preserve"> </w:t>
      </w:r>
      <w:r w:rsidRPr="00CD0BDB">
        <w:t>local network consists of a single base station (BS)</w:t>
      </w:r>
      <w:r w:rsidR="00AF2DDD" w:rsidRPr="00CD0BDB">
        <w:t xml:space="preserve"> which is always facing the FSS ES (worst</w:t>
      </w:r>
      <w:r w:rsidR="00A47901" w:rsidRPr="00CD0BDB">
        <w:t>-</w:t>
      </w:r>
      <w:r w:rsidR="00AF2DDD" w:rsidRPr="00CD0BDB">
        <w:t>case)</w:t>
      </w:r>
      <w:r w:rsidRPr="00CD0BDB">
        <w:t>.</w:t>
      </w:r>
      <w:r w:rsidR="00D12CC7">
        <w:t xml:space="preserve"> </w:t>
      </w:r>
      <w:r w:rsidR="00966A99" w:rsidRPr="00966A99">
        <w:t xml:space="preserve">The BS </w:t>
      </w:r>
      <w:r w:rsidR="00D221DB">
        <w:t>beam</w:t>
      </w:r>
      <w:r w:rsidR="00600326">
        <w:t>s</w:t>
      </w:r>
      <w:r w:rsidR="00D221DB">
        <w:t xml:space="preserve"> </w:t>
      </w:r>
      <w:r w:rsidR="00600326">
        <w:t>direction</w:t>
      </w:r>
      <w:r w:rsidR="00966A99" w:rsidRPr="00966A99">
        <w:t xml:space="preserve"> </w:t>
      </w:r>
      <w:r w:rsidR="00600326">
        <w:t>are</w:t>
      </w:r>
      <w:r w:rsidR="00966A99" w:rsidRPr="00966A99">
        <w:t xml:space="preserve"> still randomised to point towards the UEs within the coverage area</w:t>
      </w:r>
      <w:r w:rsidR="00D12CC7">
        <w:t>.</w:t>
      </w:r>
      <w:r w:rsidR="00966A99" w:rsidRPr="00966A99">
        <w:t xml:space="preserve"> </w:t>
      </w:r>
      <w:r w:rsidR="00410CED" w:rsidRPr="00CD0BDB">
        <w:t>Figure 1 shows an</w:t>
      </w:r>
      <w:r w:rsidR="006A4FD6" w:rsidRPr="00CD0BDB">
        <w:t xml:space="preserve"> example of a </w:t>
      </w:r>
      <w:r w:rsidR="00423FC3" w:rsidRPr="00CD0BDB">
        <w:t>WB</w:t>
      </w:r>
      <w:r w:rsidR="00844ACB">
        <w:t>B</w:t>
      </w:r>
      <w:r w:rsidR="00423FC3" w:rsidRPr="00CD0BDB">
        <w:t xml:space="preserve"> </w:t>
      </w:r>
      <w:r w:rsidR="006A4FD6" w:rsidRPr="00CD0BDB">
        <w:t xml:space="preserve">BS </w:t>
      </w:r>
      <w:r w:rsidR="00423FC3" w:rsidRPr="00CD0BDB">
        <w:t>an</w:t>
      </w:r>
      <w:r w:rsidR="005D7EA8" w:rsidRPr="00CD0BDB">
        <w:t>d</w:t>
      </w:r>
      <w:r w:rsidR="00423FC3" w:rsidRPr="00CD0BDB">
        <w:t xml:space="preserve"> a</w:t>
      </w:r>
      <w:r w:rsidR="006A4FD6" w:rsidRPr="00CD0BDB">
        <w:t xml:space="preserve"> FSS ES</w:t>
      </w:r>
      <w:r w:rsidR="00423FC3" w:rsidRPr="00CD0BDB">
        <w:t xml:space="preserve"> </w:t>
      </w:r>
      <w:r w:rsidR="005D7EA8" w:rsidRPr="00CD0BDB">
        <w:t xml:space="preserve">when they </w:t>
      </w:r>
      <w:r w:rsidR="005D6DFB" w:rsidRPr="00CD0BDB">
        <w:t>are positioned facing each other with a separation distance of 3 km</w:t>
      </w:r>
      <w:r w:rsidR="006A4FD6" w:rsidRPr="00CD0BDB">
        <w:t>.</w:t>
      </w:r>
      <w:r w:rsidR="00410CED" w:rsidRPr="00CD0BDB">
        <w:t xml:space="preserve"> </w:t>
      </w:r>
      <w:r w:rsidRPr="00CD0BDB">
        <w:t xml:space="preserve">In each snapshot of the Monte Carlo simulation, 3 user equipment (UE) are </w:t>
      </w:r>
      <w:r w:rsidR="00835BF0" w:rsidRPr="00CD0BDB">
        <w:t>uniformly distributed</w:t>
      </w:r>
      <w:r w:rsidRPr="00CD0BDB">
        <w:t xml:space="preserve"> within each </w:t>
      </w:r>
      <w:r w:rsidR="006A5FAA" w:rsidRPr="00CD0BDB">
        <w:t xml:space="preserve">BS </w:t>
      </w:r>
      <w:r w:rsidRPr="00CD0BDB">
        <w:t>sector</w:t>
      </w:r>
      <w:r w:rsidR="00757C49" w:rsidRPr="00CD0BDB">
        <w:t xml:space="preserve"> as shown in Figure 2(a)</w:t>
      </w:r>
      <w:r w:rsidR="007D7071" w:rsidRPr="00CD0BDB">
        <w:t>.</w:t>
      </w:r>
      <w:r w:rsidR="00A50953" w:rsidRPr="00CD0BDB">
        <w:t xml:space="preserve"> </w:t>
      </w:r>
    </w:p>
    <w:p w14:paraId="09E55C2F" w14:textId="2F1E8ECA" w:rsidR="00157C42" w:rsidRDefault="00A50953" w:rsidP="00F8125C">
      <w:r w:rsidRPr="00CD0BDB">
        <w:t>For sensitivity analys</w:t>
      </w:r>
      <w:r w:rsidR="004447FF" w:rsidRPr="00CD0BDB">
        <w:t xml:space="preserve">es, </w:t>
      </w:r>
      <w:r w:rsidR="00DE6A31" w:rsidRPr="00CD0BDB">
        <w:t>the 3 UE positions are randomly distributed with azimuth angles ranging from -60° to 60° following a uniform distribution</w:t>
      </w:r>
      <w:r w:rsidR="001614A4" w:rsidRPr="00CD0BDB">
        <w:t xml:space="preserve">, and their </w:t>
      </w:r>
      <w:r w:rsidR="000E5052" w:rsidRPr="00CD0BDB">
        <w:t>ground</w:t>
      </w:r>
      <w:r w:rsidR="001614A4" w:rsidRPr="00CD0BDB">
        <w:t xml:space="preserve"> distances from the BS are randomly generated using a Rayleigh distribution</w:t>
      </w:r>
      <w:r w:rsidR="00491CBA" w:rsidRPr="00CD0BDB">
        <w:t xml:space="preserve"> as shown in Figure 2(b)</w:t>
      </w:r>
      <w:r w:rsidR="00EE45B3" w:rsidRPr="00CD0BDB">
        <w:t xml:space="preserve">. </w:t>
      </w:r>
      <w:r w:rsidR="00745FB4" w:rsidRPr="00CD0BDB">
        <w:t xml:space="preserve">This distribution is deemed </w:t>
      </w:r>
      <w:r w:rsidR="001D5F8A">
        <w:t>suitable</w:t>
      </w:r>
      <w:r w:rsidR="00745FB4" w:rsidRPr="00CD0BDB">
        <w:t xml:space="preserve"> for </w:t>
      </w:r>
      <w:r w:rsidR="002C5B2D" w:rsidRPr="00CD0BDB">
        <w:t xml:space="preserve">non-public </w:t>
      </w:r>
      <w:r w:rsidR="00745FB4" w:rsidRPr="00CD0BDB">
        <w:t xml:space="preserve">local networks provided that these networks are deployed where users are expected to remain in the </w:t>
      </w:r>
      <w:r w:rsidR="0080455A" w:rsidRPr="00CD0BDB">
        <w:t>local network</w:t>
      </w:r>
      <w:r w:rsidR="00DC2B6E" w:rsidRPr="00CD0BDB">
        <w:t xml:space="preserve"> cell</w:t>
      </w:r>
      <w:r w:rsidR="00745FB4" w:rsidRPr="00CD0BDB">
        <w:t xml:space="preserve">, rather than </w:t>
      </w:r>
      <w:r w:rsidR="00B8527E" w:rsidRPr="00CD0BDB">
        <w:t>moving between different cells as in MFCN networks</w:t>
      </w:r>
      <w:r w:rsidR="00745FB4" w:rsidRPr="00CD0BDB">
        <w:t>.</w:t>
      </w:r>
    </w:p>
    <w:p w14:paraId="07841F55" w14:textId="2C2F1578" w:rsidR="009B5BD3" w:rsidRDefault="009B5BD3" w:rsidP="00F8125C">
      <w:r w:rsidRPr="00BE5D2B">
        <w:t>The Rayleigh distribution describes the magnitude distribution of a two-dimensional random vector, where the coordinates consist of independent, identically distributed normal variables with a mean of</w:t>
      </w:r>
      <w:r>
        <w:t xml:space="preserve"> 0. </w:t>
      </w:r>
      <w:r w:rsidRPr="008A5FC9">
        <w:t xml:space="preserve">In this study, a standard deviation (σ) of </w:t>
      </w:r>
      <w:r>
        <w:t>64</w:t>
      </w:r>
      <w:r w:rsidRPr="008A5FC9">
        <w:t xml:space="preserve"> is employed for the normal variables to generate the Rayleigh distribution</w:t>
      </w:r>
      <w:r>
        <w:t>, with which occasional</w:t>
      </w:r>
      <w:r w:rsidRPr="00C7092A">
        <w:t xml:space="preserve"> cell-edge UEs are deployed </w:t>
      </w:r>
      <w:r>
        <w:t>close to</w:t>
      </w:r>
      <w:r w:rsidRPr="00C7092A">
        <w:t xml:space="preserve"> 400</w:t>
      </w:r>
      <w:r>
        <w:t xml:space="preserve"> </w:t>
      </w:r>
      <w:r w:rsidRPr="00C7092A">
        <w:t>m from the WB</w:t>
      </w:r>
      <w:r w:rsidR="00844ACB">
        <w:t>B</w:t>
      </w:r>
      <w:r w:rsidRPr="00C7092A">
        <w:t xml:space="preserve"> BS</w:t>
      </w:r>
      <w:r>
        <w:t>.</w:t>
      </w:r>
      <w:r w:rsidR="002B62E1">
        <w:t xml:space="preserve"> </w:t>
      </w:r>
      <w:r w:rsidR="002B62E1" w:rsidRPr="002B62E1">
        <w:t>This distribution results in 99.99% of the UEs being deployed at a ground distance from the WB</w:t>
      </w:r>
      <w:r w:rsidR="00844ACB">
        <w:t>B</w:t>
      </w:r>
      <w:r w:rsidR="002B62E1" w:rsidRPr="002B62E1">
        <w:t xml:space="preserve"> BS of equal to or less than 300m</w:t>
      </w:r>
      <w:r w:rsidR="00F91153">
        <w:t xml:space="preserve"> as indicated in </w:t>
      </w:r>
      <w:r w:rsidR="00F84E80">
        <w:fldChar w:fldCharType="begin"/>
      </w:r>
      <w:r w:rsidR="00F84E80">
        <w:instrText xml:space="preserve"> REF _Ref157015654 \h </w:instrText>
      </w:r>
      <w:r w:rsidR="00F84E80">
        <w:fldChar w:fldCharType="separate"/>
      </w:r>
      <w:r w:rsidR="00F84E80" w:rsidRPr="00F209E0">
        <w:t xml:space="preserve">Table </w:t>
      </w:r>
      <w:r w:rsidR="00F84E80">
        <w:rPr>
          <w:noProof/>
        </w:rPr>
        <w:t>5</w:t>
      </w:r>
      <w:r w:rsidR="00F84E80">
        <w:fldChar w:fldCharType="end"/>
      </w:r>
      <w:r w:rsidR="002B62E1" w:rsidRPr="002B62E1">
        <w:t>.</w:t>
      </w:r>
      <w:r>
        <w:t xml:space="preserve"> </w:t>
      </w:r>
      <w:r w:rsidR="00EB7BA5">
        <w:t>Furthermore, t</w:t>
      </w:r>
      <w:r w:rsidRPr="00B14305">
        <w:t>his distribution was suggested</w:t>
      </w:r>
      <w:r>
        <w:t xml:space="preserve"> for hotspots deployments</w:t>
      </w:r>
      <w:r w:rsidRPr="00B14305">
        <w:t xml:space="preserve"> by the ITU-R task group TG 5/1 towards WRC-19</w:t>
      </w:r>
      <w:r>
        <w:rPr>
          <w:rStyle w:val="FootnoteReference"/>
        </w:rPr>
        <w:footnoteReference w:id="3"/>
      </w:r>
      <w:r w:rsidRPr="00B14305">
        <w:t>.</w:t>
      </w:r>
      <w:r w:rsidR="00095FE4">
        <w:t xml:space="preserve"> Hotspot deployments are</w:t>
      </w:r>
      <w:r w:rsidR="00095FE4" w:rsidRPr="00834199">
        <w:t xml:space="preserve"> assumed </w:t>
      </w:r>
      <w:r w:rsidR="00095FE4">
        <w:t xml:space="preserve">here to be </w:t>
      </w:r>
      <w:proofErr w:type="gramStart"/>
      <w:r w:rsidR="00095FE4">
        <w:t>similar to</w:t>
      </w:r>
      <w:proofErr w:type="gramEnd"/>
      <w:r w:rsidR="00095FE4">
        <w:t xml:space="preserve"> those</w:t>
      </w:r>
      <w:r w:rsidR="00095FE4" w:rsidRPr="00834199">
        <w:t xml:space="preserve"> for WBB MP </w:t>
      </w:r>
      <w:r w:rsidR="00095FE4">
        <w:t>networks.</w:t>
      </w:r>
    </w:p>
    <w:p w14:paraId="3800A6CE" w14:textId="77777777" w:rsidR="00F84E80" w:rsidRPr="00F209E0" w:rsidRDefault="00F84E80" w:rsidP="00F84E80">
      <w:pPr>
        <w:pStyle w:val="Caption"/>
        <w:rPr>
          <w:rStyle w:val="ECCParagraph"/>
        </w:rPr>
      </w:pPr>
      <w:bookmarkStart w:id="45" w:name="_Ref157015654"/>
      <w:r w:rsidRPr="00F209E0">
        <w:rPr>
          <w:lang w:val="en-GB"/>
        </w:rPr>
        <w:t xml:space="preserve">Table </w:t>
      </w:r>
      <w:r w:rsidRPr="00F209E0">
        <w:rPr>
          <w:lang w:val="en-GB"/>
        </w:rPr>
        <w:fldChar w:fldCharType="begin"/>
      </w:r>
      <w:r w:rsidRPr="00F209E0">
        <w:rPr>
          <w:lang w:val="en-GB"/>
        </w:rPr>
        <w:instrText xml:space="preserve"> SEQ Table \* ARABIC </w:instrText>
      </w:r>
      <w:r w:rsidRPr="00F209E0">
        <w:rPr>
          <w:lang w:val="en-GB"/>
        </w:rPr>
        <w:fldChar w:fldCharType="separate"/>
      </w:r>
      <w:r>
        <w:rPr>
          <w:noProof/>
          <w:lang w:val="en-GB"/>
        </w:rPr>
        <w:t>5</w:t>
      </w:r>
      <w:r w:rsidRPr="00F209E0">
        <w:rPr>
          <w:noProof/>
          <w:lang w:val="en-GB"/>
        </w:rPr>
        <w:fldChar w:fldCharType="end"/>
      </w:r>
      <w:bookmarkEnd w:id="45"/>
      <w:r w:rsidRPr="00F209E0">
        <w:rPr>
          <w:lang w:val="en-GB"/>
        </w:rPr>
        <w:t xml:space="preserve">: </w:t>
      </w:r>
      <w:r>
        <w:rPr>
          <w:lang w:val="en-GB"/>
        </w:rPr>
        <w:t>Rayleigh distribution statistics in this study</w:t>
      </w:r>
    </w:p>
    <w:tbl>
      <w:tblPr>
        <w:tblW w:w="78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 w:type="dxa"/>
          <w:bottom w:w="11" w:type="dxa"/>
        </w:tblCellMar>
        <w:tblLook w:val="01E0" w:firstRow="1" w:lastRow="1" w:firstColumn="1" w:lastColumn="1" w:noHBand="0" w:noVBand="0"/>
      </w:tblPr>
      <w:tblGrid>
        <w:gridCol w:w="2425"/>
        <w:gridCol w:w="3420"/>
        <w:gridCol w:w="1980"/>
      </w:tblGrid>
      <w:tr w:rsidR="00F84E80" w:rsidRPr="00F209E0" w14:paraId="0888A3AA" w14:textId="77777777" w:rsidTr="00845CF0">
        <w:trPr>
          <w:tblHeader/>
          <w:jc w:val="center"/>
        </w:trPr>
        <w:tc>
          <w:tcPr>
            <w:tcW w:w="2425" w:type="dxa"/>
            <w:tcBorders>
              <w:top w:val="single" w:sz="4" w:space="0" w:color="D2232A"/>
              <w:left w:val="single" w:sz="4" w:space="0" w:color="D2232A"/>
              <w:bottom w:val="single" w:sz="4" w:space="0" w:color="D2232A"/>
              <w:right w:val="nil"/>
            </w:tcBorders>
            <w:shd w:val="clear" w:color="auto" w:fill="D2232A"/>
          </w:tcPr>
          <w:p w14:paraId="0C0BF7F9" w14:textId="77777777" w:rsidR="00F84E80" w:rsidRPr="005702E0" w:rsidRDefault="00F84E80" w:rsidP="00845CF0">
            <w:pPr>
              <w:pStyle w:val="ECCTableHeaderwhitefont"/>
              <w:rPr>
                <w:rStyle w:val="ECCHLbold"/>
                <w:rFonts w:cs="Arial"/>
                <w:b w:val="0"/>
                <w:bCs/>
                <w:sz w:val="18"/>
                <w:szCs w:val="18"/>
              </w:rPr>
            </w:pPr>
            <w:r w:rsidRPr="005702E0">
              <w:rPr>
                <w:rFonts w:cs="Arial"/>
                <w:sz w:val="18"/>
                <w:szCs w:val="18"/>
              </w:rPr>
              <w:t>Ground distance range (m)</w:t>
            </w:r>
          </w:p>
        </w:tc>
        <w:tc>
          <w:tcPr>
            <w:tcW w:w="3420" w:type="dxa"/>
            <w:tcBorders>
              <w:top w:val="single" w:sz="4" w:space="0" w:color="D2232A"/>
              <w:left w:val="nil"/>
              <w:bottom w:val="single" w:sz="4" w:space="0" w:color="D2232A"/>
              <w:right w:val="nil"/>
            </w:tcBorders>
            <w:shd w:val="clear" w:color="auto" w:fill="D2232A"/>
          </w:tcPr>
          <w:p w14:paraId="4234CDEB" w14:textId="77777777" w:rsidR="00F84E80" w:rsidRPr="005702E0" w:rsidRDefault="00F84E80" w:rsidP="00845CF0">
            <w:pPr>
              <w:pStyle w:val="ECCTableHeaderwhitefont"/>
              <w:rPr>
                <w:rStyle w:val="ECCHLbold"/>
                <w:rFonts w:cs="Arial"/>
                <w:sz w:val="18"/>
                <w:szCs w:val="18"/>
              </w:rPr>
            </w:pPr>
            <w:r w:rsidRPr="005702E0">
              <w:rPr>
                <w:rFonts w:cs="Arial"/>
                <w:sz w:val="18"/>
                <w:szCs w:val="18"/>
              </w:rPr>
              <w:t>Area of total cell</w:t>
            </w:r>
          </w:p>
        </w:tc>
        <w:tc>
          <w:tcPr>
            <w:tcW w:w="1980" w:type="dxa"/>
            <w:tcBorders>
              <w:top w:val="single" w:sz="4" w:space="0" w:color="D2232A"/>
              <w:left w:val="nil"/>
              <w:bottom w:val="single" w:sz="4" w:space="0" w:color="D2232A"/>
              <w:right w:val="single" w:sz="4" w:space="0" w:color="D2232A"/>
            </w:tcBorders>
            <w:shd w:val="clear" w:color="auto" w:fill="D2232A"/>
          </w:tcPr>
          <w:p w14:paraId="7ECC8EA1" w14:textId="77777777" w:rsidR="00F84E80" w:rsidRPr="005702E0" w:rsidRDefault="00F84E80" w:rsidP="00845CF0">
            <w:pPr>
              <w:pStyle w:val="ECCTableHeaderwhitefont"/>
              <w:rPr>
                <w:rStyle w:val="ECCHLbold"/>
                <w:rFonts w:cs="Arial"/>
                <w:b w:val="0"/>
                <w:bCs/>
                <w:sz w:val="18"/>
                <w:szCs w:val="18"/>
              </w:rPr>
            </w:pPr>
            <w:r w:rsidRPr="005702E0">
              <w:rPr>
                <w:rFonts w:cs="Arial"/>
                <w:sz w:val="18"/>
                <w:szCs w:val="18"/>
              </w:rPr>
              <w:t>Share of UEs</w:t>
            </w:r>
          </w:p>
        </w:tc>
      </w:tr>
      <w:tr w:rsidR="00F84E80" w:rsidRPr="00F209E0" w14:paraId="4FC94CAE" w14:textId="77777777" w:rsidTr="00845CF0">
        <w:trPr>
          <w:jc w:val="center"/>
        </w:trPr>
        <w:tc>
          <w:tcPr>
            <w:tcW w:w="2425" w:type="dxa"/>
            <w:tcBorders>
              <w:top w:val="single" w:sz="4" w:space="0" w:color="D2232A"/>
              <w:left w:val="single" w:sz="4" w:space="0" w:color="D2232A"/>
              <w:bottom w:val="single" w:sz="4" w:space="0" w:color="D2232A"/>
              <w:right w:val="single" w:sz="4" w:space="0" w:color="D2232A"/>
            </w:tcBorders>
            <w:vAlign w:val="center"/>
          </w:tcPr>
          <w:p w14:paraId="7CFB56E5" w14:textId="77777777" w:rsidR="00F84E80" w:rsidRPr="005702E0" w:rsidRDefault="00F84E80" w:rsidP="00845CF0">
            <w:pPr>
              <w:pStyle w:val="ECCTabletext"/>
              <w:jc w:val="left"/>
              <w:rPr>
                <w:rFonts w:cs="Arial"/>
                <w:sz w:val="18"/>
                <w:szCs w:val="18"/>
              </w:rPr>
            </w:pPr>
            <w:r w:rsidRPr="005702E0">
              <w:rPr>
                <w:rFonts w:cs="Arial"/>
                <w:sz w:val="18"/>
                <w:szCs w:val="18"/>
              </w:rPr>
              <w:t>0-100</w:t>
            </w:r>
          </w:p>
        </w:tc>
        <w:tc>
          <w:tcPr>
            <w:tcW w:w="3420" w:type="dxa"/>
            <w:tcBorders>
              <w:top w:val="single" w:sz="4" w:space="0" w:color="D2232A"/>
              <w:left w:val="single" w:sz="4" w:space="0" w:color="D2232A"/>
              <w:bottom w:val="single" w:sz="4" w:space="0" w:color="D2232A"/>
              <w:right w:val="single" w:sz="4" w:space="0" w:color="D2232A"/>
            </w:tcBorders>
          </w:tcPr>
          <w:p w14:paraId="51417A7D" w14:textId="77777777" w:rsidR="00F84E80" w:rsidRPr="005702E0" w:rsidRDefault="00F84E80" w:rsidP="00845CF0">
            <w:pPr>
              <w:pStyle w:val="ECCTabletext"/>
              <w:jc w:val="center"/>
              <w:rPr>
                <w:rFonts w:cs="Arial"/>
                <w:sz w:val="18"/>
                <w:szCs w:val="18"/>
              </w:rPr>
            </w:pPr>
            <w:r w:rsidRPr="005702E0">
              <w:rPr>
                <w:sz w:val="18"/>
                <w:szCs w:val="18"/>
              </w:rPr>
              <w:t>6</w:t>
            </w:r>
            <w:r>
              <w:rPr>
                <w:sz w:val="18"/>
                <w:szCs w:val="18"/>
              </w:rPr>
              <w:t>.</w:t>
            </w:r>
            <w:r w:rsidRPr="005702E0">
              <w:rPr>
                <w:sz w:val="18"/>
                <w:szCs w:val="18"/>
              </w:rPr>
              <w:t>3%</w:t>
            </w:r>
          </w:p>
        </w:tc>
        <w:tc>
          <w:tcPr>
            <w:tcW w:w="1980" w:type="dxa"/>
            <w:tcBorders>
              <w:top w:val="single" w:sz="4" w:space="0" w:color="D2232A"/>
              <w:left w:val="single" w:sz="4" w:space="0" w:color="D2232A"/>
              <w:bottom w:val="single" w:sz="4" w:space="0" w:color="D2232A"/>
              <w:right w:val="single" w:sz="4" w:space="0" w:color="D2232A"/>
            </w:tcBorders>
          </w:tcPr>
          <w:p w14:paraId="5804EB72" w14:textId="77777777" w:rsidR="00F84E80" w:rsidRPr="005702E0" w:rsidRDefault="00F84E80" w:rsidP="00845CF0">
            <w:pPr>
              <w:pStyle w:val="ECCTabletext"/>
              <w:jc w:val="center"/>
              <w:rPr>
                <w:rFonts w:cs="Arial"/>
                <w:sz w:val="18"/>
                <w:szCs w:val="18"/>
              </w:rPr>
            </w:pPr>
            <w:r w:rsidRPr="005702E0">
              <w:rPr>
                <w:sz w:val="18"/>
                <w:szCs w:val="18"/>
              </w:rPr>
              <w:t>70</w:t>
            </w:r>
            <w:r>
              <w:rPr>
                <w:sz w:val="18"/>
                <w:szCs w:val="18"/>
              </w:rPr>
              <w:t>.</w:t>
            </w:r>
            <w:r w:rsidRPr="005702E0">
              <w:rPr>
                <w:sz w:val="18"/>
                <w:szCs w:val="18"/>
              </w:rPr>
              <w:t>5%</w:t>
            </w:r>
          </w:p>
        </w:tc>
      </w:tr>
      <w:tr w:rsidR="00F84E80" w:rsidRPr="00F209E0" w14:paraId="3797AE04" w14:textId="77777777" w:rsidTr="00845CF0">
        <w:trPr>
          <w:jc w:val="center"/>
        </w:trPr>
        <w:tc>
          <w:tcPr>
            <w:tcW w:w="2425" w:type="dxa"/>
            <w:tcBorders>
              <w:top w:val="single" w:sz="4" w:space="0" w:color="D2232A"/>
              <w:left w:val="single" w:sz="4" w:space="0" w:color="D2232A"/>
              <w:bottom w:val="single" w:sz="4" w:space="0" w:color="D2232A"/>
              <w:right w:val="single" w:sz="4" w:space="0" w:color="D2232A"/>
            </w:tcBorders>
            <w:vAlign w:val="center"/>
          </w:tcPr>
          <w:p w14:paraId="788F87FF" w14:textId="77777777" w:rsidR="00F84E80" w:rsidRPr="005702E0" w:rsidRDefault="00F84E80" w:rsidP="00845CF0">
            <w:pPr>
              <w:pStyle w:val="ECCTabletext"/>
              <w:jc w:val="left"/>
              <w:rPr>
                <w:rFonts w:cs="Arial"/>
                <w:sz w:val="18"/>
                <w:szCs w:val="18"/>
              </w:rPr>
            </w:pPr>
            <w:r w:rsidRPr="005702E0">
              <w:rPr>
                <w:rFonts w:cs="Arial"/>
                <w:sz w:val="18"/>
                <w:szCs w:val="18"/>
              </w:rPr>
              <w:t>100-200</w:t>
            </w:r>
          </w:p>
        </w:tc>
        <w:tc>
          <w:tcPr>
            <w:tcW w:w="3420" w:type="dxa"/>
            <w:tcBorders>
              <w:top w:val="single" w:sz="4" w:space="0" w:color="D2232A"/>
              <w:left w:val="single" w:sz="4" w:space="0" w:color="D2232A"/>
              <w:bottom w:val="single" w:sz="4" w:space="0" w:color="D2232A"/>
              <w:right w:val="single" w:sz="4" w:space="0" w:color="D2232A"/>
            </w:tcBorders>
          </w:tcPr>
          <w:p w14:paraId="35614B35" w14:textId="77777777" w:rsidR="00F84E80" w:rsidRPr="005702E0" w:rsidRDefault="00F84E80" w:rsidP="00845CF0">
            <w:pPr>
              <w:pStyle w:val="ECCTabletext"/>
              <w:jc w:val="center"/>
              <w:rPr>
                <w:rFonts w:cs="Arial"/>
                <w:sz w:val="18"/>
                <w:szCs w:val="18"/>
              </w:rPr>
            </w:pPr>
            <w:r w:rsidRPr="005702E0">
              <w:rPr>
                <w:sz w:val="18"/>
                <w:szCs w:val="18"/>
              </w:rPr>
              <w:t>18</w:t>
            </w:r>
            <w:r>
              <w:rPr>
                <w:sz w:val="18"/>
                <w:szCs w:val="18"/>
              </w:rPr>
              <w:t>.</w:t>
            </w:r>
            <w:r w:rsidRPr="005702E0">
              <w:rPr>
                <w:sz w:val="18"/>
                <w:szCs w:val="18"/>
              </w:rPr>
              <w:t>8%</w:t>
            </w:r>
          </w:p>
        </w:tc>
        <w:tc>
          <w:tcPr>
            <w:tcW w:w="1980" w:type="dxa"/>
            <w:tcBorders>
              <w:top w:val="single" w:sz="4" w:space="0" w:color="D2232A"/>
              <w:left w:val="single" w:sz="4" w:space="0" w:color="D2232A"/>
              <w:bottom w:val="single" w:sz="4" w:space="0" w:color="D2232A"/>
              <w:right w:val="single" w:sz="4" w:space="0" w:color="D2232A"/>
            </w:tcBorders>
          </w:tcPr>
          <w:p w14:paraId="708EF69C" w14:textId="77777777" w:rsidR="00F84E80" w:rsidRPr="005702E0" w:rsidRDefault="00F84E80" w:rsidP="00845CF0">
            <w:pPr>
              <w:pStyle w:val="ECCTabletext"/>
              <w:jc w:val="center"/>
              <w:rPr>
                <w:rFonts w:cs="Arial"/>
                <w:sz w:val="18"/>
                <w:szCs w:val="18"/>
              </w:rPr>
            </w:pPr>
            <w:r w:rsidRPr="005702E0">
              <w:rPr>
                <w:sz w:val="18"/>
                <w:szCs w:val="18"/>
              </w:rPr>
              <w:t>28</w:t>
            </w:r>
            <w:r>
              <w:rPr>
                <w:sz w:val="18"/>
                <w:szCs w:val="18"/>
              </w:rPr>
              <w:t>.</w:t>
            </w:r>
            <w:r w:rsidRPr="005702E0">
              <w:rPr>
                <w:sz w:val="18"/>
                <w:szCs w:val="18"/>
              </w:rPr>
              <w:t>7%</w:t>
            </w:r>
          </w:p>
        </w:tc>
      </w:tr>
      <w:tr w:rsidR="00F84E80" w:rsidRPr="00F209E0" w14:paraId="103E99F5" w14:textId="77777777" w:rsidTr="00845CF0">
        <w:trPr>
          <w:jc w:val="center"/>
        </w:trPr>
        <w:tc>
          <w:tcPr>
            <w:tcW w:w="2425" w:type="dxa"/>
            <w:tcBorders>
              <w:top w:val="single" w:sz="4" w:space="0" w:color="D2232A"/>
              <w:left w:val="single" w:sz="4" w:space="0" w:color="D2232A"/>
              <w:bottom w:val="single" w:sz="4" w:space="0" w:color="D2232A"/>
              <w:right w:val="single" w:sz="4" w:space="0" w:color="D2232A"/>
            </w:tcBorders>
            <w:vAlign w:val="center"/>
          </w:tcPr>
          <w:p w14:paraId="50FBA64B" w14:textId="77777777" w:rsidR="00F84E80" w:rsidRPr="005702E0" w:rsidRDefault="00F84E80" w:rsidP="00845CF0">
            <w:pPr>
              <w:pStyle w:val="ECCTabletext"/>
              <w:jc w:val="left"/>
              <w:rPr>
                <w:rFonts w:cs="Arial"/>
                <w:sz w:val="18"/>
                <w:szCs w:val="18"/>
              </w:rPr>
            </w:pPr>
            <w:r w:rsidRPr="005702E0">
              <w:rPr>
                <w:rFonts w:cs="Arial"/>
                <w:sz w:val="18"/>
                <w:szCs w:val="18"/>
              </w:rPr>
              <w:t>200-300</w:t>
            </w:r>
          </w:p>
        </w:tc>
        <w:tc>
          <w:tcPr>
            <w:tcW w:w="3420" w:type="dxa"/>
            <w:tcBorders>
              <w:top w:val="single" w:sz="4" w:space="0" w:color="D2232A"/>
              <w:left w:val="single" w:sz="4" w:space="0" w:color="D2232A"/>
              <w:bottom w:val="single" w:sz="4" w:space="0" w:color="D2232A"/>
              <w:right w:val="single" w:sz="4" w:space="0" w:color="D2232A"/>
            </w:tcBorders>
          </w:tcPr>
          <w:p w14:paraId="61277917" w14:textId="77777777" w:rsidR="00F84E80" w:rsidRPr="005702E0" w:rsidRDefault="00F84E80" w:rsidP="00845CF0">
            <w:pPr>
              <w:pStyle w:val="ECCTabletext"/>
              <w:jc w:val="center"/>
              <w:rPr>
                <w:rFonts w:cs="Arial"/>
                <w:sz w:val="18"/>
                <w:szCs w:val="18"/>
              </w:rPr>
            </w:pPr>
            <w:r w:rsidRPr="005702E0">
              <w:rPr>
                <w:sz w:val="18"/>
                <w:szCs w:val="18"/>
              </w:rPr>
              <w:t>31</w:t>
            </w:r>
            <w:r>
              <w:rPr>
                <w:sz w:val="18"/>
                <w:szCs w:val="18"/>
              </w:rPr>
              <w:t>.</w:t>
            </w:r>
            <w:r w:rsidRPr="005702E0">
              <w:rPr>
                <w:sz w:val="18"/>
                <w:szCs w:val="18"/>
              </w:rPr>
              <w:t>3%</w:t>
            </w:r>
          </w:p>
        </w:tc>
        <w:tc>
          <w:tcPr>
            <w:tcW w:w="1980" w:type="dxa"/>
            <w:tcBorders>
              <w:top w:val="single" w:sz="4" w:space="0" w:color="D2232A"/>
              <w:left w:val="single" w:sz="4" w:space="0" w:color="D2232A"/>
              <w:bottom w:val="single" w:sz="4" w:space="0" w:color="D2232A"/>
              <w:right w:val="single" w:sz="4" w:space="0" w:color="D2232A"/>
            </w:tcBorders>
          </w:tcPr>
          <w:p w14:paraId="425D4C22" w14:textId="77777777" w:rsidR="00F84E80" w:rsidRPr="005702E0" w:rsidRDefault="00F84E80" w:rsidP="00845CF0">
            <w:pPr>
              <w:pStyle w:val="ECCTabletext"/>
              <w:jc w:val="center"/>
              <w:rPr>
                <w:rFonts w:cs="Arial"/>
                <w:sz w:val="18"/>
                <w:szCs w:val="18"/>
              </w:rPr>
            </w:pPr>
            <w:r w:rsidRPr="005702E0">
              <w:rPr>
                <w:sz w:val="18"/>
                <w:szCs w:val="18"/>
              </w:rPr>
              <w:t>0</w:t>
            </w:r>
            <w:r>
              <w:rPr>
                <w:sz w:val="18"/>
                <w:szCs w:val="18"/>
              </w:rPr>
              <w:t>.</w:t>
            </w:r>
            <w:r w:rsidRPr="005702E0">
              <w:rPr>
                <w:sz w:val="18"/>
                <w:szCs w:val="18"/>
              </w:rPr>
              <w:t>75%</w:t>
            </w:r>
          </w:p>
        </w:tc>
      </w:tr>
      <w:tr w:rsidR="00F84E80" w:rsidRPr="00F209E0" w14:paraId="15E030B6" w14:textId="77777777" w:rsidTr="00845CF0">
        <w:trPr>
          <w:jc w:val="center"/>
        </w:trPr>
        <w:tc>
          <w:tcPr>
            <w:tcW w:w="2425" w:type="dxa"/>
            <w:tcBorders>
              <w:top w:val="single" w:sz="4" w:space="0" w:color="D2232A"/>
              <w:left w:val="single" w:sz="4" w:space="0" w:color="D2232A"/>
              <w:bottom w:val="single" w:sz="4" w:space="0" w:color="D2232A"/>
              <w:right w:val="single" w:sz="4" w:space="0" w:color="D2232A"/>
            </w:tcBorders>
            <w:vAlign w:val="center"/>
          </w:tcPr>
          <w:p w14:paraId="4CA50B2B" w14:textId="77777777" w:rsidR="00F84E80" w:rsidRPr="005702E0" w:rsidRDefault="00F84E80" w:rsidP="00845CF0">
            <w:pPr>
              <w:pStyle w:val="ECCTabletext"/>
              <w:jc w:val="left"/>
              <w:rPr>
                <w:rFonts w:cs="Arial"/>
                <w:sz w:val="18"/>
                <w:szCs w:val="18"/>
              </w:rPr>
            </w:pPr>
            <w:r w:rsidRPr="005702E0">
              <w:rPr>
                <w:rFonts w:cs="Arial"/>
                <w:sz w:val="18"/>
                <w:szCs w:val="18"/>
              </w:rPr>
              <w:t>300-400</w:t>
            </w:r>
          </w:p>
        </w:tc>
        <w:tc>
          <w:tcPr>
            <w:tcW w:w="3420" w:type="dxa"/>
            <w:tcBorders>
              <w:top w:val="single" w:sz="4" w:space="0" w:color="D2232A"/>
              <w:left w:val="single" w:sz="4" w:space="0" w:color="D2232A"/>
              <w:bottom w:val="single" w:sz="4" w:space="0" w:color="D2232A"/>
              <w:right w:val="single" w:sz="4" w:space="0" w:color="D2232A"/>
            </w:tcBorders>
          </w:tcPr>
          <w:p w14:paraId="72AA4F2E" w14:textId="77777777" w:rsidR="00F84E80" w:rsidRPr="005702E0" w:rsidRDefault="00F84E80" w:rsidP="00845CF0">
            <w:pPr>
              <w:pStyle w:val="ECCTabletext"/>
              <w:jc w:val="center"/>
              <w:rPr>
                <w:rFonts w:cs="Arial"/>
                <w:sz w:val="18"/>
                <w:szCs w:val="18"/>
              </w:rPr>
            </w:pPr>
            <w:r w:rsidRPr="005702E0">
              <w:rPr>
                <w:sz w:val="18"/>
                <w:szCs w:val="18"/>
              </w:rPr>
              <w:t>43</w:t>
            </w:r>
            <w:r>
              <w:rPr>
                <w:sz w:val="18"/>
                <w:szCs w:val="18"/>
              </w:rPr>
              <w:t>.</w:t>
            </w:r>
            <w:r w:rsidRPr="005702E0">
              <w:rPr>
                <w:sz w:val="18"/>
                <w:szCs w:val="18"/>
              </w:rPr>
              <w:t>8%</w:t>
            </w:r>
          </w:p>
        </w:tc>
        <w:tc>
          <w:tcPr>
            <w:tcW w:w="1980" w:type="dxa"/>
            <w:tcBorders>
              <w:top w:val="single" w:sz="4" w:space="0" w:color="D2232A"/>
              <w:left w:val="single" w:sz="4" w:space="0" w:color="D2232A"/>
              <w:bottom w:val="single" w:sz="4" w:space="0" w:color="D2232A"/>
              <w:right w:val="single" w:sz="4" w:space="0" w:color="D2232A"/>
            </w:tcBorders>
          </w:tcPr>
          <w:p w14:paraId="0AAC7A65" w14:textId="77777777" w:rsidR="00F84E80" w:rsidRPr="005702E0" w:rsidRDefault="00F84E80" w:rsidP="00845CF0">
            <w:pPr>
              <w:pStyle w:val="ECCTabletext"/>
              <w:jc w:val="center"/>
              <w:rPr>
                <w:rFonts w:cs="Arial"/>
                <w:sz w:val="18"/>
                <w:szCs w:val="18"/>
              </w:rPr>
            </w:pPr>
            <w:r w:rsidRPr="005702E0">
              <w:rPr>
                <w:sz w:val="18"/>
                <w:szCs w:val="18"/>
              </w:rPr>
              <w:t>0</w:t>
            </w:r>
            <w:r>
              <w:rPr>
                <w:sz w:val="18"/>
                <w:szCs w:val="18"/>
              </w:rPr>
              <w:t>.</w:t>
            </w:r>
            <w:r w:rsidRPr="005702E0">
              <w:rPr>
                <w:sz w:val="18"/>
                <w:szCs w:val="18"/>
              </w:rPr>
              <w:t>0017%</w:t>
            </w:r>
          </w:p>
        </w:tc>
      </w:tr>
    </w:tbl>
    <w:p w14:paraId="2F9B0084" w14:textId="77777777" w:rsidR="00F84E80" w:rsidRPr="00CD0BDB" w:rsidRDefault="00F84E80" w:rsidP="00F84E80">
      <w:pPr>
        <w:contextualSpacing/>
      </w:pPr>
    </w:p>
    <w:p w14:paraId="7333704B" w14:textId="15D59B59" w:rsidR="00F8125C" w:rsidRPr="00CD0BDB" w:rsidRDefault="00F8125C" w:rsidP="00F8125C">
      <w:r w:rsidRPr="00CD0BDB">
        <w:t>It is noted that the WB</w:t>
      </w:r>
      <w:r w:rsidR="00844ACB">
        <w:t>B</w:t>
      </w:r>
      <w:r w:rsidRPr="00CD0BDB">
        <w:t xml:space="preserve"> BS transmit power is assumed to be split equally among its UEs, meaning that the transmit power for each UE is 10log10(1/3) = </w:t>
      </w:r>
      <w:r w:rsidRPr="00CD0BDB">
        <w:noBreakHyphen/>
        <w:t>4.77 dB lower than the total transmit power of the BS.</w:t>
      </w:r>
    </w:p>
    <w:p w14:paraId="70928D8F" w14:textId="414DA4FB" w:rsidR="00EE45B3" w:rsidRPr="00CD0BDB" w:rsidRDefault="00EE45B3" w:rsidP="00F8125C">
      <w:r w:rsidRPr="00CD0BDB">
        <w:t xml:space="preserve">The FSS ESs in Table 3 </w:t>
      </w:r>
      <w:proofErr w:type="gramStart"/>
      <w:r w:rsidRPr="00CD0BDB">
        <w:t>are located in</w:t>
      </w:r>
      <w:proofErr w:type="gramEnd"/>
      <w:r w:rsidRPr="00CD0BDB">
        <w:t xml:space="preserve"> </w:t>
      </w:r>
      <w:proofErr w:type="spellStart"/>
      <w:r w:rsidRPr="00CD0BDB">
        <w:t>Rambouillet</w:t>
      </w:r>
      <w:proofErr w:type="spellEnd"/>
      <w:r w:rsidRPr="00CD0BDB">
        <w:t xml:space="preserve"> Teleport site (48.549° N, 1.783° E), DLR site (48.086° N, 11.281° E), and </w:t>
      </w:r>
      <w:proofErr w:type="spellStart"/>
      <w:r w:rsidRPr="00CD0BDB">
        <w:t>Fuchsstadt</w:t>
      </w:r>
      <w:proofErr w:type="spellEnd"/>
      <w:r w:rsidRPr="00CD0BDB">
        <w:t xml:space="preserve"> site (50.119° N, 9.924° E). For simplicity, a common latitude of 49° is used for all sites.</w:t>
      </w:r>
    </w:p>
    <w:p w14:paraId="078365F5" w14:textId="77777777" w:rsidR="00F8125C" w:rsidRPr="00CD0BDB" w:rsidRDefault="00F8125C" w:rsidP="00F8125C">
      <w:pPr>
        <w:jc w:val="center"/>
      </w:pPr>
      <w:r w:rsidRPr="00CD0BDB">
        <w:rPr>
          <w:noProof/>
          <w:lang w:val="sl-SI" w:eastAsia="sl-SI"/>
        </w:rPr>
        <w:lastRenderedPageBreak/>
        <w:drawing>
          <wp:inline distT="0" distB="0" distL="0" distR="0" wp14:anchorId="3A843E3E" wp14:editId="2E23073F">
            <wp:extent cx="3292271" cy="940279"/>
            <wp:effectExtent l="0" t="0" r="3810"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t="30597" b="31323"/>
                    <a:stretch/>
                  </pic:blipFill>
                  <pic:spPr bwMode="auto">
                    <a:xfrm>
                      <a:off x="0" y="0"/>
                      <a:ext cx="3334116" cy="952230"/>
                    </a:xfrm>
                    <a:prstGeom prst="rect">
                      <a:avLst/>
                    </a:prstGeom>
                    <a:ln>
                      <a:noFill/>
                    </a:ln>
                    <a:extLst>
                      <a:ext uri="{53640926-AAD7-44D8-BBD7-CCE9431645EC}">
                        <a14:shadowObscured xmlns:a14="http://schemas.microsoft.com/office/drawing/2010/main"/>
                      </a:ext>
                    </a:extLst>
                  </pic:spPr>
                </pic:pic>
              </a:graphicData>
            </a:graphic>
          </wp:inline>
        </w:drawing>
      </w:r>
    </w:p>
    <w:p w14:paraId="56EB2059" w14:textId="3EB563BF" w:rsidR="00F8125C" w:rsidRPr="00CD0BDB" w:rsidRDefault="00F8125C" w:rsidP="00F8125C">
      <w:pPr>
        <w:pStyle w:val="Caption"/>
        <w:rPr>
          <w:lang w:val="en-GB"/>
        </w:rPr>
      </w:pPr>
      <w:bookmarkStart w:id="46" w:name="_Ref79670850"/>
      <w:r w:rsidRPr="00CD0BDB">
        <w:rPr>
          <w:lang w:val="en-GB"/>
        </w:rPr>
        <w:t xml:space="preserve">Figure </w:t>
      </w:r>
      <w:r w:rsidRPr="00CD0BDB">
        <w:rPr>
          <w:lang w:val="en-GB"/>
        </w:rPr>
        <w:fldChar w:fldCharType="begin"/>
      </w:r>
      <w:r w:rsidRPr="00CD0BDB">
        <w:rPr>
          <w:lang w:val="en-GB"/>
        </w:rPr>
        <w:instrText xml:space="preserve"> SEQ Figure \* ARABIC </w:instrText>
      </w:r>
      <w:r w:rsidRPr="00CD0BDB">
        <w:rPr>
          <w:lang w:val="en-GB"/>
        </w:rPr>
        <w:fldChar w:fldCharType="separate"/>
      </w:r>
      <w:r w:rsidR="00185F91" w:rsidRPr="00CD0BDB">
        <w:rPr>
          <w:lang w:val="en-GB"/>
        </w:rPr>
        <w:t>1</w:t>
      </w:r>
      <w:r w:rsidRPr="00CD0BDB">
        <w:rPr>
          <w:lang w:val="en-GB"/>
        </w:rPr>
        <w:fldChar w:fldCharType="end"/>
      </w:r>
      <w:bookmarkEnd w:id="46"/>
      <w:r w:rsidR="00EA2049">
        <w:rPr>
          <w:lang w:val="en-GB"/>
        </w:rPr>
        <w:t>:</w:t>
      </w:r>
      <w:r w:rsidRPr="00CD0BDB">
        <w:rPr>
          <w:lang w:val="en-GB"/>
        </w:rPr>
        <w:t xml:space="preserve"> Deployment comprising a single FSS ES and a single </w:t>
      </w:r>
      <w:r w:rsidR="00E2550C">
        <w:rPr>
          <w:lang w:val="en-GB"/>
        </w:rPr>
        <w:t>WBB</w:t>
      </w:r>
      <w:r w:rsidRPr="00CD0BDB">
        <w:rPr>
          <w:lang w:val="en-GB"/>
        </w:rPr>
        <w:t xml:space="preserve"> BS</w:t>
      </w:r>
    </w:p>
    <w:p w14:paraId="1544E6F4" w14:textId="11D2265E" w:rsidR="00F8125C" w:rsidRPr="00CD0BDB" w:rsidRDefault="00FB1ACB" w:rsidP="00F8125C">
      <w:pPr>
        <w:jc w:val="center"/>
      </w:pPr>
      <w:r w:rsidRPr="00CD0BDB">
        <w:rPr>
          <w:noProof/>
          <w:lang w:val="sl-SI" w:eastAsia="sl-SI"/>
        </w:rPr>
        <w:drawing>
          <wp:inline distT="0" distB="0" distL="0" distR="0" wp14:anchorId="4616991F" wp14:editId="7C466B2D">
            <wp:extent cx="5518393" cy="2544792"/>
            <wp:effectExtent l="0" t="0" r="6350" b="8255"/>
            <wp:docPr id="18" name="Picture 18">
              <a:extLst xmlns:a="http://schemas.openxmlformats.org/drawingml/2006/main">
                <a:ext uri="{FF2B5EF4-FFF2-40B4-BE49-F238E27FC236}">
                  <a16:creationId xmlns:a16="http://schemas.microsoft.com/office/drawing/2014/main" id="{3CA1F1B7-25DE-1C83-C856-A4FF298CC5D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7">
                      <a:extLst>
                        <a:ext uri="{FF2B5EF4-FFF2-40B4-BE49-F238E27FC236}">
                          <a16:creationId xmlns:a16="http://schemas.microsoft.com/office/drawing/2014/main" id="{3CA1F1B7-25DE-1C83-C856-A4FF298CC5D7}"/>
                        </a:ext>
                      </a:extLst>
                    </pic:cNvPr>
                    <pic:cNvPicPr>
                      <a:picLocks noChangeAspect="1"/>
                    </pic:cNvPicPr>
                  </pic:nvPicPr>
                  <pic:blipFill>
                    <a:blip r:embed="rId10"/>
                    <a:stretch>
                      <a:fillRect/>
                    </a:stretch>
                  </pic:blipFill>
                  <pic:spPr>
                    <a:xfrm>
                      <a:off x="0" y="0"/>
                      <a:ext cx="5523184" cy="2547001"/>
                    </a:xfrm>
                    <a:prstGeom prst="rect">
                      <a:avLst/>
                    </a:prstGeom>
                  </pic:spPr>
                </pic:pic>
              </a:graphicData>
            </a:graphic>
          </wp:inline>
        </w:drawing>
      </w:r>
    </w:p>
    <w:p w14:paraId="102466F1" w14:textId="6F4190D0" w:rsidR="002E3019" w:rsidRPr="00EB7BA5" w:rsidRDefault="00F8125C" w:rsidP="00EB7BA5">
      <w:pPr>
        <w:pStyle w:val="Caption"/>
        <w:rPr>
          <w:lang w:val="en-GB"/>
        </w:rPr>
      </w:pPr>
      <w:bookmarkStart w:id="47" w:name="_Ref121259336"/>
      <w:r w:rsidRPr="00CD0BDB">
        <w:rPr>
          <w:lang w:val="en-GB"/>
        </w:rPr>
        <w:t xml:space="preserve">Figure </w:t>
      </w:r>
      <w:r w:rsidRPr="00CD0BDB">
        <w:rPr>
          <w:lang w:val="en-GB"/>
        </w:rPr>
        <w:fldChar w:fldCharType="begin"/>
      </w:r>
      <w:r w:rsidRPr="00CD0BDB">
        <w:rPr>
          <w:lang w:val="en-GB"/>
        </w:rPr>
        <w:instrText xml:space="preserve"> SEQ Figure \* ARABIC </w:instrText>
      </w:r>
      <w:r w:rsidRPr="00CD0BDB">
        <w:rPr>
          <w:lang w:val="en-GB"/>
        </w:rPr>
        <w:fldChar w:fldCharType="separate"/>
      </w:r>
      <w:r w:rsidR="00185F91" w:rsidRPr="00CD0BDB">
        <w:rPr>
          <w:lang w:val="en-GB"/>
        </w:rPr>
        <w:t>2</w:t>
      </w:r>
      <w:r w:rsidRPr="00CD0BDB">
        <w:rPr>
          <w:lang w:val="en-GB"/>
        </w:rPr>
        <w:fldChar w:fldCharType="end"/>
      </w:r>
      <w:bookmarkEnd w:id="47"/>
      <w:r w:rsidR="00EA2049">
        <w:rPr>
          <w:lang w:val="en-GB"/>
        </w:rPr>
        <w:t>:</w:t>
      </w:r>
      <w:r w:rsidRPr="00CD0BDB">
        <w:rPr>
          <w:lang w:val="en-GB"/>
        </w:rPr>
        <w:t xml:space="preserve"> </w:t>
      </w:r>
      <w:r w:rsidR="00E00600" w:rsidRPr="00CD0BDB">
        <w:rPr>
          <w:lang w:val="en-GB"/>
        </w:rPr>
        <w:t>UE dep</w:t>
      </w:r>
      <w:r w:rsidRPr="00CD0BDB">
        <w:rPr>
          <w:lang w:val="en-GB"/>
        </w:rPr>
        <w:t>loyment</w:t>
      </w:r>
      <w:r w:rsidR="007F56BF" w:rsidRPr="00CD0BDB">
        <w:rPr>
          <w:lang w:val="en-GB"/>
        </w:rPr>
        <w:t>: (a) uniform distribution</w:t>
      </w:r>
      <w:r w:rsidR="00C20433" w:rsidRPr="00CD0BDB">
        <w:rPr>
          <w:lang w:val="en-GB"/>
        </w:rPr>
        <w:t xml:space="preserve"> and</w:t>
      </w:r>
      <w:r w:rsidR="00150C06" w:rsidRPr="00CD0BDB">
        <w:rPr>
          <w:lang w:val="en-GB"/>
        </w:rPr>
        <w:t xml:space="preserve"> (b) Rayleigh distribution</w:t>
      </w:r>
      <w:r w:rsidR="007F56BF" w:rsidRPr="00CD0BDB">
        <w:rPr>
          <w:lang w:val="en-GB"/>
        </w:rPr>
        <w:t xml:space="preserve"> </w:t>
      </w:r>
    </w:p>
    <w:p w14:paraId="76FE3A2E" w14:textId="77777777" w:rsidR="00F8125C" w:rsidRPr="00CD0BDB" w:rsidRDefault="00F8125C" w:rsidP="00F8125C">
      <w:pPr>
        <w:pStyle w:val="Heading2"/>
        <w:rPr>
          <w:rStyle w:val="ECCParagraph"/>
        </w:rPr>
      </w:pPr>
      <w:r w:rsidRPr="00CD0BDB">
        <w:rPr>
          <w:rStyle w:val="ECCParagraph"/>
        </w:rPr>
        <w:t>ADDITIONAL CONSIDERATIONS</w:t>
      </w:r>
    </w:p>
    <w:p w14:paraId="120AEA1B" w14:textId="106730DA" w:rsidR="00F8125C" w:rsidRPr="00CD0BDB" w:rsidRDefault="00F8125C" w:rsidP="00F8125C">
      <w:pPr>
        <w:pStyle w:val="Heading3"/>
        <w:rPr>
          <w:lang w:val="en-GB"/>
        </w:rPr>
      </w:pPr>
      <w:r w:rsidRPr="00CD0BDB">
        <w:rPr>
          <w:lang w:val="en-GB"/>
        </w:rPr>
        <w:t>Recommendation ITU-R P.</w:t>
      </w:r>
      <w:r w:rsidR="00BD1FAE" w:rsidRPr="00CD0BDB">
        <w:rPr>
          <w:lang w:val="en-GB"/>
        </w:rPr>
        <w:t>452</w:t>
      </w:r>
      <w:r w:rsidR="00CF147A">
        <w:rPr>
          <w:lang w:val="en-GB"/>
        </w:rPr>
        <w:t>-</w:t>
      </w:r>
      <w:proofErr w:type="gramStart"/>
      <w:r w:rsidR="00CF147A">
        <w:rPr>
          <w:lang w:val="en-GB"/>
        </w:rPr>
        <w:t>17</w:t>
      </w:r>
      <w:r w:rsidRPr="00CD0BDB">
        <w:rPr>
          <w:lang w:val="en-GB"/>
        </w:rPr>
        <w:t xml:space="preserve"> time</w:t>
      </w:r>
      <w:proofErr w:type="gramEnd"/>
      <w:r w:rsidRPr="00CD0BDB">
        <w:rPr>
          <w:lang w:val="en-GB"/>
        </w:rPr>
        <w:t xml:space="preserve"> percentage</w:t>
      </w:r>
    </w:p>
    <w:p w14:paraId="47C3B6CB" w14:textId="5E2FD6B0" w:rsidR="00F8125C" w:rsidRPr="00CD0BDB" w:rsidRDefault="00F8125C" w:rsidP="00F8125C">
      <w:pPr>
        <w:tabs>
          <w:tab w:val="left" w:pos="3149"/>
        </w:tabs>
      </w:pPr>
      <w:r w:rsidRPr="00CD0BDB">
        <w:t>The Rec</w:t>
      </w:r>
      <w:r w:rsidR="00FD3A93" w:rsidRPr="00CD0BDB">
        <w:t>ommendation</w:t>
      </w:r>
      <w:r w:rsidRPr="00CD0BDB">
        <w:t xml:space="preserve"> ITU-R P.</w:t>
      </w:r>
      <w:r w:rsidR="001055C9" w:rsidRPr="00CD0BDB">
        <w:t>452</w:t>
      </w:r>
      <w:r w:rsidR="000D7645">
        <w:t>-17</w:t>
      </w:r>
      <w:r w:rsidRPr="00CD0BDB">
        <w:t xml:space="preserve"> is used in this sharing study between stations on the surface of the Earth as specified by the ITU-R </w:t>
      </w:r>
      <w:r w:rsidR="00115185" w:rsidRPr="00CD0BDB">
        <w:t>working parties (</w:t>
      </w:r>
      <w:r w:rsidRPr="00CD0BDB">
        <w:t>WPs</w:t>
      </w:r>
      <w:r w:rsidR="00115185" w:rsidRPr="00CD0BDB">
        <w:t>)</w:t>
      </w:r>
      <w:r w:rsidRPr="00CD0BDB">
        <w:t xml:space="preserve"> 3K and 3M (document </w:t>
      </w:r>
      <w:r w:rsidR="00000000">
        <w:fldChar w:fldCharType="begin"/>
      </w:r>
      <w:r w:rsidR="00000000">
        <w:instrText>HYPERLINK "https://www.itu.int/md/R19-WP5D-C-0722/en"</w:instrText>
      </w:r>
      <w:r w:rsidR="00000000">
        <w:fldChar w:fldCharType="separate"/>
      </w:r>
      <w:r w:rsidRPr="00CD0BDB">
        <w:rPr>
          <w:rStyle w:val="Hyperlink"/>
        </w:rPr>
        <w:t>5D/722</w:t>
      </w:r>
      <w:r w:rsidR="00000000">
        <w:rPr>
          <w:rStyle w:val="Hyperlink"/>
        </w:rPr>
        <w:fldChar w:fldCharType="end"/>
      </w:r>
      <w:r w:rsidRPr="00CD0BDB">
        <w:t>).</w:t>
      </w:r>
      <w:r w:rsidR="0094621D" w:rsidRPr="00CD0BDB">
        <w:t xml:space="preserve"> A smooth earth </w:t>
      </w:r>
      <w:r w:rsidR="00A257D3" w:rsidRPr="00CD0BDB">
        <w:t>surface is assumed. Furthermore</w:t>
      </w:r>
      <w:r w:rsidR="004A7D31" w:rsidRPr="00CD0BDB">
        <w:t xml:space="preserve">, </w:t>
      </w:r>
      <w:r w:rsidR="00150C06" w:rsidRPr="00CD0BDB">
        <w:t>to extend ITU-R P.452 model time percentage (</w:t>
      </w:r>
      <w:proofErr w:type="spellStart"/>
      <w:r w:rsidR="00150C06" w:rsidRPr="00CD0BDB">
        <w:t>Tpc</w:t>
      </w:r>
      <w:proofErr w:type="spellEnd"/>
      <w:r w:rsidR="00150C06" w:rsidRPr="00CD0BDB">
        <w:t xml:space="preserve">) range to 0-100%, </w:t>
      </w:r>
      <w:r w:rsidR="00B5612F" w:rsidRPr="00CD0BDB">
        <w:t>the</w:t>
      </w:r>
      <w:r w:rsidR="00A63402" w:rsidRPr="00CD0BDB">
        <w:t xml:space="preserve"> ITU-R study group 3 (</w:t>
      </w:r>
      <w:r w:rsidR="00B5612F" w:rsidRPr="00CD0BDB">
        <w:t>SG3</w:t>
      </w:r>
      <w:r w:rsidR="00A63402" w:rsidRPr="00CD0BDB">
        <w:t>)</w:t>
      </w:r>
      <w:r w:rsidR="00B5612F" w:rsidRPr="00CD0BDB">
        <w:t xml:space="preserve"> guidance</w:t>
      </w:r>
      <w:r w:rsidR="00721BDA" w:rsidRPr="00CD0BDB">
        <w:t xml:space="preserve"> </w:t>
      </w:r>
      <w:r w:rsidR="0028231E" w:rsidRPr="00CD0BDB">
        <w:t>(</w:t>
      </w:r>
      <w:r w:rsidR="001F5E98" w:rsidRPr="00CD0BDB">
        <w:t xml:space="preserve">document </w:t>
      </w:r>
      <w:r w:rsidR="00000000">
        <w:fldChar w:fldCharType="begin"/>
      </w:r>
      <w:r w:rsidR="00000000">
        <w:instrText>HYPERLINK "https://www.itu.int/md/R12-WP6A-C-0198/en"</w:instrText>
      </w:r>
      <w:r w:rsidR="00000000">
        <w:fldChar w:fldCharType="separate"/>
      </w:r>
      <w:r w:rsidR="001F5E98" w:rsidRPr="00CD0BDB">
        <w:rPr>
          <w:rStyle w:val="Hyperlink"/>
        </w:rPr>
        <w:t>6A/198</w:t>
      </w:r>
      <w:r w:rsidR="00000000">
        <w:rPr>
          <w:rStyle w:val="Hyperlink"/>
        </w:rPr>
        <w:fldChar w:fldCharType="end"/>
      </w:r>
      <w:r w:rsidR="0028231E" w:rsidRPr="00CD0BDB">
        <w:t>)</w:t>
      </w:r>
      <w:r w:rsidR="00802ACF" w:rsidRPr="00CD0BDB">
        <w:t xml:space="preserve"> is that</w:t>
      </w:r>
      <w:r w:rsidR="00B5612F" w:rsidRPr="00CD0BDB">
        <w:t xml:space="preserve"> for </w:t>
      </w:r>
      <w:proofErr w:type="spellStart"/>
      <w:r w:rsidR="00B5612F" w:rsidRPr="00CD0BDB">
        <w:t>Tpc</w:t>
      </w:r>
      <w:proofErr w:type="spellEnd"/>
      <w:r w:rsidR="00B5612F" w:rsidRPr="00CD0BDB">
        <w:t xml:space="preserve"> &gt; 50% the </w:t>
      </w:r>
      <w:r w:rsidR="00290117" w:rsidRPr="00CD0BDB">
        <w:t xml:space="preserve">basic transmission </w:t>
      </w:r>
      <w:r w:rsidR="00B5612F" w:rsidRPr="00CD0BDB">
        <w:t xml:space="preserve">losses are equal to the case </w:t>
      </w:r>
      <w:proofErr w:type="spellStart"/>
      <w:r w:rsidR="00B5612F" w:rsidRPr="00CD0BDB">
        <w:t>Tpc</w:t>
      </w:r>
      <w:proofErr w:type="spellEnd"/>
      <w:r w:rsidR="00B5612F" w:rsidRPr="00CD0BDB">
        <w:t xml:space="preserve"> = 50</w:t>
      </w:r>
      <w:r w:rsidR="00802ACF" w:rsidRPr="00CD0BDB">
        <w:t>, thus</w:t>
      </w:r>
      <w:r w:rsidR="00290117" w:rsidRPr="00CD0BDB">
        <w:t>,</w:t>
      </w:r>
      <w:r w:rsidR="00802ACF" w:rsidRPr="00CD0BDB">
        <w:t xml:space="preserve"> we use a random variable with a uniform distribution for </w:t>
      </w:r>
      <w:proofErr w:type="spellStart"/>
      <w:r w:rsidR="00802ACF" w:rsidRPr="00CD0BDB">
        <w:t>Tpc</w:t>
      </w:r>
      <w:proofErr w:type="spellEnd"/>
      <w:r w:rsidR="00802ACF" w:rsidRPr="00CD0BDB">
        <w:t xml:space="preserve"> between 0-100% </w:t>
      </w:r>
      <w:r w:rsidR="00721BDA" w:rsidRPr="00CD0BDB">
        <w:t>applying the previous condition.</w:t>
      </w:r>
    </w:p>
    <w:p w14:paraId="3A48714C" w14:textId="77777777" w:rsidR="00F8125C" w:rsidRPr="00CD0BDB" w:rsidRDefault="00F8125C" w:rsidP="00F8125C">
      <w:pPr>
        <w:pStyle w:val="Heading3"/>
        <w:rPr>
          <w:lang w:val="en-GB"/>
        </w:rPr>
      </w:pPr>
      <w:r w:rsidRPr="00CD0BDB">
        <w:rPr>
          <w:lang w:val="en-GB"/>
        </w:rPr>
        <w:t>Clutter loss</w:t>
      </w:r>
    </w:p>
    <w:p w14:paraId="007CF2FC" w14:textId="1640B0E5" w:rsidR="003961F4" w:rsidRDefault="00F8125C" w:rsidP="003961F4">
      <w:del w:id="48" w:author="Lithuania" w:date="2024-03-25T14:42:00Z">
        <w:r w:rsidRPr="00CD0BDB" w:rsidDel="0046022B">
          <w:delText xml:space="preserve">As elaborated in our contribution </w:delText>
        </w:r>
        <w:r w:rsidR="00000000" w:rsidDel="0046022B">
          <w:fldChar w:fldCharType="begin"/>
        </w:r>
        <w:r w:rsidR="00000000" w:rsidDel="0046022B">
          <w:delInstrText>HYPERLINK "https://www.cept.org/Documents/ecc-pt1/74015/ecc-pt1_cg4g-22-007_cg-38-42ghz-clutter-loss-considerationsdocx"</w:delInstrText>
        </w:r>
        <w:r w:rsidR="00000000" w:rsidDel="0046022B">
          <w:fldChar w:fldCharType="separate"/>
        </w:r>
        <w:r w:rsidRPr="00CD0BDB" w:rsidDel="0046022B">
          <w:rPr>
            <w:rStyle w:val="Hyperlink"/>
            <w:bCs/>
            <w:szCs w:val="18"/>
          </w:rPr>
          <w:delText>PT1_CG4G(22)007</w:delText>
        </w:r>
        <w:r w:rsidR="00000000" w:rsidDel="0046022B">
          <w:rPr>
            <w:rStyle w:val="Hyperlink"/>
            <w:bCs/>
            <w:szCs w:val="18"/>
          </w:rPr>
          <w:fldChar w:fldCharType="end"/>
        </w:r>
        <w:r w:rsidRPr="00CD0BDB" w:rsidDel="0046022B">
          <w:delText>, due</w:delText>
        </w:r>
      </w:del>
      <w:ins w:id="49" w:author="Lithuania" w:date="2024-03-25T14:42:00Z">
        <w:r w:rsidR="0046022B">
          <w:t>Due</w:t>
        </w:r>
      </w:ins>
      <w:r w:rsidRPr="00CD0BDB">
        <w:t xml:space="preserve"> to the lack of exact information regarding vegetation/forest areas and other obstacles along the propagation path, the use of the clutter loss model in Rec. ITU-R P.2108 is a good compromise to account for the additional attenuation due to vegetation and/or other objects. In this study, the clutter losses for terrestrial paths are calculated in accordance with Rec. ITU-R P.2108-1 using a fixed percentage of locations equal to </w:t>
      </w:r>
      <w:r w:rsidR="00C7521E" w:rsidRPr="00CD0BDB">
        <w:t>5</w:t>
      </w:r>
      <w:r w:rsidRPr="00CD0BDB">
        <w:t>0% on at least one end of the propagation path</w:t>
      </w:r>
      <w:r w:rsidR="00BE07FB" w:rsidRPr="00CD0BDB">
        <w:t xml:space="preserve"> (</w:t>
      </w:r>
      <w:r w:rsidR="00BE07FB" w:rsidRPr="00F5796B">
        <w:rPr>
          <w:rStyle w:val="ECCParagraph"/>
          <w:rPrChange w:id="50" w:author="Lithuania" w:date="2024-03-25T14:42:00Z">
            <w:rPr/>
          </w:rPrChange>
        </w:rPr>
        <w:t>resulting in a clutter loss of ~</w:t>
      </w:r>
      <w:r w:rsidR="00C7521E" w:rsidRPr="00F5796B">
        <w:rPr>
          <w:rStyle w:val="ECCParagraph"/>
          <w:rPrChange w:id="51" w:author="Lithuania" w:date="2024-03-25T14:42:00Z">
            <w:rPr/>
          </w:rPrChange>
        </w:rPr>
        <w:t>30</w:t>
      </w:r>
      <w:r w:rsidR="00BE07FB" w:rsidRPr="00F5796B">
        <w:rPr>
          <w:rStyle w:val="ECCParagraph"/>
          <w:rPrChange w:id="52" w:author="Lithuania" w:date="2024-03-25T14:42:00Z">
            <w:rPr/>
          </w:rPrChange>
        </w:rPr>
        <w:t>.7</w:t>
      </w:r>
      <w:r w:rsidR="00C7521E" w:rsidRPr="00F5796B">
        <w:rPr>
          <w:rStyle w:val="ECCParagraph"/>
          <w:rPrChange w:id="53" w:author="Lithuania" w:date="2024-03-25T14:42:00Z">
            <w:rPr/>
          </w:rPrChange>
        </w:rPr>
        <w:t>8</w:t>
      </w:r>
      <w:r w:rsidR="00BE07FB" w:rsidRPr="00F5796B">
        <w:rPr>
          <w:rStyle w:val="ECCParagraph"/>
          <w:rPrChange w:id="54" w:author="Lithuania" w:date="2024-03-25T14:42:00Z">
            <w:rPr/>
          </w:rPrChange>
        </w:rPr>
        <w:t> dB when the separation distance is larger than ~3km</w:t>
      </w:r>
      <w:r w:rsidR="00F90D35" w:rsidRPr="00F5796B">
        <w:rPr>
          <w:rStyle w:val="ECCParagraph"/>
          <w:rPrChange w:id="55" w:author="Lithuania" w:date="2024-03-25T14:42:00Z">
            <w:rPr/>
          </w:rPrChange>
        </w:rPr>
        <w:t xml:space="preserve">, </w:t>
      </w:r>
      <w:r w:rsidR="00F90D35" w:rsidRPr="00F5796B">
        <w:rPr>
          <w:rStyle w:val="ECCParagraph"/>
          <w:rPrChange w:id="56" w:author="Lithuania" w:date="2024-03-25T14:42:00Z">
            <w:rPr>
              <w:rFonts w:cs="Arial"/>
              <w:sz w:val="21"/>
              <w:szCs w:val="21"/>
              <w:bdr w:val="none" w:sz="0" w:space="0" w:color="auto" w:frame="1"/>
            </w:rPr>
          </w:rPrChange>
        </w:rPr>
        <w:t>in line with the characterization of the clutter in urban scenario</w:t>
      </w:r>
      <w:r w:rsidR="00BE07FB" w:rsidRPr="00CD0BDB">
        <w:t>)</w:t>
      </w:r>
      <w:r w:rsidRPr="00CD0BDB">
        <w:t>. It is noted that this Recommendation indicates that statistical models</w:t>
      </w:r>
      <w:r w:rsidR="000041F9">
        <w:t xml:space="preserve"> </w:t>
      </w:r>
      <w:r w:rsidR="002D0263" w:rsidRPr="000041F9">
        <w:t>can be applied for urban and suburban clutter loss modelling</w:t>
      </w:r>
      <w:r w:rsidR="002D0263">
        <w:t>, so they cannot be applied for the rural scenario</w:t>
      </w:r>
      <w:r w:rsidR="004C442B">
        <w:t>.</w:t>
      </w:r>
      <w:r w:rsidRPr="00CD0BDB">
        <w:t xml:space="preserve"> </w:t>
      </w:r>
      <w:r w:rsidR="008A67F9" w:rsidRPr="00C654F0">
        <w:t>These models should be used when the characteristics of the radio path, such as the height of buildings and the depth of vegetation, are not well known.</w:t>
      </w:r>
    </w:p>
    <w:p w14:paraId="2C561BE4" w14:textId="77777777" w:rsidR="002B05F4" w:rsidRPr="00F209E0" w:rsidRDefault="002B05F4" w:rsidP="002B05F4">
      <w:pPr>
        <w:pStyle w:val="Heading3"/>
        <w:rPr>
          <w:lang w:val="en-GB"/>
        </w:rPr>
      </w:pPr>
      <w:r>
        <w:rPr>
          <w:lang w:val="en-GB"/>
        </w:rPr>
        <w:lastRenderedPageBreak/>
        <w:t>TDD and Network loading factors</w:t>
      </w:r>
    </w:p>
    <w:p w14:paraId="7E78CFFE" w14:textId="040B9357" w:rsidR="002B05F4" w:rsidRDefault="002B05F4" w:rsidP="002B05F4">
      <w:r>
        <w:t>T</w:t>
      </w:r>
      <w:r w:rsidRPr="00FA0B46">
        <w:t xml:space="preserve">o incorporate these factors into the single-entry simulations, we first conduct Monte Carlo simulations, assuming the </w:t>
      </w:r>
      <w:r w:rsidR="00E2550C">
        <w:t>WBB</w:t>
      </w:r>
      <w:r w:rsidRPr="00FA0B46">
        <w:t xml:space="preserve"> BS is always </w:t>
      </w:r>
      <w:r>
        <w:t xml:space="preserve">transmitting in every snapshot, </w:t>
      </w:r>
      <w:r w:rsidRPr="00FA0B46">
        <w:t xml:space="preserve">i.e., a 100% activity factor. Subsequently, once the interference results of all Monte Carlo snapshots are available in vector form, we </w:t>
      </w:r>
      <w:r>
        <w:t>extend</w:t>
      </w:r>
      <w:r w:rsidRPr="00FA0B46">
        <w:t xml:space="preserve"> this vector with empty snapshots</w:t>
      </w:r>
      <w:r>
        <w:t xml:space="preserve"> (</w:t>
      </w:r>
      <w:r w:rsidRPr="00BC5C35">
        <w:rPr>
          <w:i/>
          <w:iCs/>
        </w:rPr>
        <w:t xml:space="preserve">-Inf </w:t>
      </w:r>
      <w:r w:rsidRPr="00BC5C35">
        <w:t>dB</w:t>
      </w:r>
      <w:r>
        <w:t>)</w:t>
      </w:r>
      <w:r w:rsidRPr="00FA0B46">
        <w:t>,</w:t>
      </w:r>
      <w:r>
        <w:t xml:space="preserve"> so t</w:t>
      </w:r>
      <w:r w:rsidRPr="00FA0B46">
        <w:t xml:space="preserve">he </w:t>
      </w:r>
      <w:r>
        <w:t xml:space="preserve">following </w:t>
      </w:r>
      <w:r w:rsidRPr="00FA0B46">
        <w:t>ratio corresponds to the overall activity factor</w:t>
      </w:r>
      <w:r>
        <w:t>:</w:t>
      </w:r>
    </w:p>
    <w:p w14:paraId="7BD03F20" w14:textId="77777777" w:rsidR="002B05F4" w:rsidRPr="00F209E0" w:rsidRDefault="00000000" w:rsidP="002B05F4">
      <w:pPr>
        <w:spacing w:before="360" w:after="240"/>
      </w:pPr>
      <m:oMathPara>
        <m:oMathParaPr>
          <m:jc m:val="center"/>
        </m:oMathParaPr>
        <m:oMath>
          <m:f>
            <m:fPr>
              <m:ctrlPr>
                <w:rPr>
                  <w:rFonts w:ascii="Cambria Math" w:hAnsi="Cambria Math"/>
                  <w:i/>
                </w:rPr>
              </m:ctrlPr>
            </m:fPr>
            <m:num>
              <m:r>
                <w:rPr>
                  <w:rFonts w:ascii="Cambria Math" w:hAnsi="Cambria Math"/>
                </w:rPr>
                <m:t># active_snapshots</m:t>
              </m:r>
            </m:num>
            <m:den>
              <m:r>
                <w:rPr>
                  <w:rFonts w:ascii="Cambria Math" w:hAnsi="Cambria Math"/>
                </w:rPr>
                <m:t># active_snapshots +# empty_snapshots</m:t>
              </m:r>
            </m:den>
          </m:f>
          <m:r>
            <m:rPr>
              <m:sty m:val="p"/>
            </m:rPr>
            <w:rPr>
              <w:rFonts w:ascii="Cambria Math" w:hAnsi="Cambria Math"/>
            </w:rPr>
            <m:t>×100=</m:t>
          </m:r>
          <m:r>
            <w:rPr>
              <w:rFonts w:ascii="Cambria Math" w:hAnsi="Cambria Math"/>
            </w:rPr>
            <m:t>activity factor (%)</m:t>
          </m:r>
        </m:oMath>
      </m:oMathPara>
    </w:p>
    <w:p w14:paraId="1D3F88F3" w14:textId="2C907A3B" w:rsidR="002B05F4" w:rsidRPr="00CD0BDB" w:rsidRDefault="002B05F4" w:rsidP="002B05F4">
      <w:r>
        <w:t xml:space="preserve">Thus, the empty elements in the vector account for the assumed inactivity of the </w:t>
      </w:r>
      <w:r w:rsidR="00E2550C">
        <w:t>WBB</w:t>
      </w:r>
      <w:r>
        <w:t xml:space="preserve"> BS. For instance, if the number of empty snapshots is 0, the activity factor is 100%. </w:t>
      </w:r>
      <w:r w:rsidRPr="00DA6C82">
        <w:t>Conversely, if the number of empty snapshots is significantly greater than that of the active ones, the activity factor will tend to zero</w:t>
      </w:r>
      <w:r>
        <w:t>.</w:t>
      </w:r>
    </w:p>
    <w:p w14:paraId="19702DA4" w14:textId="77777777" w:rsidR="00F8125C" w:rsidRPr="00CD0BDB" w:rsidRDefault="00F8125C" w:rsidP="009F7F94">
      <w:pPr>
        <w:pStyle w:val="Heading1"/>
        <w:rPr>
          <w:rStyle w:val="ECCParagraph"/>
        </w:rPr>
      </w:pPr>
      <w:r w:rsidRPr="00CD0BDB">
        <w:rPr>
          <w:rStyle w:val="ECCParagraph"/>
        </w:rPr>
        <w:t>Monte carlo Study Results</w:t>
      </w:r>
    </w:p>
    <w:p w14:paraId="1F15D040" w14:textId="44A8E4EB" w:rsidR="002E24BE" w:rsidRPr="00CD0BDB" w:rsidRDefault="002E24BE" w:rsidP="002E24BE">
      <w:r w:rsidRPr="00CD0BDB">
        <w:t xml:space="preserve">In this study, </w:t>
      </w:r>
      <w:r w:rsidR="0058342F" w:rsidRPr="00CD0BDB">
        <w:t>f</w:t>
      </w:r>
      <w:r w:rsidRPr="00CD0BDB">
        <w:t>or different ground distances</w:t>
      </w:r>
      <w:r w:rsidR="00BB5775" w:rsidRPr="00CD0BDB">
        <w:t xml:space="preserve"> between the </w:t>
      </w:r>
      <w:r w:rsidR="00E2550C">
        <w:t>WBB</w:t>
      </w:r>
      <w:r w:rsidR="00BB5775" w:rsidRPr="00CD0BDB">
        <w:t xml:space="preserve"> BS and FSS ES</w:t>
      </w:r>
      <w:r w:rsidRPr="00CD0BDB">
        <w:t xml:space="preserve">, we assume that the </w:t>
      </w:r>
      <w:r w:rsidR="00E2550C">
        <w:t>WBB</w:t>
      </w:r>
      <w:r w:rsidRPr="00CD0BDB">
        <w:t xml:space="preserve"> BS is always facing the FSS ES around it</w:t>
      </w:r>
      <w:r w:rsidR="00A47901" w:rsidRPr="00CD0BDB">
        <w:t xml:space="preserve"> (worst-case)</w:t>
      </w:r>
      <w:r w:rsidR="00A50C87" w:rsidRPr="00CD0BDB">
        <w:t>.</w:t>
      </w:r>
      <w:r w:rsidR="003B7E3E" w:rsidRPr="00CD0BDB">
        <w:t xml:space="preserve"> </w:t>
      </w:r>
      <w:r w:rsidRPr="00CD0BDB">
        <w:t xml:space="preserve">Additionally, it is reasonable to assume that the </w:t>
      </w:r>
      <w:r w:rsidR="00E2550C">
        <w:t>WBB</w:t>
      </w:r>
      <w:r w:rsidRPr="00CD0BDB">
        <w:t xml:space="preserve"> base station is active either 100% or 50% of the time, </w:t>
      </w:r>
      <w:r w:rsidR="000D3533" w:rsidRPr="00CD0BDB">
        <w:t>accounting for</w:t>
      </w:r>
      <w:r w:rsidRPr="00CD0BDB">
        <w:t xml:space="preserve"> varying network loading factors. Considering </w:t>
      </w:r>
      <w:r w:rsidR="005B0B09" w:rsidRPr="00CD0BDB">
        <w:t>a</w:t>
      </w:r>
      <w:r w:rsidRPr="00CD0BDB">
        <w:t xml:space="preserve"> TDD activity factor of 75% for downlink (3:1), the </w:t>
      </w:r>
      <w:r w:rsidR="00311095" w:rsidRPr="00CD0BDB">
        <w:t>equivalent</w:t>
      </w:r>
      <w:r w:rsidRPr="00CD0BDB">
        <w:t xml:space="preserve"> activity factors become 75% (100%x0.75) and 37.5% (50%x0.75)</w:t>
      </w:r>
      <w:r w:rsidR="00963757" w:rsidRPr="00CD0BDB">
        <w:t xml:space="preserve"> respectively.</w:t>
      </w:r>
    </w:p>
    <w:p w14:paraId="4E9F4F1E" w14:textId="2742D26D" w:rsidR="00F8125C" w:rsidRPr="00CD0BDB" w:rsidRDefault="00B22B3D" w:rsidP="00592A9C">
      <w:pPr>
        <w:pStyle w:val="Heading2"/>
      </w:pPr>
      <w:r w:rsidRPr="00CD0BDB">
        <w:t>L</w:t>
      </w:r>
      <w:r w:rsidR="00F8125C" w:rsidRPr="00CD0BDB">
        <w:t>ong-term criterion</w:t>
      </w:r>
    </w:p>
    <w:p w14:paraId="16509537" w14:textId="1E62E224" w:rsidR="00A50C87" w:rsidRPr="00CD0BDB" w:rsidRDefault="002E538E" w:rsidP="00A50C87">
      <w:r w:rsidRPr="00CD0BDB">
        <w:t>In this section, w</w:t>
      </w:r>
      <w:r w:rsidR="0058342F" w:rsidRPr="00CD0BDB">
        <w:t xml:space="preserve">e provide the separation distances for the long-term criterion for </w:t>
      </w:r>
      <w:r w:rsidR="00E2550C">
        <w:t>WBB</w:t>
      </w:r>
      <w:r w:rsidR="0058342F" w:rsidRPr="00CD0BDB">
        <w:t xml:space="preserve"> </w:t>
      </w:r>
      <w:r w:rsidR="006A7EBA" w:rsidRPr="00CD0BDB">
        <w:t xml:space="preserve">BS </w:t>
      </w:r>
      <w:r w:rsidR="0058342F" w:rsidRPr="00CD0BDB">
        <w:t xml:space="preserve">with AAS and clutter losses only on one end of the propagation path. </w:t>
      </w:r>
      <w:r w:rsidR="00A50C87" w:rsidRPr="00CD0BDB">
        <w:t>The next table summarizes the separation distances assuming baseline parameters</w:t>
      </w:r>
      <w:r w:rsidR="00E71DA7" w:rsidRPr="00CD0BDB">
        <w:t xml:space="preserve"> for the </w:t>
      </w:r>
      <w:r w:rsidR="00E2398C" w:rsidRPr="00CD0BDB">
        <w:t>instances</w:t>
      </w:r>
      <w:r w:rsidR="00E71DA7" w:rsidRPr="00CD0BDB">
        <w:t xml:space="preserve"> where </w:t>
      </w:r>
      <w:r w:rsidR="00E2398C" w:rsidRPr="00CD0BDB">
        <w:t xml:space="preserve">the </w:t>
      </w:r>
      <w:r w:rsidR="00E034D1" w:rsidRPr="00CD0BDB">
        <w:t>BS is facing the main-lobe</w:t>
      </w:r>
      <w:r w:rsidR="000205FD">
        <w:t xml:space="preserve"> (i.e., </w:t>
      </w:r>
      <w:r w:rsidR="000205FD" w:rsidRPr="00567230">
        <w:t>aligned in azimuth with the FSS ES</w:t>
      </w:r>
      <w:r w:rsidR="000205FD">
        <w:t>)</w:t>
      </w:r>
      <w:r w:rsidR="00E034D1" w:rsidRPr="00CD0BDB">
        <w:t xml:space="preserve"> and </w:t>
      </w:r>
      <w:r w:rsidR="000205FD">
        <w:t xml:space="preserve">facing </w:t>
      </w:r>
      <w:r w:rsidR="00E034D1" w:rsidRPr="00CD0BDB">
        <w:t>the back-lobe of the FSS ES</w:t>
      </w:r>
      <w:r w:rsidR="00CC00C5" w:rsidRPr="00CD0BDB">
        <w:t>:</w:t>
      </w:r>
    </w:p>
    <w:p w14:paraId="4ECE2DBC" w14:textId="528A3F97" w:rsidR="00F8125C" w:rsidRPr="00CD0BDB" w:rsidRDefault="00F8125C" w:rsidP="00F8125C">
      <w:pPr>
        <w:pStyle w:val="Caption"/>
        <w:rPr>
          <w:lang w:val="en-GB" w:eastAsia="zh-CN"/>
        </w:rPr>
      </w:pPr>
      <w:r w:rsidRPr="00CD0BDB">
        <w:rPr>
          <w:lang w:val="en-GB"/>
        </w:rPr>
        <w:t xml:space="preserve">Table </w:t>
      </w:r>
      <w:r w:rsidRPr="00CD0BDB">
        <w:rPr>
          <w:lang w:val="en-GB"/>
        </w:rPr>
        <w:fldChar w:fldCharType="begin"/>
      </w:r>
      <w:r w:rsidRPr="00CD0BDB">
        <w:rPr>
          <w:lang w:val="en-GB"/>
        </w:rPr>
        <w:instrText xml:space="preserve"> SEQ Table \* ARABIC </w:instrText>
      </w:r>
      <w:r w:rsidRPr="00CD0BDB">
        <w:rPr>
          <w:lang w:val="en-GB"/>
        </w:rPr>
        <w:fldChar w:fldCharType="separate"/>
      </w:r>
      <w:r w:rsidR="000A5A25">
        <w:rPr>
          <w:noProof/>
          <w:lang w:val="en-GB"/>
        </w:rPr>
        <w:t>6</w:t>
      </w:r>
      <w:r w:rsidRPr="00CD0BDB">
        <w:rPr>
          <w:lang w:val="en-GB"/>
        </w:rPr>
        <w:fldChar w:fldCharType="end"/>
      </w:r>
      <w:r w:rsidRPr="00CD0BDB">
        <w:rPr>
          <w:lang w:val="en-GB"/>
        </w:rPr>
        <w:t xml:space="preserve">: </w:t>
      </w:r>
      <w:r w:rsidRPr="00CD0BDB">
        <w:rPr>
          <w:lang w:val="en-GB" w:eastAsia="zh-CN"/>
        </w:rPr>
        <w:t>Separation distances</w:t>
      </w:r>
      <w:r w:rsidR="00106604" w:rsidRPr="00CD0BDB">
        <w:rPr>
          <w:lang w:val="en-GB" w:eastAsia="zh-CN"/>
        </w:rPr>
        <w:t xml:space="preserve"> </w:t>
      </w:r>
      <w:r w:rsidR="004F70A2" w:rsidRPr="00CD0BDB">
        <w:rPr>
          <w:lang w:val="en-GB" w:eastAsia="zh-CN"/>
        </w:rPr>
        <w:t>using</w:t>
      </w:r>
      <w:r w:rsidR="001A2BA7" w:rsidRPr="00CD0BDB">
        <w:rPr>
          <w:lang w:val="en-GB" w:eastAsia="zh-CN"/>
        </w:rPr>
        <w:t xml:space="preserve"> baseline parameter</w:t>
      </w:r>
      <w:r w:rsidR="004F70A2" w:rsidRPr="00CD0BDB">
        <w:rPr>
          <w:lang w:val="en-GB" w:eastAsia="zh-CN"/>
        </w:rPr>
        <w:t>s</w:t>
      </w:r>
      <w:r w:rsidR="00C12146" w:rsidRPr="00CD0BDB">
        <w:rPr>
          <w:lang w:val="en-GB" w:eastAsia="zh-CN"/>
        </w:rPr>
        <w:t xml:space="preserve"> and UE uniform distribution</w:t>
      </w:r>
    </w:p>
    <w:tbl>
      <w:tblPr>
        <w:tblW w:w="94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 w:type="dxa"/>
          <w:bottom w:w="11" w:type="dxa"/>
        </w:tblCellMar>
        <w:tblLook w:val="01E0" w:firstRow="1" w:lastRow="1" w:firstColumn="1" w:lastColumn="1" w:noHBand="0" w:noVBand="0"/>
      </w:tblPr>
      <w:tblGrid>
        <w:gridCol w:w="1572"/>
        <w:gridCol w:w="1573"/>
        <w:gridCol w:w="1620"/>
        <w:gridCol w:w="1170"/>
        <w:gridCol w:w="990"/>
        <w:gridCol w:w="1260"/>
        <w:gridCol w:w="1235"/>
      </w:tblGrid>
      <w:tr w:rsidR="00F26513" w:rsidRPr="00CD0BDB" w14:paraId="57764D2D" w14:textId="77777777" w:rsidTr="00BF648C">
        <w:trPr>
          <w:tblHeader/>
          <w:jc w:val="center"/>
        </w:trPr>
        <w:tc>
          <w:tcPr>
            <w:tcW w:w="1572" w:type="dxa"/>
            <w:tcBorders>
              <w:top w:val="single" w:sz="4" w:space="0" w:color="D2232A"/>
              <w:left w:val="single" w:sz="4" w:space="0" w:color="D2232A"/>
              <w:bottom w:val="single" w:sz="4" w:space="0" w:color="D2232A"/>
              <w:right w:val="nil"/>
            </w:tcBorders>
            <w:shd w:val="clear" w:color="auto" w:fill="D2232A"/>
            <w:vAlign w:val="center"/>
          </w:tcPr>
          <w:p w14:paraId="5434AF1E" w14:textId="1CB66CC2" w:rsidR="00F26513" w:rsidRPr="00CD0BDB" w:rsidRDefault="00E2550C" w:rsidP="00BF648C">
            <w:pPr>
              <w:pStyle w:val="ECCTableHeaderwhitefont"/>
              <w:rPr>
                <w:rStyle w:val="ECCHLbold"/>
                <w:sz w:val="18"/>
                <w:szCs w:val="18"/>
              </w:rPr>
            </w:pPr>
            <w:r>
              <w:rPr>
                <w:rStyle w:val="ECCHLbold"/>
                <w:sz w:val="18"/>
                <w:szCs w:val="18"/>
              </w:rPr>
              <w:t>WBB</w:t>
            </w:r>
            <w:r w:rsidR="00F26513" w:rsidRPr="00CD0BDB">
              <w:rPr>
                <w:rStyle w:val="ECCHLbold"/>
                <w:sz w:val="18"/>
                <w:szCs w:val="18"/>
              </w:rPr>
              <w:t xml:space="preserve"> BS</w:t>
            </w:r>
          </w:p>
        </w:tc>
        <w:tc>
          <w:tcPr>
            <w:tcW w:w="1573" w:type="dxa"/>
            <w:tcBorders>
              <w:top w:val="single" w:sz="4" w:space="0" w:color="D2232A"/>
              <w:left w:val="single" w:sz="4" w:space="0" w:color="D2232A"/>
              <w:bottom w:val="single" w:sz="4" w:space="0" w:color="D2232A"/>
              <w:right w:val="nil"/>
            </w:tcBorders>
            <w:shd w:val="clear" w:color="auto" w:fill="D2232A"/>
            <w:vAlign w:val="center"/>
          </w:tcPr>
          <w:p w14:paraId="042EE3B9" w14:textId="77777777" w:rsidR="00F26513" w:rsidRPr="00CD0BDB" w:rsidRDefault="00F26513" w:rsidP="00BF648C">
            <w:pPr>
              <w:pStyle w:val="ECCTableHeaderwhitefont"/>
              <w:rPr>
                <w:rStyle w:val="ECCHLbold"/>
                <w:sz w:val="18"/>
                <w:szCs w:val="18"/>
              </w:rPr>
            </w:pPr>
            <w:r w:rsidRPr="00CD0BDB">
              <w:rPr>
                <w:rStyle w:val="ECCHLbold"/>
                <w:sz w:val="18"/>
                <w:szCs w:val="18"/>
              </w:rPr>
              <w:t>FSS ES</w:t>
            </w:r>
          </w:p>
        </w:tc>
        <w:tc>
          <w:tcPr>
            <w:tcW w:w="1620" w:type="dxa"/>
            <w:tcBorders>
              <w:top w:val="single" w:sz="4" w:space="0" w:color="D2232A"/>
              <w:left w:val="nil"/>
              <w:bottom w:val="single" w:sz="4" w:space="0" w:color="D2232A"/>
              <w:right w:val="nil"/>
            </w:tcBorders>
            <w:shd w:val="clear" w:color="auto" w:fill="D2232A"/>
          </w:tcPr>
          <w:p w14:paraId="15E2F12C" w14:textId="77777777" w:rsidR="00F26513" w:rsidRPr="00CD0BDB" w:rsidRDefault="00F26513" w:rsidP="00BF648C">
            <w:pPr>
              <w:pStyle w:val="ECCTableHeaderwhitefont"/>
              <w:rPr>
                <w:rStyle w:val="ECCHLbold"/>
                <w:bCs/>
                <w:sz w:val="18"/>
                <w:szCs w:val="18"/>
              </w:rPr>
            </w:pPr>
            <w:r w:rsidRPr="00CD0BDB">
              <w:rPr>
                <w:rStyle w:val="ECCHLbold"/>
                <w:bCs/>
                <w:sz w:val="18"/>
                <w:szCs w:val="18"/>
              </w:rPr>
              <w:t>Maximum EIRP (dBm/100MHz)</w:t>
            </w:r>
          </w:p>
        </w:tc>
        <w:tc>
          <w:tcPr>
            <w:tcW w:w="1170" w:type="dxa"/>
            <w:tcBorders>
              <w:top w:val="single" w:sz="4" w:space="0" w:color="D2232A"/>
              <w:left w:val="nil"/>
              <w:bottom w:val="single" w:sz="4" w:space="0" w:color="D2232A"/>
              <w:right w:val="nil"/>
            </w:tcBorders>
            <w:shd w:val="clear" w:color="auto" w:fill="D2232A"/>
          </w:tcPr>
          <w:p w14:paraId="3E4AEAF8" w14:textId="77777777" w:rsidR="00F26513" w:rsidRPr="00CD0BDB" w:rsidRDefault="00F26513" w:rsidP="00BF648C">
            <w:pPr>
              <w:pStyle w:val="ECCTableHeaderwhitefont"/>
              <w:rPr>
                <w:rStyle w:val="ECCHLbold"/>
                <w:bCs/>
                <w:sz w:val="18"/>
                <w:szCs w:val="18"/>
              </w:rPr>
            </w:pPr>
            <w:r w:rsidRPr="00CD0BDB">
              <w:rPr>
                <w:rStyle w:val="ECCHLbold"/>
                <w:bCs/>
                <w:sz w:val="18"/>
                <w:szCs w:val="18"/>
              </w:rPr>
              <w:t>FSS ES Pattern</w:t>
            </w:r>
          </w:p>
        </w:tc>
        <w:tc>
          <w:tcPr>
            <w:tcW w:w="990" w:type="dxa"/>
            <w:tcBorders>
              <w:top w:val="single" w:sz="4" w:space="0" w:color="D2232A"/>
              <w:left w:val="nil"/>
              <w:bottom w:val="single" w:sz="4" w:space="0" w:color="D2232A"/>
              <w:right w:val="nil"/>
            </w:tcBorders>
            <w:shd w:val="clear" w:color="auto" w:fill="D2232A"/>
          </w:tcPr>
          <w:p w14:paraId="5B24F898" w14:textId="77777777" w:rsidR="00F26513" w:rsidRPr="00CD0BDB" w:rsidRDefault="00F26513" w:rsidP="00BF648C">
            <w:pPr>
              <w:pStyle w:val="ECCTableHeaderwhitefont"/>
              <w:rPr>
                <w:rStyle w:val="ECCHLbold"/>
                <w:bCs/>
                <w:sz w:val="18"/>
                <w:szCs w:val="18"/>
              </w:rPr>
            </w:pPr>
            <w:r w:rsidRPr="00CD0BDB">
              <w:rPr>
                <w:rStyle w:val="ECCHLbold"/>
                <w:bCs/>
                <w:sz w:val="18"/>
                <w:szCs w:val="18"/>
              </w:rPr>
              <w:t>Activity factor</w:t>
            </w:r>
          </w:p>
        </w:tc>
        <w:tc>
          <w:tcPr>
            <w:tcW w:w="1260" w:type="dxa"/>
            <w:tcBorders>
              <w:top w:val="single" w:sz="4" w:space="0" w:color="D2232A"/>
              <w:left w:val="nil"/>
              <w:bottom w:val="single" w:sz="4" w:space="0" w:color="D2232A"/>
              <w:right w:val="single" w:sz="4" w:space="0" w:color="D2232A"/>
            </w:tcBorders>
            <w:shd w:val="clear" w:color="auto" w:fill="D2232A"/>
            <w:vAlign w:val="center"/>
          </w:tcPr>
          <w:p w14:paraId="3461CA84" w14:textId="77777777" w:rsidR="00F26513" w:rsidRPr="00CD0BDB" w:rsidRDefault="00F26513" w:rsidP="00BF648C">
            <w:pPr>
              <w:pStyle w:val="ECCTableHeaderwhitefont"/>
              <w:rPr>
                <w:rStyle w:val="ECCHLbold"/>
                <w:b w:val="0"/>
                <w:sz w:val="18"/>
                <w:szCs w:val="18"/>
              </w:rPr>
            </w:pPr>
            <w:r w:rsidRPr="00CD0BDB">
              <w:rPr>
                <w:rStyle w:val="ECCHLbold"/>
                <w:bCs/>
                <w:sz w:val="18"/>
                <w:szCs w:val="18"/>
              </w:rPr>
              <w:t>Main-lobe</w:t>
            </w:r>
            <w:r w:rsidRPr="00CD0BDB">
              <w:rPr>
                <w:bCs w:val="0"/>
                <w:sz w:val="18"/>
                <w:szCs w:val="18"/>
              </w:rPr>
              <w:t xml:space="preserve"> </w:t>
            </w:r>
            <w:r w:rsidRPr="00CD0BDB">
              <w:rPr>
                <w:rStyle w:val="ECCHLbold"/>
                <w:bCs/>
              </w:rPr>
              <w:t>(</w:t>
            </w:r>
            <w:r w:rsidRPr="00CD0BDB">
              <w:rPr>
                <w:rStyle w:val="ECCHLbold"/>
                <w:bCs/>
                <w:sz w:val="18"/>
                <w:szCs w:val="18"/>
              </w:rPr>
              <w:t>km)</w:t>
            </w:r>
          </w:p>
        </w:tc>
        <w:tc>
          <w:tcPr>
            <w:tcW w:w="1235" w:type="dxa"/>
            <w:tcBorders>
              <w:top w:val="single" w:sz="4" w:space="0" w:color="D2232A"/>
              <w:left w:val="nil"/>
              <w:bottom w:val="single" w:sz="4" w:space="0" w:color="D2232A"/>
              <w:right w:val="single" w:sz="4" w:space="0" w:color="D2232A"/>
            </w:tcBorders>
            <w:shd w:val="clear" w:color="auto" w:fill="D2232A"/>
            <w:vAlign w:val="center"/>
          </w:tcPr>
          <w:p w14:paraId="26A307FD" w14:textId="77777777" w:rsidR="00F26513" w:rsidRPr="00CD0BDB" w:rsidRDefault="00F26513" w:rsidP="00BF648C">
            <w:pPr>
              <w:pStyle w:val="ECCTableHeaderwhitefont"/>
              <w:rPr>
                <w:rStyle w:val="ECCHLbold"/>
                <w:b w:val="0"/>
                <w:sz w:val="18"/>
                <w:szCs w:val="18"/>
              </w:rPr>
            </w:pPr>
            <w:r w:rsidRPr="00CD0BDB">
              <w:rPr>
                <w:rStyle w:val="ECCHLbold"/>
                <w:bCs/>
                <w:sz w:val="18"/>
                <w:szCs w:val="18"/>
              </w:rPr>
              <w:t>Back-lobe</w:t>
            </w:r>
            <w:r w:rsidRPr="00CD0BDB">
              <w:rPr>
                <w:bCs w:val="0"/>
                <w:sz w:val="18"/>
                <w:szCs w:val="18"/>
              </w:rPr>
              <w:t xml:space="preserve"> </w:t>
            </w:r>
            <w:r w:rsidRPr="00CD0BDB">
              <w:rPr>
                <w:rStyle w:val="ECCHLbold"/>
                <w:bCs/>
              </w:rPr>
              <w:t>(</w:t>
            </w:r>
            <w:r w:rsidRPr="00CD0BDB">
              <w:rPr>
                <w:rStyle w:val="ECCHLbold"/>
                <w:bCs/>
                <w:sz w:val="18"/>
                <w:szCs w:val="18"/>
              </w:rPr>
              <w:t>km)</w:t>
            </w:r>
          </w:p>
        </w:tc>
      </w:tr>
      <w:tr w:rsidR="00F26513" w:rsidRPr="00CD0BDB" w14:paraId="6305716B" w14:textId="77777777" w:rsidTr="00BF648C">
        <w:trPr>
          <w:jc w:val="center"/>
        </w:trPr>
        <w:tc>
          <w:tcPr>
            <w:tcW w:w="1572" w:type="dxa"/>
            <w:tcBorders>
              <w:top w:val="single" w:sz="4" w:space="0" w:color="D2232A"/>
              <w:left w:val="single" w:sz="4" w:space="0" w:color="D2232A"/>
              <w:bottom w:val="single" w:sz="4" w:space="0" w:color="D2232A"/>
              <w:right w:val="single" w:sz="4" w:space="0" w:color="D2232A"/>
            </w:tcBorders>
            <w:vAlign w:val="center"/>
          </w:tcPr>
          <w:p w14:paraId="707B9023" w14:textId="77777777" w:rsidR="00F26513" w:rsidRPr="00CD0BDB" w:rsidRDefault="00F26513" w:rsidP="00BF648C">
            <w:pPr>
              <w:pStyle w:val="ECCTabletext"/>
              <w:jc w:val="center"/>
              <w:rPr>
                <w:sz w:val="18"/>
                <w:szCs w:val="18"/>
              </w:rPr>
            </w:pPr>
            <w:r w:rsidRPr="00CD0BDB">
              <w:rPr>
                <w:rFonts w:cs="Arial"/>
                <w:sz w:val="18"/>
                <w:szCs w:val="18"/>
              </w:rPr>
              <w:t xml:space="preserve">8×8 </w:t>
            </w:r>
            <w:r w:rsidRPr="00CD0BDB">
              <w:rPr>
                <w:sz w:val="18"/>
                <w:szCs w:val="18"/>
                <w:lang w:eastAsia="zh-CN"/>
              </w:rPr>
              <w:t xml:space="preserve">AAS </w:t>
            </w:r>
          </w:p>
        </w:tc>
        <w:tc>
          <w:tcPr>
            <w:tcW w:w="1573" w:type="dxa"/>
            <w:tcBorders>
              <w:top w:val="single" w:sz="4" w:space="0" w:color="D2232A"/>
              <w:left w:val="single" w:sz="4" w:space="0" w:color="D2232A"/>
              <w:bottom w:val="single" w:sz="4" w:space="0" w:color="D2232A"/>
              <w:right w:val="single" w:sz="4" w:space="0" w:color="D2232A"/>
            </w:tcBorders>
            <w:vAlign w:val="center"/>
          </w:tcPr>
          <w:p w14:paraId="4F5571EB" w14:textId="77777777" w:rsidR="00F26513" w:rsidRPr="00CD0BDB" w:rsidRDefault="00F26513" w:rsidP="00BF648C">
            <w:pPr>
              <w:pStyle w:val="ECCTabletext"/>
              <w:jc w:val="center"/>
              <w:rPr>
                <w:sz w:val="18"/>
                <w:szCs w:val="18"/>
              </w:rPr>
            </w:pPr>
            <w:r w:rsidRPr="00CD0BDB">
              <w:rPr>
                <w:sz w:val="18"/>
                <w:szCs w:val="18"/>
                <w:lang w:eastAsia="zh-CN"/>
              </w:rPr>
              <w:t>3m diameter</w:t>
            </w:r>
          </w:p>
        </w:tc>
        <w:tc>
          <w:tcPr>
            <w:tcW w:w="1620" w:type="dxa"/>
            <w:tcBorders>
              <w:top w:val="single" w:sz="4" w:space="0" w:color="D2232A"/>
              <w:left w:val="single" w:sz="4" w:space="0" w:color="D2232A"/>
              <w:bottom w:val="single" w:sz="4" w:space="0" w:color="D2232A"/>
              <w:right w:val="single" w:sz="4" w:space="0" w:color="D2232A"/>
            </w:tcBorders>
          </w:tcPr>
          <w:p w14:paraId="1C003118" w14:textId="77777777" w:rsidR="00F26513" w:rsidRPr="00CD0BDB" w:rsidRDefault="00F26513" w:rsidP="00BF648C">
            <w:pPr>
              <w:pStyle w:val="ECCTabletext"/>
              <w:jc w:val="center"/>
              <w:rPr>
                <w:sz w:val="18"/>
                <w:szCs w:val="18"/>
              </w:rPr>
            </w:pPr>
            <w:r w:rsidRPr="00CD0BDB">
              <w:rPr>
                <w:rFonts w:cs="Arial"/>
                <w:sz w:val="18"/>
                <w:szCs w:val="18"/>
                <w:lang w:eastAsia="zh-CN"/>
              </w:rPr>
              <w:t>51</w:t>
            </w:r>
          </w:p>
        </w:tc>
        <w:tc>
          <w:tcPr>
            <w:tcW w:w="1170" w:type="dxa"/>
            <w:tcBorders>
              <w:top w:val="single" w:sz="4" w:space="0" w:color="D2232A"/>
              <w:left w:val="single" w:sz="4" w:space="0" w:color="D2232A"/>
              <w:bottom w:val="single" w:sz="4" w:space="0" w:color="D2232A"/>
              <w:right w:val="single" w:sz="4" w:space="0" w:color="D2232A"/>
            </w:tcBorders>
          </w:tcPr>
          <w:p w14:paraId="4E682EB3" w14:textId="77777777" w:rsidR="00F26513" w:rsidRPr="00CD0BDB" w:rsidRDefault="00F26513" w:rsidP="00BF648C">
            <w:pPr>
              <w:pStyle w:val="ECCTabletext"/>
              <w:jc w:val="center"/>
              <w:rPr>
                <w:sz w:val="18"/>
                <w:szCs w:val="18"/>
              </w:rPr>
            </w:pPr>
            <w:r w:rsidRPr="00CD0BDB">
              <w:rPr>
                <w:sz w:val="18"/>
                <w:szCs w:val="18"/>
              </w:rPr>
              <w:t>S.465</w:t>
            </w:r>
          </w:p>
        </w:tc>
        <w:tc>
          <w:tcPr>
            <w:tcW w:w="990" w:type="dxa"/>
            <w:tcBorders>
              <w:top w:val="single" w:sz="4" w:space="0" w:color="D2232A"/>
              <w:left w:val="single" w:sz="4" w:space="0" w:color="D2232A"/>
              <w:bottom w:val="single" w:sz="4" w:space="0" w:color="D2232A"/>
              <w:right w:val="single" w:sz="4" w:space="0" w:color="D2232A"/>
            </w:tcBorders>
          </w:tcPr>
          <w:p w14:paraId="0DD45FB9" w14:textId="77777777" w:rsidR="00F26513" w:rsidRPr="00CD0BDB" w:rsidRDefault="00F26513" w:rsidP="00BF648C">
            <w:pPr>
              <w:pStyle w:val="ECCTabletext"/>
              <w:jc w:val="center"/>
              <w:rPr>
                <w:sz w:val="18"/>
                <w:szCs w:val="18"/>
              </w:rPr>
            </w:pPr>
            <w:r w:rsidRPr="00CD0BDB">
              <w:rPr>
                <w:sz w:val="18"/>
                <w:szCs w:val="18"/>
              </w:rPr>
              <w:t>75%</w:t>
            </w:r>
          </w:p>
        </w:tc>
        <w:tc>
          <w:tcPr>
            <w:tcW w:w="1260" w:type="dxa"/>
            <w:tcBorders>
              <w:top w:val="single" w:sz="4" w:space="0" w:color="D2232A"/>
              <w:left w:val="single" w:sz="4" w:space="0" w:color="D2232A"/>
              <w:bottom w:val="single" w:sz="4" w:space="0" w:color="D2232A"/>
              <w:right w:val="single" w:sz="4" w:space="0" w:color="D2232A"/>
            </w:tcBorders>
            <w:vAlign w:val="center"/>
          </w:tcPr>
          <w:p w14:paraId="2768F5C1" w14:textId="77777777" w:rsidR="00F26513" w:rsidRPr="00CD0BDB" w:rsidRDefault="00F26513" w:rsidP="00BF648C">
            <w:pPr>
              <w:pStyle w:val="ECCTabletext"/>
              <w:jc w:val="center"/>
              <w:rPr>
                <w:sz w:val="18"/>
                <w:szCs w:val="18"/>
              </w:rPr>
            </w:pPr>
            <w:r w:rsidRPr="00CD0BDB">
              <w:rPr>
                <w:sz w:val="18"/>
                <w:szCs w:val="18"/>
              </w:rPr>
              <w:t>&lt; 12.8</w:t>
            </w:r>
          </w:p>
        </w:tc>
        <w:tc>
          <w:tcPr>
            <w:tcW w:w="1235" w:type="dxa"/>
            <w:tcBorders>
              <w:top w:val="single" w:sz="4" w:space="0" w:color="D2232A"/>
              <w:left w:val="single" w:sz="4" w:space="0" w:color="D2232A"/>
              <w:bottom w:val="single" w:sz="4" w:space="0" w:color="D2232A"/>
              <w:right w:val="single" w:sz="4" w:space="0" w:color="D2232A"/>
            </w:tcBorders>
            <w:vAlign w:val="center"/>
          </w:tcPr>
          <w:p w14:paraId="00A8B3C6" w14:textId="77777777" w:rsidR="00F26513" w:rsidRPr="00CD0BDB" w:rsidRDefault="00F26513" w:rsidP="00BF648C">
            <w:pPr>
              <w:pStyle w:val="ECCTabletext"/>
              <w:jc w:val="center"/>
              <w:rPr>
                <w:sz w:val="18"/>
                <w:szCs w:val="18"/>
              </w:rPr>
            </w:pPr>
            <w:r w:rsidRPr="00CD0BDB">
              <w:rPr>
                <w:sz w:val="18"/>
                <w:szCs w:val="18"/>
              </w:rPr>
              <w:t>&lt; 2.2</w:t>
            </w:r>
          </w:p>
        </w:tc>
      </w:tr>
      <w:tr w:rsidR="00F26513" w:rsidRPr="00CD0BDB" w14:paraId="01BEB7BF" w14:textId="77777777" w:rsidTr="00BF648C">
        <w:trPr>
          <w:jc w:val="center"/>
        </w:trPr>
        <w:tc>
          <w:tcPr>
            <w:tcW w:w="1572" w:type="dxa"/>
            <w:tcBorders>
              <w:top w:val="single" w:sz="4" w:space="0" w:color="D2232A"/>
              <w:left w:val="single" w:sz="4" w:space="0" w:color="D2232A"/>
              <w:bottom w:val="single" w:sz="4" w:space="0" w:color="D2232A"/>
              <w:right w:val="single" w:sz="4" w:space="0" w:color="D2232A"/>
            </w:tcBorders>
            <w:vAlign w:val="center"/>
          </w:tcPr>
          <w:p w14:paraId="62DD0271" w14:textId="77777777" w:rsidR="00F26513" w:rsidRPr="00CD0BDB" w:rsidRDefault="00F26513" w:rsidP="00BF648C">
            <w:pPr>
              <w:pStyle w:val="ECCTabletext"/>
              <w:jc w:val="center"/>
              <w:rPr>
                <w:sz w:val="18"/>
                <w:szCs w:val="18"/>
                <w:lang w:eastAsia="zh-CN"/>
              </w:rPr>
            </w:pPr>
            <w:r w:rsidRPr="00CD0BDB">
              <w:rPr>
                <w:rFonts w:cs="Arial"/>
                <w:sz w:val="18"/>
                <w:szCs w:val="18"/>
              </w:rPr>
              <w:t xml:space="preserve">8×8 </w:t>
            </w:r>
            <w:r w:rsidRPr="00CD0BDB">
              <w:rPr>
                <w:sz w:val="18"/>
                <w:szCs w:val="18"/>
                <w:lang w:eastAsia="zh-CN"/>
              </w:rPr>
              <w:t xml:space="preserve">AAS </w:t>
            </w:r>
          </w:p>
        </w:tc>
        <w:tc>
          <w:tcPr>
            <w:tcW w:w="1573" w:type="dxa"/>
            <w:tcBorders>
              <w:top w:val="single" w:sz="4" w:space="0" w:color="D2232A"/>
              <w:left w:val="single" w:sz="4" w:space="0" w:color="D2232A"/>
              <w:bottom w:val="single" w:sz="4" w:space="0" w:color="D2232A"/>
              <w:right w:val="single" w:sz="4" w:space="0" w:color="D2232A"/>
            </w:tcBorders>
            <w:vAlign w:val="center"/>
          </w:tcPr>
          <w:p w14:paraId="53B395EC" w14:textId="77777777" w:rsidR="00F26513" w:rsidRPr="00CD0BDB" w:rsidRDefault="00F26513" w:rsidP="00BF648C">
            <w:pPr>
              <w:pStyle w:val="ECCTabletext"/>
              <w:jc w:val="center"/>
              <w:rPr>
                <w:sz w:val="18"/>
                <w:szCs w:val="18"/>
                <w:lang w:eastAsia="zh-CN"/>
              </w:rPr>
            </w:pPr>
            <w:r w:rsidRPr="00CD0BDB">
              <w:rPr>
                <w:sz w:val="18"/>
                <w:szCs w:val="18"/>
                <w:lang w:eastAsia="zh-CN"/>
              </w:rPr>
              <w:t>3m diameter</w:t>
            </w:r>
          </w:p>
        </w:tc>
        <w:tc>
          <w:tcPr>
            <w:tcW w:w="1620" w:type="dxa"/>
            <w:tcBorders>
              <w:top w:val="single" w:sz="4" w:space="0" w:color="D2232A"/>
              <w:left w:val="single" w:sz="4" w:space="0" w:color="D2232A"/>
              <w:bottom w:val="single" w:sz="4" w:space="0" w:color="D2232A"/>
              <w:right w:val="single" w:sz="4" w:space="0" w:color="D2232A"/>
            </w:tcBorders>
          </w:tcPr>
          <w:p w14:paraId="2B8B55A7" w14:textId="77777777" w:rsidR="00F26513" w:rsidRPr="00CD0BDB" w:rsidRDefault="00F26513" w:rsidP="00BF648C">
            <w:pPr>
              <w:pStyle w:val="ECCTabletext"/>
              <w:jc w:val="center"/>
              <w:rPr>
                <w:rFonts w:cs="Arial"/>
                <w:sz w:val="18"/>
                <w:szCs w:val="18"/>
                <w:lang w:eastAsia="zh-CN"/>
              </w:rPr>
            </w:pPr>
            <w:r w:rsidRPr="00CD0BDB">
              <w:rPr>
                <w:rFonts w:cs="Arial"/>
                <w:sz w:val="18"/>
                <w:szCs w:val="18"/>
                <w:lang w:eastAsia="zh-CN"/>
              </w:rPr>
              <w:t>51</w:t>
            </w:r>
          </w:p>
        </w:tc>
        <w:tc>
          <w:tcPr>
            <w:tcW w:w="1170" w:type="dxa"/>
            <w:tcBorders>
              <w:top w:val="single" w:sz="4" w:space="0" w:color="D2232A"/>
              <w:left w:val="single" w:sz="4" w:space="0" w:color="D2232A"/>
              <w:bottom w:val="single" w:sz="4" w:space="0" w:color="D2232A"/>
              <w:right w:val="single" w:sz="4" w:space="0" w:color="D2232A"/>
            </w:tcBorders>
          </w:tcPr>
          <w:p w14:paraId="1B61B61F" w14:textId="77777777" w:rsidR="00F26513" w:rsidRPr="00CD0BDB" w:rsidRDefault="00F26513" w:rsidP="00BF648C">
            <w:pPr>
              <w:pStyle w:val="ECCTabletext"/>
              <w:jc w:val="center"/>
              <w:rPr>
                <w:sz w:val="18"/>
                <w:szCs w:val="18"/>
              </w:rPr>
            </w:pPr>
            <w:r w:rsidRPr="00CD0BDB">
              <w:rPr>
                <w:sz w:val="18"/>
                <w:szCs w:val="18"/>
              </w:rPr>
              <w:t>S.465</w:t>
            </w:r>
          </w:p>
        </w:tc>
        <w:tc>
          <w:tcPr>
            <w:tcW w:w="990" w:type="dxa"/>
            <w:tcBorders>
              <w:top w:val="single" w:sz="4" w:space="0" w:color="D2232A"/>
              <w:left w:val="single" w:sz="4" w:space="0" w:color="D2232A"/>
              <w:bottom w:val="single" w:sz="4" w:space="0" w:color="D2232A"/>
              <w:right w:val="single" w:sz="4" w:space="0" w:color="D2232A"/>
            </w:tcBorders>
          </w:tcPr>
          <w:p w14:paraId="0E947D8F" w14:textId="77777777" w:rsidR="00F26513" w:rsidRPr="00CD0BDB" w:rsidRDefault="00F26513" w:rsidP="00BF648C">
            <w:pPr>
              <w:pStyle w:val="ECCTabletext"/>
              <w:jc w:val="center"/>
              <w:rPr>
                <w:sz w:val="18"/>
                <w:szCs w:val="18"/>
              </w:rPr>
            </w:pPr>
            <w:r w:rsidRPr="00CD0BDB">
              <w:rPr>
                <w:sz w:val="18"/>
                <w:szCs w:val="18"/>
              </w:rPr>
              <w:t>37.5%</w:t>
            </w:r>
          </w:p>
        </w:tc>
        <w:tc>
          <w:tcPr>
            <w:tcW w:w="1260" w:type="dxa"/>
            <w:tcBorders>
              <w:top w:val="single" w:sz="4" w:space="0" w:color="D2232A"/>
              <w:left w:val="single" w:sz="4" w:space="0" w:color="D2232A"/>
              <w:bottom w:val="single" w:sz="4" w:space="0" w:color="D2232A"/>
              <w:right w:val="single" w:sz="4" w:space="0" w:color="D2232A"/>
            </w:tcBorders>
            <w:vAlign w:val="center"/>
          </w:tcPr>
          <w:p w14:paraId="71A19690" w14:textId="77777777" w:rsidR="00F26513" w:rsidRPr="00CD0BDB" w:rsidRDefault="00F26513" w:rsidP="00BF648C">
            <w:pPr>
              <w:pStyle w:val="ECCTabletext"/>
              <w:jc w:val="center"/>
              <w:rPr>
                <w:sz w:val="18"/>
                <w:szCs w:val="18"/>
              </w:rPr>
            </w:pPr>
            <w:r w:rsidRPr="00CD0BDB">
              <w:rPr>
                <w:sz w:val="18"/>
                <w:szCs w:val="18"/>
              </w:rPr>
              <w:t>&lt; 7.6</w:t>
            </w:r>
          </w:p>
        </w:tc>
        <w:tc>
          <w:tcPr>
            <w:tcW w:w="1235" w:type="dxa"/>
            <w:tcBorders>
              <w:top w:val="single" w:sz="4" w:space="0" w:color="D2232A"/>
              <w:left w:val="single" w:sz="4" w:space="0" w:color="D2232A"/>
              <w:bottom w:val="single" w:sz="4" w:space="0" w:color="D2232A"/>
              <w:right w:val="single" w:sz="4" w:space="0" w:color="D2232A"/>
            </w:tcBorders>
            <w:vAlign w:val="center"/>
          </w:tcPr>
          <w:p w14:paraId="5F19F451" w14:textId="77777777" w:rsidR="00F26513" w:rsidRPr="00CD0BDB" w:rsidRDefault="00F26513" w:rsidP="00BF648C">
            <w:pPr>
              <w:pStyle w:val="ECCTabletext"/>
              <w:jc w:val="center"/>
              <w:rPr>
                <w:sz w:val="18"/>
                <w:szCs w:val="18"/>
              </w:rPr>
            </w:pPr>
            <w:r w:rsidRPr="00CD0BDB">
              <w:rPr>
                <w:sz w:val="18"/>
                <w:szCs w:val="18"/>
              </w:rPr>
              <w:t>&lt; 1.2</w:t>
            </w:r>
          </w:p>
        </w:tc>
      </w:tr>
      <w:tr w:rsidR="00F26513" w:rsidRPr="00CD0BDB" w14:paraId="3F99FEB1" w14:textId="77777777" w:rsidTr="00BF648C">
        <w:trPr>
          <w:jc w:val="center"/>
        </w:trPr>
        <w:tc>
          <w:tcPr>
            <w:tcW w:w="1572" w:type="dxa"/>
            <w:tcBorders>
              <w:top w:val="single" w:sz="4" w:space="0" w:color="D2232A"/>
              <w:left w:val="single" w:sz="4" w:space="0" w:color="D2232A"/>
              <w:bottom w:val="single" w:sz="4" w:space="0" w:color="D2232A"/>
              <w:right w:val="single" w:sz="4" w:space="0" w:color="D2232A"/>
            </w:tcBorders>
            <w:vAlign w:val="center"/>
          </w:tcPr>
          <w:p w14:paraId="0C9BD895" w14:textId="77777777" w:rsidR="00F26513" w:rsidRPr="00CD0BDB" w:rsidRDefault="00F26513" w:rsidP="00BF648C">
            <w:pPr>
              <w:pStyle w:val="ECCTabletext"/>
              <w:jc w:val="center"/>
              <w:rPr>
                <w:sz w:val="18"/>
                <w:szCs w:val="18"/>
                <w:lang w:eastAsia="zh-CN"/>
              </w:rPr>
            </w:pPr>
            <w:r w:rsidRPr="00CD0BDB">
              <w:rPr>
                <w:rFonts w:cs="Arial"/>
                <w:sz w:val="18"/>
                <w:szCs w:val="18"/>
              </w:rPr>
              <w:t xml:space="preserve">8×8 </w:t>
            </w:r>
            <w:r w:rsidRPr="00CD0BDB">
              <w:rPr>
                <w:sz w:val="18"/>
                <w:szCs w:val="18"/>
                <w:lang w:eastAsia="zh-CN"/>
              </w:rPr>
              <w:t>AAS</w:t>
            </w:r>
          </w:p>
        </w:tc>
        <w:tc>
          <w:tcPr>
            <w:tcW w:w="1573" w:type="dxa"/>
            <w:tcBorders>
              <w:top w:val="single" w:sz="4" w:space="0" w:color="D2232A"/>
              <w:left w:val="single" w:sz="4" w:space="0" w:color="D2232A"/>
              <w:bottom w:val="single" w:sz="4" w:space="0" w:color="D2232A"/>
              <w:right w:val="single" w:sz="4" w:space="0" w:color="D2232A"/>
            </w:tcBorders>
            <w:vAlign w:val="center"/>
          </w:tcPr>
          <w:p w14:paraId="51D07677" w14:textId="77777777" w:rsidR="00F26513" w:rsidRPr="00CD0BDB" w:rsidRDefault="00F26513" w:rsidP="00BF648C">
            <w:pPr>
              <w:pStyle w:val="ECCTabletext"/>
              <w:jc w:val="center"/>
              <w:rPr>
                <w:sz w:val="18"/>
                <w:szCs w:val="18"/>
                <w:lang w:eastAsia="zh-CN"/>
              </w:rPr>
            </w:pPr>
            <w:r w:rsidRPr="00CD0BDB">
              <w:rPr>
                <w:sz w:val="18"/>
                <w:szCs w:val="18"/>
                <w:lang w:eastAsia="zh-CN"/>
              </w:rPr>
              <w:t>DLR</w:t>
            </w:r>
          </w:p>
        </w:tc>
        <w:tc>
          <w:tcPr>
            <w:tcW w:w="1620" w:type="dxa"/>
            <w:tcBorders>
              <w:top w:val="single" w:sz="4" w:space="0" w:color="D2232A"/>
              <w:left w:val="single" w:sz="4" w:space="0" w:color="D2232A"/>
              <w:bottom w:val="single" w:sz="4" w:space="0" w:color="D2232A"/>
              <w:right w:val="single" w:sz="4" w:space="0" w:color="D2232A"/>
            </w:tcBorders>
          </w:tcPr>
          <w:p w14:paraId="455D95C0" w14:textId="77777777" w:rsidR="00F26513" w:rsidRPr="00CD0BDB" w:rsidRDefault="00F26513" w:rsidP="00BF648C">
            <w:pPr>
              <w:pStyle w:val="ECCTabletext"/>
              <w:jc w:val="center"/>
              <w:rPr>
                <w:sz w:val="18"/>
                <w:szCs w:val="18"/>
              </w:rPr>
            </w:pPr>
            <w:r w:rsidRPr="00CD0BDB">
              <w:rPr>
                <w:rFonts w:cs="Arial"/>
                <w:sz w:val="18"/>
                <w:szCs w:val="18"/>
                <w:lang w:eastAsia="zh-CN"/>
              </w:rPr>
              <w:t>51</w:t>
            </w:r>
          </w:p>
        </w:tc>
        <w:tc>
          <w:tcPr>
            <w:tcW w:w="1170" w:type="dxa"/>
            <w:tcBorders>
              <w:top w:val="single" w:sz="4" w:space="0" w:color="D2232A"/>
              <w:left w:val="single" w:sz="4" w:space="0" w:color="D2232A"/>
              <w:bottom w:val="single" w:sz="4" w:space="0" w:color="D2232A"/>
              <w:right w:val="single" w:sz="4" w:space="0" w:color="D2232A"/>
            </w:tcBorders>
          </w:tcPr>
          <w:p w14:paraId="3246D233" w14:textId="77777777" w:rsidR="00F26513" w:rsidRPr="00CD0BDB" w:rsidRDefault="00F26513" w:rsidP="00BF648C">
            <w:pPr>
              <w:pStyle w:val="ECCTabletext"/>
              <w:jc w:val="center"/>
              <w:rPr>
                <w:sz w:val="18"/>
                <w:szCs w:val="18"/>
              </w:rPr>
            </w:pPr>
            <w:r w:rsidRPr="00CD0BDB">
              <w:rPr>
                <w:sz w:val="18"/>
                <w:szCs w:val="18"/>
              </w:rPr>
              <w:t>S.465</w:t>
            </w:r>
          </w:p>
        </w:tc>
        <w:tc>
          <w:tcPr>
            <w:tcW w:w="990" w:type="dxa"/>
            <w:tcBorders>
              <w:top w:val="single" w:sz="4" w:space="0" w:color="D2232A"/>
              <w:left w:val="single" w:sz="4" w:space="0" w:color="D2232A"/>
              <w:bottom w:val="single" w:sz="4" w:space="0" w:color="D2232A"/>
              <w:right w:val="single" w:sz="4" w:space="0" w:color="D2232A"/>
            </w:tcBorders>
          </w:tcPr>
          <w:p w14:paraId="61FAB422" w14:textId="77777777" w:rsidR="00F26513" w:rsidRPr="00CD0BDB" w:rsidRDefault="00F26513" w:rsidP="00BF648C">
            <w:pPr>
              <w:pStyle w:val="ECCTabletext"/>
              <w:jc w:val="center"/>
              <w:rPr>
                <w:sz w:val="18"/>
                <w:szCs w:val="18"/>
              </w:rPr>
            </w:pPr>
            <w:r w:rsidRPr="00CD0BDB">
              <w:rPr>
                <w:sz w:val="18"/>
                <w:szCs w:val="18"/>
              </w:rPr>
              <w:t>75%</w:t>
            </w:r>
          </w:p>
        </w:tc>
        <w:tc>
          <w:tcPr>
            <w:tcW w:w="1260" w:type="dxa"/>
            <w:tcBorders>
              <w:top w:val="single" w:sz="4" w:space="0" w:color="D2232A"/>
              <w:left w:val="single" w:sz="4" w:space="0" w:color="D2232A"/>
              <w:bottom w:val="single" w:sz="4" w:space="0" w:color="D2232A"/>
              <w:right w:val="single" w:sz="4" w:space="0" w:color="D2232A"/>
            </w:tcBorders>
            <w:vAlign w:val="center"/>
          </w:tcPr>
          <w:p w14:paraId="69DD72BC" w14:textId="77777777" w:rsidR="00F26513" w:rsidRPr="00CD0BDB" w:rsidRDefault="00F26513" w:rsidP="00BF648C">
            <w:pPr>
              <w:pStyle w:val="ECCTabletext"/>
              <w:jc w:val="center"/>
              <w:rPr>
                <w:sz w:val="18"/>
                <w:szCs w:val="18"/>
              </w:rPr>
            </w:pPr>
            <w:r w:rsidRPr="00CD0BDB">
              <w:rPr>
                <w:sz w:val="18"/>
                <w:szCs w:val="18"/>
              </w:rPr>
              <w:t>&lt; 10.8</w:t>
            </w:r>
          </w:p>
        </w:tc>
        <w:tc>
          <w:tcPr>
            <w:tcW w:w="1235" w:type="dxa"/>
            <w:tcBorders>
              <w:top w:val="single" w:sz="4" w:space="0" w:color="D2232A"/>
              <w:left w:val="single" w:sz="4" w:space="0" w:color="D2232A"/>
              <w:bottom w:val="single" w:sz="4" w:space="0" w:color="D2232A"/>
              <w:right w:val="single" w:sz="4" w:space="0" w:color="D2232A"/>
            </w:tcBorders>
            <w:vAlign w:val="center"/>
          </w:tcPr>
          <w:p w14:paraId="6F879632" w14:textId="77777777" w:rsidR="00F26513" w:rsidRPr="00CD0BDB" w:rsidRDefault="00F26513" w:rsidP="00BF648C">
            <w:pPr>
              <w:pStyle w:val="ECCTabletext"/>
              <w:jc w:val="center"/>
              <w:rPr>
                <w:sz w:val="18"/>
                <w:szCs w:val="18"/>
              </w:rPr>
            </w:pPr>
            <w:r w:rsidRPr="00CD0BDB">
              <w:rPr>
                <w:sz w:val="18"/>
                <w:szCs w:val="18"/>
              </w:rPr>
              <w:t>&lt; 2.8</w:t>
            </w:r>
          </w:p>
        </w:tc>
      </w:tr>
      <w:tr w:rsidR="00F26513" w:rsidRPr="00CD0BDB" w14:paraId="097FD07E" w14:textId="77777777" w:rsidTr="00BF648C">
        <w:trPr>
          <w:jc w:val="center"/>
        </w:trPr>
        <w:tc>
          <w:tcPr>
            <w:tcW w:w="1572" w:type="dxa"/>
            <w:tcBorders>
              <w:top w:val="single" w:sz="4" w:space="0" w:color="D2232A"/>
              <w:left w:val="single" w:sz="4" w:space="0" w:color="D2232A"/>
              <w:bottom w:val="single" w:sz="4" w:space="0" w:color="D2232A"/>
              <w:right w:val="single" w:sz="4" w:space="0" w:color="D2232A"/>
            </w:tcBorders>
            <w:vAlign w:val="center"/>
          </w:tcPr>
          <w:p w14:paraId="11CC8FF7" w14:textId="77777777" w:rsidR="00F26513" w:rsidRPr="00CD0BDB" w:rsidRDefault="00F26513" w:rsidP="00BF648C">
            <w:pPr>
              <w:pStyle w:val="ECCTabletext"/>
              <w:jc w:val="center"/>
              <w:rPr>
                <w:sz w:val="18"/>
                <w:szCs w:val="18"/>
              </w:rPr>
            </w:pPr>
            <w:r w:rsidRPr="00CD0BDB">
              <w:rPr>
                <w:rFonts w:cs="Arial"/>
                <w:sz w:val="18"/>
                <w:szCs w:val="18"/>
              </w:rPr>
              <w:t xml:space="preserve">8×8 </w:t>
            </w:r>
            <w:r w:rsidRPr="00CD0BDB">
              <w:rPr>
                <w:sz w:val="18"/>
                <w:szCs w:val="18"/>
                <w:lang w:eastAsia="zh-CN"/>
              </w:rPr>
              <w:t>AAS</w:t>
            </w:r>
          </w:p>
        </w:tc>
        <w:tc>
          <w:tcPr>
            <w:tcW w:w="1573" w:type="dxa"/>
            <w:tcBorders>
              <w:top w:val="single" w:sz="4" w:space="0" w:color="D2232A"/>
              <w:left w:val="single" w:sz="4" w:space="0" w:color="D2232A"/>
              <w:bottom w:val="single" w:sz="4" w:space="0" w:color="D2232A"/>
              <w:right w:val="single" w:sz="4" w:space="0" w:color="D2232A"/>
            </w:tcBorders>
            <w:vAlign w:val="center"/>
          </w:tcPr>
          <w:p w14:paraId="6FBBAB07" w14:textId="77777777" w:rsidR="00F26513" w:rsidRPr="00CD0BDB" w:rsidRDefault="00F26513" w:rsidP="00BF648C">
            <w:pPr>
              <w:pStyle w:val="ECCTabletext"/>
              <w:jc w:val="center"/>
              <w:rPr>
                <w:sz w:val="18"/>
                <w:szCs w:val="18"/>
              </w:rPr>
            </w:pPr>
            <w:r w:rsidRPr="00CD0BDB">
              <w:rPr>
                <w:sz w:val="18"/>
                <w:szCs w:val="18"/>
                <w:lang w:eastAsia="zh-CN"/>
              </w:rPr>
              <w:t>DLR</w:t>
            </w:r>
          </w:p>
        </w:tc>
        <w:tc>
          <w:tcPr>
            <w:tcW w:w="1620" w:type="dxa"/>
            <w:tcBorders>
              <w:top w:val="single" w:sz="4" w:space="0" w:color="D2232A"/>
              <w:left w:val="single" w:sz="4" w:space="0" w:color="D2232A"/>
              <w:bottom w:val="single" w:sz="4" w:space="0" w:color="D2232A"/>
              <w:right w:val="single" w:sz="4" w:space="0" w:color="D2232A"/>
            </w:tcBorders>
          </w:tcPr>
          <w:p w14:paraId="0D9D2382" w14:textId="77777777" w:rsidR="00F26513" w:rsidRPr="00CD0BDB" w:rsidRDefault="00F26513" w:rsidP="00BF648C">
            <w:pPr>
              <w:pStyle w:val="ECCTabletext"/>
              <w:jc w:val="center"/>
              <w:rPr>
                <w:sz w:val="18"/>
                <w:szCs w:val="18"/>
              </w:rPr>
            </w:pPr>
            <w:r w:rsidRPr="00CD0BDB">
              <w:rPr>
                <w:rFonts w:cs="Arial"/>
                <w:sz w:val="18"/>
                <w:szCs w:val="18"/>
                <w:lang w:eastAsia="zh-CN"/>
              </w:rPr>
              <w:t>51</w:t>
            </w:r>
          </w:p>
        </w:tc>
        <w:tc>
          <w:tcPr>
            <w:tcW w:w="1170" w:type="dxa"/>
            <w:tcBorders>
              <w:top w:val="single" w:sz="4" w:space="0" w:color="D2232A"/>
              <w:left w:val="single" w:sz="4" w:space="0" w:color="D2232A"/>
              <w:bottom w:val="single" w:sz="4" w:space="0" w:color="D2232A"/>
              <w:right w:val="single" w:sz="4" w:space="0" w:color="D2232A"/>
            </w:tcBorders>
          </w:tcPr>
          <w:p w14:paraId="6067DE5C" w14:textId="77777777" w:rsidR="00F26513" w:rsidRPr="00CD0BDB" w:rsidRDefault="00F26513" w:rsidP="00BF648C">
            <w:pPr>
              <w:pStyle w:val="ECCTabletext"/>
              <w:jc w:val="center"/>
              <w:rPr>
                <w:sz w:val="18"/>
                <w:szCs w:val="18"/>
              </w:rPr>
            </w:pPr>
            <w:r w:rsidRPr="00CD0BDB">
              <w:rPr>
                <w:sz w:val="18"/>
                <w:szCs w:val="18"/>
              </w:rPr>
              <w:t>S.465</w:t>
            </w:r>
          </w:p>
        </w:tc>
        <w:tc>
          <w:tcPr>
            <w:tcW w:w="990" w:type="dxa"/>
            <w:tcBorders>
              <w:top w:val="single" w:sz="4" w:space="0" w:color="D2232A"/>
              <w:left w:val="single" w:sz="4" w:space="0" w:color="D2232A"/>
              <w:bottom w:val="single" w:sz="4" w:space="0" w:color="D2232A"/>
              <w:right w:val="single" w:sz="4" w:space="0" w:color="D2232A"/>
            </w:tcBorders>
          </w:tcPr>
          <w:p w14:paraId="0BCA48BD" w14:textId="77777777" w:rsidR="00F26513" w:rsidRPr="00CD0BDB" w:rsidRDefault="00F26513" w:rsidP="00BF648C">
            <w:pPr>
              <w:pStyle w:val="ECCTabletext"/>
              <w:jc w:val="center"/>
              <w:rPr>
                <w:sz w:val="18"/>
                <w:szCs w:val="18"/>
              </w:rPr>
            </w:pPr>
            <w:r w:rsidRPr="00CD0BDB">
              <w:rPr>
                <w:sz w:val="18"/>
                <w:szCs w:val="18"/>
              </w:rPr>
              <w:t>37.5%</w:t>
            </w:r>
          </w:p>
        </w:tc>
        <w:tc>
          <w:tcPr>
            <w:tcW w:w="1260" w:type="dxa"/>
            <w:tcBorders>
              <w:top w:val="single" w:sz="4" w:space="0" w:color="D2232A"/>
              <w:left w:val="single" w:sz="4" w:space="0" w:color="D2232A"/>
              <w:bottom w:val="single" w:sz="4" w:space="0" w:color="D2232A"/>
              <w:right w:val="single" w:sz="4" w:space="0" w:color="D2232A"/>
            </w:tcBorders>
            <w:vAlign w:val="center"/>
          </w:tcPr>
          <w:p w14:paraId="6A5541EA" w14:textId="0740AC8F" w:rsidR="00F26513" w:rsidRPr="00CD0BDB" w:rsidRDefault="00F26513" w:rsidP="00BF648C">
            <w:pPr>
              <w:pStyle w:val="ECCTabletext"/>
              <w:jc w:val="center"/>
              <w:rPr>
                <w:sz w:val="18"/>
                <w:szCs w:val="18"/>
              </w:rPr>
            </w:pPr>
            <w:r w:rsidRPr="00CD0BDB">
              <w:rPr>
                <w:sz w:val="18"/>
                <w:szCs w:val="18"/>
              </w:rPr>
              <w:t>&lt; 5.</w:t>
            </w:r>
            <w:r w:rsidR="00C56B97" w:rsidRPr="00CD0BDB">
              <w:rPr>
                <w:sz w:val="18"/>
                <w:szCs w:val="18"/>
              </w:rPr>
              <w:t>6</w:t>
            </w:r>
          </w:p>
        </w:tc>
        <w:tc>
          <w:tcPr>
            <w:tcW w:w="1235" w:type="dxa"/>
            <w:tcBorders>
              <w:top w:val="single" w:sz="4" w:space="0" w:color="D2232A"/>
              <w:left w:val="single" w:sz="4" w:space="0" w:color="D2232A"/>
              <w:bottom w:val="single" w:sz="4" w:space="0" w:color="D2232A"/>
              <w:right w:val="single" w:sz="4" w:space="0" w:color="D2232A"/>
            </w:tcBorders>
            <w:vAlign w:val="center"/>
          </w:tcPr>
          <w:p w14:paraId="63CEA43E" w14:textId="77777777" w:rsidR="00F26513" w:rsidRPr="00CD0BDB" w:rsidRDefault="00F26513" w:rsidP="00BF648C">
            <w:pPr>
              <w:pStyle w:val="ECCTabletext"/>
              <w:jc w:val="center"/>
              <w:rPr>
                <w:sz w:val="18"/>
                <w:szCs w:val="18"/>
              </w:rPr>
            </w:pPr>
            <w:r w:rsidRPr="00CD0BDB">
              <w:rPr>
                <w:sz w:val="18"/>
                <w:szCs w:val="18"/>
              </w:rPr>
              <w:t>&lt; 1.4</w:t>
            </w:r>
          </w:p>
        </w:tc>
      </w:tr>
      <w:tr w:rsidR="00F26513" w:rsidRPr="00CD0BDB" w14:paraId="2B1D19B0" w14:textId="77777777" w:rsidTr="00BF648C">
        <w:trPr>
          <w:jc w:val="center"/>
        </w:trPr>
        <w:tc>
          <w:tcPr>
            <w:tcW w:w="1572" w:type="dxa"/>
            <w:tcBorders>
              <w:top w:val="single" w:sz="4" w:space="0" w:color="D2232A"/>
              <w:left w:val="single" w:sz="4" w:space="0" w:color="D2232A"/>
              <w:bottom w:val="single" w:sz="4" w:space="0" w:color="D2232A"/>
              <w:right w:val="single" w:sz="4" w:space="0" w:color="D2232A"/>
            </w:tcBorders>
            <w:vAlign w:val="center"/>
          </w:tcPr>
          <w:p w14:paraId="076E2FD1" w14:textId="77777777" w:rsidR="00F26513" w:rsidRPr="00CD0BDB" w:rsidRDefault="00F26513" w:rsidP="00BF648C">
            <w:pPr>
              <w:pStyle w:val="ECCTabletext"/>
              <w:jc w:val="center"/>
              <w:rPr>
                <w:sz w:val="18"/>
                <w:szCs w:val="18"/>
                <w:lang w:eastAsia="zh-CN"/>
              </w:rPr>
            </w:pPr>
            <w:r w:rsidRPr="00CD0BDB">
              <w:rPr>
                <w:rFonts w:cs="Arial"/>
                <w:sz w:val="18"/>
                <w:szCs w:val="18"/>
              </w:rPr>
              <w:t xml:space="preserve">8×8 </w:t>
            </w:r>
            <w:r w:rsidRPr="00CD0BDB">
              <w:rPr>
                <w:sz w:val="18"/>
                <w:szCs w:val="18"/>
                <w:lang w:eastAsia="zh-CN"/>
              </w:rPr>
              <w:t xml:space="preserve">AAS </w:t>
            </w:r>
          </w:p>
        </w:tc>
        <w:tc>
          <w:tcPr>
            <w:tcW w:w="1573" w:type="dxa"/>
            <w:tcBorders>
              <w:top w:val="single" w:sz="4" w:space="0" w:color="D2232A"/>
              <w:left w:val="single" w:sz="4" w:space="0" w:color="D2232A"/>
              <w:bottom w:val="single" w:sz="4" w:space="0" w:color="D2232A"/>
              <w:right w:val="single" w:sz="4" w:space="0" w:color="D2232A"/>
            </w:tcBorders>
            <w:vAlign w:val="center"/>
          </w:tcPr>
          <w:p w14:paraId="292D27B0" w14:textId="77777777" w:rsidR="00F26513" w:rsidRPr="00CD0BDB" w:rsidRDefault="00F26513" w:rsidP="00BF648C">
            <w:pPr>
              <w:pStyle w:val="ECCTabletext"/>
              <w:jc w:val="center"/>
              <w:rPr>
                <w:sz w:val="18"/>
                <w:szCs w:val="18"/>
                <w:lang w:eastAsia="zh-CN"/>
              </w:rPr>
            </w:pPr>
            <w:proofErr w:type="spellStart"/>
            <w:r w:rsidRPr="00CD0BDB">
              <w:rPr>
                <w:sz w:val="18"/>
                <w:szCs w:val="18"/>
                <w:lang w:eastAsia="zh-CN"/>
              </w:rPr>
              <w:t>Fuchsstadt</w:t>
            </w:r>
            <w:proofErr w:type="spellEnd"/>
          </w:p>
        </w:tc>
        <w:tc>
          <w:tcPr>
            <w:tcW w:w="1620" w:type="dxa"/>
            <w:tcBorders>
              <w:top w:val="single" w:sz="4" w:space="0" w:color="D2232A"/>
              <w:left w:val="single" w:sz="4" w:space="0" w:color="D2232A"/>
              <w:bottom w:val="single" w:sz="4" w:space="0" w:color="D2232A"/>
              <w:right w:val="single" w:sz="4" w:space="0" w:color="D2232A"/>
            </w:tcBorders>
          </w:tcPr>
          <w:p w14:paraId="44585EB5" w14:textId="77777777" w:rsidR="00F26513" w:rsidRPr="00CD0BDB" w:rsidRDefault="00F26513" w:rsidP="00BF648C">
            <w:pPr>
              <w:pStyle w:val="ECCTabletext"/>
              <w:jc w:val="center"/>
              <w:rPr>
                <w:rFonts w:cs="Arial"/>
                <w:sz w:val="18"/>
                <w:szCs w:val="18"/>
                <w:lang w:eastAsia="zh-CN"/>
              </w:rPr>
            </w:pPr>
            <w:r w:rsidRPr="00CD0BDB">
              <w:rPr>
                <w:rFonts w:cs="Arial"/>
                <w:sz w:val="18"/>
                <w:szCs w:val="18"/>
                <w:lang w:eastAsia="zh-CN"/>
              </w:rPr>
              <w:t>51</w:t>
            </w:r>
          </w:p>
        </w:tc>
        <w:tc>
          <w:tcPr>
            <w:tcW w:w="1170" w:type="dxa"/>
            <w:tcBorders>
              <w:top w:val="single" w:sz="4" w:space="0" w:color="D2232A"/>
              <w:left w:val="single" w:sz="4" w:space="0" w:color="D2232A"/>
              <w:bottom w:val="single" w:sz="4" w:space="0" w:color="D2232A"/>
              <w:right w:val="single" w:sz="4" w:space="0" w:color="D2232A"/>
            </w:tcBorders>
          </w:tcPr>
          <w:p w14:paraId="0D362272" w14:textId="77777777" w:rsidR="00F26513" w:rsidRPr="00CD0BDB" w:rsidRDefault="00F26513" w:rsidP="00BF648C">
            <w:pPr>
              <w:pStyle w:val="ECCTabletext"/>
              <w:jc w:val="center"/>
              <w:rPr>
                <w:sz w:val="18"/>
                <w:szCs w:val="18"/>
              </w:rPr>
            </w:pPr>
            <w:r w:rsidRPr="00CD0BDB">
              <w:rPr>
                <w:sz w:val="18"/>
                <w:szCs w:val="18"/>
              </w:rPr>
              <w:t>S.465</w:t>
            </w:r>
          </w:p>
        </w:tc>
        <w:tc>
          <w:tcPr>
            <w:tcW w:w="990" w:type="dxa"/>
            <w:tcBorders>
              <w:top w:val="single" w:sz="4" w:space="0" w:color="D2232A"/>
              <w:left w:val="single" w:sz="4" w:space="0" w:color="D2232A"/>
              <w:bottom w:val="single" w:sz="4" w:space="0" w:color="D2232A"/>
              <w:right w:val="single" w:sz="4" w:space="0" w:color="D2232A"/>
            </w:tcBorders>
          </w:tcPr>
          <w:p w14:paraId="70D416F9" w14:textId="77777777" w:rsidR="00F26513" w:rsidRPr="00CD0BDB" w:rsidRDefault="00F26513" w:rsidP="00BF648C">
            <w:pPr>
              <w:pStyle w:val="ECCTabletext"/>
              <w:jc w:val="center"/>
              <w:rPr>
                <w:sz w:val="18"/>
                <w:szCs w:val="18"/>
              </w:rPr>
            </w:pPr>
            <w:r w:rsidRPr="00CD0BDB">
              <w:rPr>
                <w:sz w:val="18"/>
                <w:szCs w:val="18"/>
              </w:rPr>
              <w:t>75%</w:t>
            </w:r>
          </w:p>
        </w:tc>
        <w:tc>
          <w:tcPr>
            <w:tcW w:w="1260" w:type="dxa"/>
            <w:tcBorders>
              <w:top w:val="single" w:sz="4" w:space="0" w:color="D2232A"/>
              <w:left w:val="single" w:sz="4" w:space="0" w:color="D2232A"/>
              <w:bottom w:val="single" w:sz="4" w:space="0" w:color="D2232A"/>
              <w:right w:val="single" w:sz="4" w:space="0" w:color="D2232A"/>
            </w:tcBorders>
            <w:vAlign w:val="center"/>
          </w:tcPr>
          <w:p w14:paraId="13824B11" w14:textId="77777777" w:rsidR="00F26513" w:rsidRPr="00CD0BDB" w:rsidRDefault="00F26513" w:rsidP="00BF648C">
            <w:pPr>
              <w:pStyle w:val="ECCTabletext"/>
              <w:jc w:val="center"/>
              <w:rPr>
                <w:sz w:val="18"/>
                <w:szCs w:val="18"/>
              </w:rPr>
            </w:pPr>
            <w:r w:rsidRPr="00CD0BDB">
              <w:rPr>
                <w:sz w:val="18"/>
                <w:szCs w:val="18"/>
              </w:rPr>
              <w:t>&lt; 19.6</w:t>
            </w:r>
          </w:p>
        </w:tc>
        <w:tc>
          <w:tcPr>
            <w:tcW w:w="1235" w:type="dxa"/>
            <w:tcBorders>
              <w:top w:val="single" w:sz="4" w:space="0" w:color="D2232A"/>
              <w:left w:val="single" w:sz="4" w:space="0" w:color="D2232A"/>
              <w:bottom w:val="single" w:sz="4" w:space="0" w:color="D2232A"/>
              <w:right w:val="single" w:sz="4" w:space="0" w:color="D2232A"/>
            </w:tcBorders>
            <w:vAlign w:val="center"/>
          </w:tcPr>
          <w:p w14:paraId="0886815A" w14:textId="77777777" w:rsidR="00F26513" w:rsidRPr="00CD0BDB" w:rsidRDefault="00F26513" w:rsidP="00BF648C">
            <w:pPr>
              <w:pStyle w:val="ECCTabletext"/>
              <w:jc w:val="center"/>
              <w:rPr>
                <w:sz w:val="18"/>
                <w:szCs w:val="18"/>
              </w:rPr>
            </w:pPr>
            <w:r w:rsidRPr="00CD0BDB">
              <w:rPr>
                <w:sz w:val="18"/>
                <w:szCs w:val="18"/>
              </w:rPr>
              <w:t>&lt; 2.8</w:t>
            </w:r>
          </w:p>
        </w:tc>
      </w:tr>
      <w:tr w:rsidR="00F26513" w:rsidRPr="00CD0BDB" w14:paraId="61F1757B" w14:textId="77777777" w:rsidTr="00BF648C">
        <w:trPr>
          <w:jc w:val="center"/>
        </w:trPr>
        <w:tc>
          <w:tcPr>
            <w:tcW w:w="1572" w:type="dxa"/>
            <w:tcBorders>
              <w:top w:val="single" w:sz="4" w:space="0" w:color="D2232A"/>
              <w:left w:val="single" w:sz="4" w:space="0" w:color="D2232A"/>
              <w:bottom w:val="single" w:sz="4" w:space="0" w:color="D2232A"/>
              <w:right w:val="single" w:sz="4" w:space="0" w:color="D2232A"/>
            </w:tcBorders>
            <w:vAlign w:val="center"/>
          </w:tcPr>
          <w:p w14:paraId="166F2D10" w14:textId="77777777" w:rsidR="00F26513" w:rsidRPr="00CD0BDB" w:rsidRDefault="00F26513" w:rsidP="00BF648C">
            <w:pPr>
              <w:pStyle w:val="ECCTabletext"/>
              <w:jc w:val="center"/>
              <w:rPr>
                <w:sz w:val="18"/>
                <w:szCs w:val="18"/>
                <w:lang w:eastAsia="zh-CN"/>
              </w:rPr>
            </w:pPr>
            <w:r w:rsidRPr="00CD0BDB">
              <w:rPr>
                <w:rFonts w:cs="Arial"/>
                <w:sz w:val="18"/>
                <w:szCs w:val="18"/>
              </w:rPr>
              <w:t xml:space="preserve">8×8 </w:t>
            </w:r>
            <w:r w:rsidRPr="00CD0BDB">
              <w:rPr>
                <w:sz w:val="18"/>
                <w:szCs w:val="18"/>
                <w:lang w:eastAsia="zh-CN"/>
              </w:rPr>
              <w:t xml:space="preserve">AAS </w:t>
            </w:r>
          </w:p>
        </w:tc>
        <w:tc>
          <w:tcPr>
            <w:tcW w:w="1573" w:type="dxa"/>
            <w:tcBorders>
              <w:top w:val="single" w:sz="4" w:space="0" w:color="D2232A"/>
              <w:left w:val="single" w:sz="4" w:space="0" w:color="D2232A"/>
              <w:bottom w:val="single" w:sz="4" w:space="0" w:color="D2232A"/>
              <w:right w:val="single" w:sz="4" w:space="0" w:color="D2232A"/>
            </w:tcBorders>
            <w:vAlign w:val="center"/>
          </w:tcPr>
          <w:p w14:paraId="42207429" w14:textId="77777777" w:rsidR="00F26513" w:rsidRPr="00CD0BDB" w:rsidRDefault="00F26513" w:rsidP="00BF648C">
            <w:pPr>
              <w:pStyle w:val="ECCTabletext"/>
              <w:jc w:val="center"/>
              <w:rPr>
                <w:sz w:val="18"/>
                <w:szCs w:val="18"/>
                <w:lang w:eastAsia="zh-CN"/>
              </w:rPr>
            </w:pPr>
            <w:proofErr w:type="spellStart"/>
            <w:r w:rsidRPr="00CD0BDB">
              <w:rPr>
                <w:sz w:val="18"/>
                <w:szCs w:val="18"/>
                <w:lang w:eastAsia="zh-CN"/>
              </w:rPr>
              <w:t>Fuchsstadt</w:t>
            </w:r>
            <w:proofErr w:type="spellEnd"/>
          </w:p>
        </w:tc>
        <w:tc>
          <w:tcPr>
            <w:tcW w:w="1620" w:type="dxa"/>
            <w:tcBorders>
              <w:top w:val="single" w:sz="4" w:space="0" w:color="D2232A"/>
              <w:left w:val="single" w:sz="4" w:space="0" w:color="D2232A"/>
              <w:bottom w:val="single" w:sz="4" w:space="0" w:color="D2232A"/>
              <w:right w:val="single" w:sz="4" w:space="0" w:color="D2232A"/>
            </w:tcBorders>
          </w:tcPr>
          <w:p w14:paraId="72152F52" w14:textId="77777777" w:rsidR="00F26513" w:rsidRPr="00CD0BDB" w:rsidRDefault="00F26513" w:rsidP="00BF648C">
            <w:pPr>
              <w:pStyle w:val="ECCTabletext"/>
              <w:jc w:val="center"/>
              <w:rPr>
                <w:sz w:val="18"/>
                <w:szCs w:val="18"/>
              </w:rPr>
            </w:pPr>
            <w:r w:rsidRPr="00CD0BDB">
              <w:rPr>
                <w:rFonts w:cs="Arial"/>
                <w:sz w:val="18"/>
                <w:szCs w:val="18"/>
                <w:lang w:eastAsia="zh-CN"/>
              </w:rPr>
              <w:t>51</w:t>
            </w:r>
          </w:p>
        </w:tc>
        <w:tc>
          <w:tcPr>
            <w:tcW w:w="1170" w:type="dxa"/>
            <w:tcBorders>
              <w:top w:val="single" w:sz="4" w:space="0" w:color="D2232A"/>
              <w:left w:val="single" w:sz="4" w:space="0" w:color="D2232A"/>
              <w:bottom w:val="single" w:sz="4" w:space="0" w:color="D2232A"/>
              <w:right w:val="single" w:sz="4" w:space="0" w:color="D2232A"/>
            </w:tcBorders>
          </w:tcPr>
          <w:p w14:paraId="31C5423E" w14:textId="77777777" w:rsidR="00F26513" w:rsidRPr="00CD0BDB" w:rsidRDefault="00F26513" w:rsidP="00BF648C">
            <w:pPr>
              <w:pStyle w:val="ECCTabletext"/>
              <w:jc w:val="center"/>
              <w:rPr>
                <w:sz w:val="18"/>
                <w:szCs w:val="18"/>
              </w:rPr>
            </w:pPr>
            <w:r w:rsidRPr="00CD0BDB">
              <w:rPr>
                <w:sz w:val="18"/>
                <w:szCs w:val="18"/>
              </w:rPr>
              <w:t>S.465</w:t>
            </w:r>
          </w:p>
        </w:tc>
        <w:tc>
          <w:tcPr>
            <w:tcW w:w="990" w:type="dxa"/>
            <w:tcBorders>
              <w:top w:val="single" w:sz="4" w:space="0" w:color="D2232A"/>
              <w:left w:val="single" w:sz="4" w:space="0" w:color="D2232A"/>
              <w:bottom w:val="single" w:sz="4" w:space="0" w:color="D2232A"/>
              <w:right w:val="single" w:sz="4" w:space="0" w:color="D2232A"/>
            </w:tcBorders>
          </w:tcPr>
          <w:p w14:paraId="778B1C43" w14:textId="77777777" w:rsidR="00F26513" w:rsidRPr="00CD0BDB" w:rsidRDefault="00F26513" w:rsidP="00BF648C">
            <w:pPr>
              <w:pStyle w:val="ECCTabletext"/>
              <w:jc w:val="center"/>
              <w:rPr>
                <w:sz w:val="18"/>
                <w:szCs w:val="18"/>
              </w:rPr>
            </w:pPr>
            <w:r w:rsidRPr="00CD0BDB">
              <w:rPr>
                <w:sz w:val="18"/>
                <w:szCs w:val="18"/>
              </w:rPr>
              <w:t>37.5%</w:t>
            </w:r>
          </w:p>
        </w:tc>
        <w:tc>
          <w:tcPr>
            <w:tcW w:w="1260" w:type="dxa"/>
            <w:tcBorders>
              <w:top w:val="single" w:sz="4" w:space="0" w:color="D2232A"/>
              <w:left w:val="single" w:sz="4" w:space="0" w:color="D2232A"/>
              <w:bottom w:val="single" w:sz="4" w:space="0" w:color="D2232A"/>
              <w:right w:val="single" w:sz="4" w:space="0" w:color="D2232A"/>
            </w:tcBorders>
            <w:vAlign w:val="center"/>
          </w:tcPr>
          <w:p w14:paraId="2EC82B14" w14:textId="78D95AD0" w:rsidR="00F26513" w:rsidRPr="00CD0BDB" w:rsidRDefault="00F26513" w:rsidP="00BF648C">
            <w:pPr>
              <w:pStyle w:val="ECCTabletext"/>
              <w:jc w:val="center"/>
              <w:rPr>
                <w:sz w:val="18"/>
                <w:szCs w:val="18"/>
              </w:rPr>
            </w:pPr>
            <w:r w:rsidRPr="00CD0BDB">
              <w:rPr>
                <w:sz w:val="18"/>
                <w:szCs w:val="18"/>
              </w:rPr>
              <w:t>&lt; 12.</w:t>
            </w:r>
            <w:r w:rsidR="00EF4127" w:rsidRPr="00CD0BDB">
              <w:rPr>
                <w:sz w:val="18"/>
                <w:szCs w:val="18"/>
              </w:rPr>
              <w:t>8</w:t>
            </w:r>
          </w:p>
        </w:tc>
        <w:tc>
          <w:tcPr>
            <w:tcW w:w="1235" w:type="dxa"/>
            <w:tcBorders>
              <w:top w:val="single" w:sz="4" w:space="0" w:color="D2232A"/>
              <w:left w:val="single" w:sz="4" w:space="0" w:color="D2232A"/>
              <w:bottom w:val="single" w:sz="4" w:space="0" w:color="D2232A"/>
              <w:right w:val="single" w:sz="4" w:space="0" w:color="D2232A"/>
            </w:tcBorders>
            <w:vAlign w:val="center"/>
          </w:tcPr>
          <w:p w14:paraId="5029781B" w14:textId="77777777" w:rsidR="00F26513" w:rsidRPr="00CD0BDB" w:rsidRDefault="00F26513" w:rsidP="00BF648C">
            <w:pPr>
              <w:pStyle w:val="ECCTabletext"/>
              <w:jc w:val="center"/>
              <w:rPr>
                <w:sz w:val="18"/>
                <w:szCs w:val="18"/>
              </w:rPr>
            </w:pPr>
            <w:r w:rsidRPr="00CD0BDB">
              <w:rPr>
                <w:sz w:val="18"/>
                <w:szCs w:val="18"/>
              </w:rPr>
              <w:t>&lt; 1.4</w:t>
            </w:r>
          </w:p>
        </w:tc>
      </w:tr>
      <w:tr w:rsidR="00F26513" w:rsidRPr="00CD0BDB" w14:paraId="321701DC" w14:textId="77777777" w:rsidTr="00BF648C">
        <w:trPr>
          <w:jc w:val="center"/>
        </w:trPr>
        <w:tc>
          <w:tcPr>
            <w:tcW w:w="1572" w:type="dxa"/>
            <w:tcBorders>
              <w:top w:val="single" w:sz="4" w:space="0" w:color="D2232A"/>
              <w:left w:val="single" w:sz="4" w:space="0" w:color="D2232A"/>
              <w:bottom w:val="single" w:sz="4" w:space="0" w:color="D2232A"/>
              <w:right w:val="single" w:sz="4" w:space="0" w:color="D2232A"/>
            </w:tcBorders>
            <w:vAlign w:val="center"/>
          </w:tcPr>
          <w:p w14:paraId="0734C914" w14:textId="77777777" w:rsidR="00F26513" w:rsidRPr="00CD0BDB" w:rsidRDefault="00F26513" w:rsidP="00BF648C">
            <w:pPr>
              <w:pStyle w:val="ECCTabletext"/>
              <w:jc w:val="center"/>
              <w:rPr>
                <w:sz w:val="18"/>
                <w:szCs w:val="18"/>
                <w:lang w:eastAsia="zh-CN"/>
              </w:rPr>
            </w:pPr>
            <w:r w:rsidRPr="00CD0BDB">
              <w:rPr>
                <w:rFonts w:cs="Arial"/>
                <w:sz w:val="18"/>
                <w:szCs w:val="18"/>
              </w:rPr>
              <w:t xml:space="preserve">4×4 </w:t>
            </w:r>
            <w:r w:rsidRPr="00CD0BDB">
              <w:rPr>
                <w:sz w:val="18"/>
                <w:szCs w:val="18"/>
                <w:lang w:eastAsia="zh-CN"/>
              </w:rPr>
              <w:t>AAS</w:t>
            </w:r>
          </w:p>
        </w:tc>
        <w:tc>
          <w:tcPr>
            <w:tcW w:w="1573" w:type="dxa"/>
            <w:tcBorders>
              <w:top w:val="single" w:sz="4" w:space="0" w:color="D2232A"/>
              <w:left w:val="single" w:sz="4" w:space="0" w:color="D2232A"/>
              <w:bottom w:val="single" w:sz="4" w:space="0" w:color="D2232A"/>
              <w:right w:val="single" w:sz="4" w:space="0" w:color="D2232A"/>
            </w:tcBorders>
            <w:vAlign w:val="center"/>
          </w:tcPr>
          <w:p w14:paraId="0F12AC21" w14:textId="77777777" w:rsidR="00F26513" w:rsidRPr="00CD0BDB" w:rsidRDefault="00F26513" w:rsidP="00BF648C">
            <w:pPr>
              <w:pStyle w:val="ECCTabletext"/>
              <w:jc w:val="center"/>
              <w:rPr>
                <w:sz w:val="18"/>
                <w:szCs w:val="18"/>
                <w:lang w:eastAsia="zh-CN"/>
              </w:rPr>
            </w:pPr>
            <w:r w:rsidRPr="00CD0BDB">
              <w:rPr>
                <w:sz w:val="18"/>
                <w:szCs w:val="18"/>
                <w:lang w:eastAsia="zh-CN"/>
              </w:rPr>
              <w:t>3m diameter</w:t>
            </w:r>
          </w:p>
        </w:tc>
        <w:tc>
          <w:tcPr>
            <w:tcW w:w="1620" w:type="dxa"/>
            <w:tcBorders>
              <w:top w:val="single" w:sz="4" w:space="0" w:color="D2232A"/>
              <w:left w:val="single" w:sz="4" w:space="0" w:color="D2232A"/>
              <w:bottom w:val="single" w:sz="4" w:space="0" w:color="D2232A"/>
              <w:right w:val="single" w:sz="4" w:space="0" w:color="D2232A"/>
            </w:tcBorders>
          </w:tcPr>
          <w:p w14:paraId="5A6239BD" w14:textId="77777777" w:rsidR="00F26513" w:rsidRPr="00CD0BDB" w:rsidRDefault="00F26513" w:rsidP="00BF648C">
            <w:pPr>
              <w:pStyle w:val="ECCTabletext"/>
              <w:jc w:val="center"/>
              <w:rPr>
                <w:rFonts w:cs="Arial"/>
                <w:sz w:val="18"/>
                <w:szCs w:val="18"/>
                <w:lang w:eastAsia="zh-CN"/>
              </w:rPr>
            </w:pPr>
            <w:r w:rsidRPr="00CD0BDB">
              <w:rPr>
                <w:rFonts w:cs="Arial"/>
                <w:sz w:val="18"/>
                <w:szCs w:val="18"/>
                <w:lang w:eastAsia="zh-CN"/>
              </w:rPr>
              <w:t>51</w:t>
            </w:r>
          </w:p>
        </w:tc>
        <w:tc>
          <w:tcPr>
            <w:tcW w:w="1170" w:type="dxa"/>
            <w:tcBorders>
              <w:top w:val="single" w:sz="4" w:space="0" w:color="D2232A"/>
              <w:left w:val="single" w:sz="4" w:space="0" w:color="D2232A"/>
              <w:bottom w:val="single" w:sz="4" w:space="0" w:color="D2232A"/>
              <w:right w:val="single" w:sz="4" w:space="0" w:color="D2232A"/>
            </w:tcBorders>
          </w:tcPr>
          <w:p w14:paraId="054DFA01" w14:textId="77777777" w:rsidR="00F26513" w:rsidRPr="00CD0BDB" w:rsidRDefault="00F26513" w:rsidP="00BF648C">
            <w:pPr>
              <w:pStyle w:val="ECCTabletext"/>
              <w:jc w:val="center"/>
              <w:rPr>
                <w:rFonts w:cs="Arial"/>
                <w:sz w:val="18"/>
                <w:szCs w:val="18"/>
                <w:lang w:eastAsia="zh-CN"/>
              </w:rPr>
            </w:pPr>
            <w:r w:rsidRPr="00CD0BDB">
              <w:rPr>
                <w:sz w:val="18"/>
                <w:szCs w:val="18"/>
              </w:rPr>
              <w:t>S.465</w:t>
            </w:r>
          </w:p>
        </w:tc>
        <w:tc>
          <w:tcPr>
            <w:tcW w:w="990" w:type="dxa"/>
            <w:tcBorders>
              <w:top w:val="single" w:sz="4" w:space="0" w:color="D2232A"/>
              <w:left w:val="single" w:sz="4" w:space="0" w:color="D2232A"/>
              <w:bottom w:val="single" w:sz="4" w:space="0" w:color="D2232A"/>
              <w:right w:val="single" w:sz="4" w:space="0" w:color="D2232A"/>
            </w:tcBorders>
          </w:tcPr>
          <w:p w14:paraId="1B7CB2E3" w14:textId="77777777" w:rsidR="00F26513" w:rsidRPr="00CD0BDB" w:rsidRDefault="00F26513" w:rsidP="00BF648C">
            <w:pPr>
              <w:pStyle w:val="ECCTabletext"/>
              <w:jc w:val="center"/>
              <w:rPr>
                <w:rFonts w:cs="Arial"/>
                <w:sz w:val="18"/>
                <w:szCs w:val="18"/>
                <w:lang w:eastAsia="zh-CN"/>
              </w:rPr>
            </w:pPr>
            <w:r w:rsidRPr="00CD0BDB">
              <w:rPr>
                <w:sz w:val="18"/>
                <w:szCs w:val="18"/>
              </w:rPr>
              <w:t>75%</w:t>
            </w:r>
          </w:p>
        </w:tc>
        <w:tc>
          <w:tcPr>
            <w:tcW w:w="1260" w:type="dxa"/>
            <w:tcBorders>
              <w:top w:val="single" w:sz="4" w:space="0" w:color="D2232A"/>
              <w:left w:val="single" w:sz="4" w:space="0" w:color="D2232A"/>
              <w:bottom w:val="single" w:sz="4" w:space="0" w:color="D2232A"/>
              <w:right w:val="single" w:sz="4" w:space="0" w:color="D2232A"/>
            </w:tcBorders>
            <w:vAlign w:val="center"/>
          </w:tcPr>
          <w:p w14:paraId="19E75CA0" w14:textId="77777777" w:rsidR="00F26513" w:rsidRPr="00CD0BDB" w:rsidRDefault="00F26513" w:rsidP="00BF648C">
            <w:pPr>
              <w:pStyle w:val="ECCTabletext"/>
              <w:jc w:val="center"/>
              <w:rPr>
                <w:sz w:val="18"/>
                <w:szCs w:val="18"/>
              </w:rPr>
            </w:pPr>
            <w:r w:rsidRPr="00CD0BDB">
              <w:rPr>
                <w:sz w:val="18"/>
                <w:szCs w:val="18"/>
              </w:rPr>
              <w:t>&lt; 15.6</w:t>
            </w:r>
          </w:p>
        </w:tc>
        <w:tc>
          <w:tcPr>
            <w:tcW w:w="1235" w:type="dxa"/>
            <w:tcBorders>
              <w:top w:val="single" w:sz="4" w:space="0" w:color="D2232A"/>
              <w:left w:val="single" w:sz="4" w:space="0" w:color="D2232A"/>
              <w:bottom w:val="single" w:sz="4" w:space="0" w:color="D2232A"/>
              <w:right w:val="single" w:sz="4" w:space="0" w:color="D2232A"/>
            </w:tcBorders>
            <w:vAlign w:val="center"/>
          </w:tcPr>
          <w:p w14:paraId="5BD91567" w14:textId="77777777" w:rsidR="00F26513" w:rsidRPr="00CD0BDB" w:rsidRDefault="00F26513" w:rsidP="00BF648C">
            <w:pPr>
              <w:pStyle w:val="ECCTabletext"/>
              <w:jc w:val="center"/>
              <w:rPr>
                <w:sz w:val="18"/>
                <w:szCs w:val="18"/>
              </w:rPr>
            </w:pPr>
            <w:r w:rsidRPr="00CD0BDB">
              <w:rPr>
                <w:sz w:val="18"/>
                <w:szCs w:val="18"/>
              </w:rPr>
              <w:t>&lt; 3.6</w:t>
            </w:r>
          </w:p>
        </w:tc>
      </w:tr>
      <w:tr w:rsidR="00F26513" w:rsidRPr="00CD0BDB" w14:paraId="223B94B2" w14:textId="77777777" w:rsidTr="00BF648C">
        <w:trPr>
          <w:jc w:val="center"/>
        </w:trPr>
        <w:tc>
          <w:tcPr>
            <w:tcW w:w="1572" w:type="dxa"/>
            <w:tcBorders>
              <w:top w:val="single" w:sz="4" w:space="0" w:color="D2232A"/>
              <w:left w:val="single" w:sz="4" w:space="0" w:color="D2232A"/>
              <w:bottom w:val="single" w:sz="4" w:space="0" w:color="D2232A"/>
              <w:right w:val="single" w:sz="4" w:space="0" w:color="D2232A"/>
            </w:tcBorders>
            <w:vAlign w:val="center"/>
          </w:tcPr>
          <w:p w14:paraId="37AF2EE9" w14:textId="77777777" w:rsidR="00F26513" w:rsidRPr="00CD0BDB" w:rsidRDefault="00F26513" w:rsidP="00BF648C">
            <w:pPr>
              <w:pStyle w:val="ECCTabletext"/>
              <w:jc w:val="center"/>
              <w:rPr>
                <w:rFonts w:cs="Arial"/>
                <w:sz w:val="18"/>
                <w:szCs w:val="18"/>
              </w:rPr>
            </w:pPr>
            <w:r w:rsidRPr="00CD0BDB">
              <w:rPr>
                <w:rFonts w:cs="Arial"/>
                <w:sz w:val="18"/>
                <w:szCs w:val="18"/>
              </w:rPr>
              <w:t xml:space="preserve">4×4 </w:t>
            </w:r>
            <w:r w:rsidRPr="00CD0BDB">
              <w:rPr>
                <w:sz w:val="18"/>
                <w:szCs w:val="18"/>
                <w:lang w:eastAsia="zh-CN"/>
              </w:rPr>
              <w:t>AAS</w:t>
            </w:r>
          </w:p>
        </w:tc>
        <w:tc>
          <w:tcPr>
            <w:tcW w:w="1573" w:type="dxa"/>
            <w:tcBorders>
              <w:top w:val="single" w:sz="4" w:space="0" w:color="D2232A"/>
              <w:left w:val="single" w:sz="4" w:space="0" w:color="D2232A"/>
              <w:bottom w:val="single" w:sz="4" w:space="0" w:color="D2232A"/>
              <w:right w:val="single" w:sz="4" w:space="0" w:color="D2232A"/>
            </w:tcBorders>
            <w:vAlign w:val="center"/>
          </w:tcPr>
          <w:p w14:paraId="56A78041" w14:textId="77777777" w:rsidR="00F26513" w:rsidRPr="00CD0BDB" w:rsidRDefault="00F26513" w:rsidP="00BF648C">
            <w:pPr>
              <w:pStyle w:val="ECCTabletext"/>
              <w:jc w:val="center"/>
              <w:rPr>
                <w:sz w:val="18"/>
                <w:szCs w:val="18"/>
                <w:lang w:eastAsia="zh-CN"/>
              </w:rPr>
            </w:pPr>
            <w:r w:rsidRPr="00CD0BDB">
              <w:rPr>
                <w:sz w:val="18"/>
                <w:szCs w:val="18"/>
                <w:lang w:eastAsia="zh-CN"/>
              </w:rPr>
              <w:t>3m diameter</w:t>
            </w:r>
          </w:p>
        </w:tc>
        <w:tc>
          <w:tcPr>
            <w:tcW w:w="1620" w:type="dxa"/>
            <w:tcBorders>
              <w:top w:val="single" w:sz="4" w:space="0" w:color="D2232A"/>
              <w:left w:val="single" w:sz="4" w:space="0" w:color="D2232A"/>
              <w:bottom w:val="single" w:sz="4" w:space="0" w:color="D2232A"/>
              <w:right w:val="single" w:sz="4" w:space="0" w:color="D2232A"/>
            </w:tcBorders>
          </w:tcPr>
          <w:p w14:paraId="72F00EC2" w14:textId="77777777" w:rsidR="00F26513" w:rsidRPr="00CD0BDB" w:rsidRDefault="00F26513" w:rsidP="00BF648C">
            <w:pPr>
              <w:pStyle w:val="ECCTabletext"/>
              <w:jc w:val="center"/>
              <w:rPr>
                <w:rFonts w:cs="Arial"/>
                <w:sz w:val="18"/>
                <w:szCs w:val="18"/>
                <w:lang w:eastAsia="zh-CN"/>
              </w:rPr>
            </w:pPr>
            <w:r w:rsidRPr="00CD0BDB">
              <w:rPr>
                <w:rFonts w:cs="Arial"/>
                <w:sz w:val="18"/>
                <w:szCs w:val="18"/>
                <w:lang w:eastAsia="zh-CN"/>
              </w:rPr>
              <w:t>51</w:t>
            </w:r>
          </w:p>
        </w:tc>
        <w:tc>
          <w:tcPr>
            <w:tcW w:w="1170" w:type="dxa"/>
            <w:tcBorders>
              <w:top w:val="single" w:sz="4" w:space="0" w:color="D2232A"/>
              <w:left w:val="single" w:sz="4" w:space="0" w:color="D2232A"/>
              <w:bottom w:val="single" w:sz="4" w:space="0" w:color="D2232A"/>
              <w:right w:val="single" w:sz="4" w:space="0" w:color="D2232A"/>
            </w:tcBorders>
          </w:tcPr>
          <w:p w14:paraId="7E731DD0" w14:textId="77777777" w:rsidR="00F26513" w:rsidRPr="00CD0BDB" w:rsidRDefault="00F26513" w:rsidP="00BF648C">
            <w:pPr>
              <w:pStyle w:val="ECCTabletext"/>
              <w:jc w:val="center"/>
              <w:rPr>
                <w:sz w:val="18"/>
                <w:szCs w:val="18"/>
              </w:rPr>
            </w:pPr>
            <w:r w:rsidRPr="00CD0BDB">
              <w:rPr>
                <w:sz w:val="18"/>
                <w:szCs w:val="18"/>
              </w:rPr>
              <w:t>S.465</w:t>
            </w:r>
          </w:p>
        </w:tc>
        <w:tc>
          <w:tcPr>
            <w:tcW w:w="990" w:type="dxa"/>
            <w:tcBorders>
              <w:top w:val="single" w:sz="4" w:space="0" w:color="D2232A"/>
              <w:left w:val="single" w:sz="4" w:space="0" w:color="D2232A"/>
              <w:bottom w:val="single" w:sz="4" w:space="0" w:color="D2232A"/>
              <w:right w:val="single" w:sz="4" w:space="0" w:color="D2232A"/>
            </w:tcBorders>
          </w:tcPr>
          <w:p w14:paraId="214B9FC9" w14:textId="77777777" w:rsidR="00F26513" w:rsidRPr="00CD0BDB" w:rsidRDefault="00F26513" w:rsidP="00BF648C">
            <w:pPr>
              <w:pStyle w:val="ECCTabletext"/>
              <w:jc w:val="center"/>
              <w:rPr>
                <w:sz w:val="18"/>
                <w:szCs w:val="18"/>
              </w:rPr>
            </w:pPr>
            <w:r w:rsidRPr="00CD0BDB">
              <w:rPr>
                <w:sz w:val="18"/>
                <w:szCs w:val="18"/>
              </w:rPr>
              <w:t>37.5%</w:t>
            </w:r>
          </w:p>
        </w:tc>
        <w:tc>
          <w:tcPr>
            <w:tcW w:w="1260" w:type="dxa"/>
            <w:tcBorders>
              <w:top w:val="single" w:sz="4" w:space="0" w:color="D2232A"/>
              <w:left w:val="single" w:sz="4" w:space="0" w:color="D2232A"/>
              <w:bottom w:val="single" w:sz="4" w:space="0" w:color="D2232A"/>
              <w:right w:val="single" w:sz="4" w:space="0" w:color="D2232A"/>
            </w:tcBorders>
            <w:vAlign w:val="center"/>
          </w:tcPr>
          <w:p w14:paraId="6D3DB929" w14:textId="77777777" w:rsidR="00F26513" w:rsidRPr="00CD0BDB" w:rsidRDefault="00F26513" w:rsidP="00BF648C">
            <w:pPr>
              <w:pStyle w:val="ECCTabletext"/>
              <w:jc w:val="center"/>
              <w:rPr>
                <w:sz w:val="18"/>
                <w:szCs w:val="18"/>
              </w:rPr>
            </w:pPr>
            <w:r w:rsidRPr="00CD0BDB">
              <w:rPr>
                <w:sz w:val="18"/>
                <w:szCs w:val="18"/>
              </w:rPr>
              <w:t>&lt; 14.2</w:t>
            </w:r>
          </w:p>
        </w:tc>
        <w:tc>
          <w:tcPr>
            <w:tcW w:w="1235" w:type="dxa"/>
            <w:tcBorders>
              <w:top w:val="single" w:sz="4" w:space="0" w:color="D2232A"/>
              <w:left w:val="single" w:sz="4" w:space="0" w:color="D2232A"/>
              <w:bottom w:val="single" w:sz="4" w:space="0" w:color="D2232A"/>
              <w:right w:val="single" w:sz="4" w:space="0" w:color="D2232A"/>
            </w:tcBorders>
            <w:vAlign w:val="center"/>
          </w:tcPr>
          <w:p w14:paraId="73F53D3F" w14:textId="77777777" w:rsidR="00F26513" w:rsidRPr="00CD0BDB" w:rsidRDefault="00F26513" w:rsidP="00BF648C">
            <w:pPr>
              <w:pStyle w:val="ECCTabletext"/>
              <w:jc w:val="center"/>
              <w:rPr>
                <w:sz w:val="18"/>
                <w:szCs w:val="18"/>
              </w:rPr>
            </w:pPr>
            <w:r w:rsidRPr="00CD0BDB">
              <w:rPr>
                <w:sz w:val="18"/>
                <w:szCs w:val="18"/>
              </w:rPr>
              <w:t>&lt; 2.8</w:t>
            </w:r>
          </w:p>
        </w:tc>
      </w:tr>
      <w:tr w:rsidR="00F26513" w:rsidRPr="00CD0BDB" w14:paraId="0B782072" w14:textId="77777777" w:rsidTr="00BF648C">
        <w:trPr>
          <w:jc w:val="center"/>
        </w:trPr>
        <w:tc>
          <w:tcPr>
            <w:tcW w:w="1572" w:type="dxa"/>
            <w:tcBorders>
              <w:top w:val="single" w:sz="4" w:space="0" w:color="D2232A"/>
              <w:left w:val="single" w:sz="4" w:space="0" w:color="D2232A"/>
              <w:bottom w:val="single" w:sz="4" w:space="0" w:color="D2232A"/>
              <w:right w:val="single" w:sz="4" w:space="0" w:color="D2232A"/>
            </w:tcBorders>
            <w:vAlign w:val="center"/>
          </w:tcPr>
          <w:p w14:paraId="62C43F69" w14:textId="77777777" w:rsidR="00F26513" w:rsidRPr="00CD0BDB" w:rsidRDefault="00F26513" w:rsidP="00BF648C">
            <w:pPr>
              <w:pStyle w:val="ECCTabletext"/>
              <w:jc w:val="center"/>
              <w:rPr>
                <w:rFonts w:cs="Arial"/>
                <w:sz w:val="18"/>
                <w:szCs w:val="18"/>
              </w:rPr>
            </w:pPr>
            <w:r w:rsidRPr="00CD0BDB">
              <w:rPr>
                <w:rFonts w:cs="Arial"/>
                <w:sz w:val="18"/>
                <w:szCs w:val="18"/>
              </w:rPr>
              <w:t xml:space="preserve">4×4 </w:t>
            </w:r>
            <w:r w:rsidRPr="00CD0BDB">
              <w:rPr>
                <w:sz w:val="18"/>
                <w:szCs w:val="18"/>
                <w:lang w:eastAsia="zh-CN"/>
              </w:rPr>
              <w:t>AAS</w:t>
            </w:r>
          </w:p>
        </w:tc>
        <w:tc>
          <w:tcPr>
            <w:tcW w:w="1573" w:type="dxa"/>
            <w:tcBorders>
              <w:top w:val="single" w:sz="4" w:space="0" w:color="D2232A"/>
              <w:left w:val="single" w:sz="4" w:space="0" w:color="D2232A"/>
              <w:bottom w:val="single" w:sz="4" w:space="0" w:color="D2232A"/>
              <w:right w:val="single" w:sz="4" w:space="0" w:color="D2232A"/>
            </w:tcBorders>
            <w:vAlign w:val="center"/>
          </w:tcPr>
          <w:p w14:paraId="1DC19BAE" w14:textId="77777777" w:rsidR="00F26513" w:rsidRPr="00CD0BDB" w:rsidRDefault="00F26513" w:rsidP="00BF648C">
            <w:pPr>
              <w:pStyle w:val="ECCTabletext"/>
              <w:jc w:val="center"/>
              <w:rPr>
                <w:sz w:val="18"/>
                <w:szCs w:val="18"/>
                <w:lang w:eastAsia="zh-CN"/>
              </w:rPr>
            </w:pPr>
            <w:r w:rsidRPr="00CD0BDB">
              <w:rPr>
                <w:sz w:val="18"/>
                <w:szCs w:val="18"/>
                <w:lang w:eastAsia="zh-CN"/>
              </w:rPr>
              <w:t>DLR</w:t>
            </w:r>
          </w:p>
        </w:tc>
        <w:tc>
          <w:tcPr>
            <w:tcW w:w="1620" w:type="dxa"/>
            <w:tcBorders>
              <w:top w:val="single" w:sz="4" w:space="0" w:color="D2232A"/>
              <w:left w:val="single" w:sz="4" w:space="0" w:color="D2232A"/>
              <w:bottom w:val="single" w:sz="4" w:space="0" w:color="D2232A"/>
              <w:right w:val="single" w:sz="4" w:space="0" w:color="D2232A"/>
            </w:tcBorders>
          </w:tcPr>
          <w:p w14:paraId="277E1158" w14:textId="77777777" w:rsidR="00F26513" w:rsidRPr="00CD0BDB" w:rsidRDefault="00F26513" w:rsidP="00BF648C">
            <w:pPr>
              <w:pStyle w:val="ECCTabletext"/>
              <w:jc w:val="center"/>
              <w:rPr>
                <w:rFonts w:cs="Arial"/>
                <w:sz w:val="18"/>
                <w:szCs w:val="18"/>
                <w:lang w:eastAsia="zh-CN"/>
              </w:rPr>
            </w:pPr>
            <w:r w:rsidRPr="00CD0BDB">
              <w:rPr>
                <w:rFonts w:cs="Arial"/>
                <w:sz w:val="18"/>
                <w:szCs w:val="18"/>
                <w:lang w:eastAsia="zh-CN"/>
              </w:rPr>
              <w:t>51</w:t>
            </w:r>
          </w:p>
        </w:tc>
        <w:tc>
          <w:tcPr>
            <w:tcW w:w="1170" w:type="dxa"/>
            <w:tcBorders>
              <w:top w:val="single" w:sz="4" w:space="0" w:color="D2232A"/>
              <w:left w:val="single" w:sz="4" w:space="0" w:color="D2232A"/>
              <w:bottom w:val="single" w:sz="4" w:space="0" w:color="D2232A"/>
              <w:right w:val="single" w:sz="4" w:space="0" w:color="D2232A"/>
            </w:tcBorders>
          </w:tcPr>
          <w:p w14:paraId="2A6C1A1D" w14:textId="77777777" w:rsidR="00F26513" w:rsidRPr="00CD0BDB" w:rsidRDefault="00F26513" w:rsidP="00BF648C">
            <w:pPr>
              <w:pStyle w:val="ECCTabletext"/>
              <w:jc w:val="center"/>
              <w:rPr>
                <w:sz w:val="18"/>
                <w:szCs w:val="18"/>
              </w:rPr>
            </w:pPr>
            <w:r w:rsidRPr="00CD0BDB">
              <w:rPr>
                <w:sz w:val="18"/>
                <w:szCs w:val="18"/>
              </w:rPr>
              <w:t>S.465</w:t>
            </w:r>
          </w:p>
        </w:tc>
        <w:tc>
          <w:tcPr>
            <w:tcW w:w="990" w:type="dxa"/>
            <w:tcBorders>
              <w:top w:val="single" w:sz="4" w:space="0" w:color="D2232A"/>
              <w:left w:val="single" w:sz="4" w:space="0" w:color="D2232A"/>
              <w:bottom w:val="single" w:sz="4" w:space="0" w:color="D2232A"/>
              <w:right w:val="single" w:sz="4" w:space="0" w:color="D2232A"/>
            </w:tcBorders>
          </w:tcPr>
          <w:p w14:paraId="10328668" w14:textId="77777777" w:rsidR="00F26513" w:rsidRPr="00CD0BDB" w:rsidRDefault="00F26513" w:rsidP="00BF648C">
            <w:pPr>
              <w:pStyle w:val="ECCTabletext"/>
              <w:jc w:val="center"/>
              <w:rPr>
                <w:sz w:val="18"/>
                <w:szCs w:val="18"/>
              </w:rPr>
            </w:pPr>
            <w:r w:rsidRPr="00CD0BDB">
              <w:rPr>
                <w:sz w:val="18"/>
                <w:szCs w:val="18"/>
              </w:rPr>
              <w:t>75%</w:t>
            </w:r>
          </w:p>
        </w:tc>
        <w:tc>
          <w:tcPr>
            <w:tcW w:w="1260" w:type="dxa"/>
            <w:tcBorders>
              <w:top w:val="single" w:sz="4" w:space="0" w:color="D2232A"/>
              <w:left w:val="single" w:sz="4" w:space="0" w:color="D2232A"/>
              <w:bottom w:val="single" w:sz="4" w:space="0" w:color="D2232A"/>
              <w:right w:val="single" w:sz="4" w:space="0" w:color="D2232A"/>
            </w:tcBorders>
            <w:vAlign w:val="center"/>
          </w:tcPr>
          <w:p w14:paraId="7D5AFC46" w14:textId="77777777" w:rsidR="00F26513" w:rsidRPr="00CD0BDB" w:rsidRDefault="00F26513" w:rsidP="00BF648C">
            <w:pPr>
              <w:pStyle w:val="ECCTabletext"/>
              <w:jc w:val="center"/>
              <w:rPr>
                <w:sz w:val="18"/>
                <w:szCs w:val="18"/>
              </w:rPr>
            </w:pPr>
            <w:r w:rsidRPr="00CD0BDB">
              <w:rPr>
                <w:sz w:val="18"/>
                <w:szCs w:val="18"/>
              </w:rPr>
              <w:t>&lt; 15.8</w:t>
            </w:r>
          </w:p>
        </w:tc>
        <w:tc>
          <w:tcPr>
            <w:tcW w:w="1235" w:type="dxa"/>
            <w:tcBorders>
              <w:top w:val="single" w:sz="4" w:space="0" w:color="D2232A"/>
              <w:left w:val="single" w:sz="4" w:space="0" w:color="D2232A"/>
              <w:bottom w:val="single" w:sz="4" w:space="0" w:color="D2232A"/>
              <w:right w:val="single" w:sz="4" w:space="0" w:color="D2232A"/>
            </w:tcBorders>
            <w:vAlign w:val="center"/>
          </w:tcPr>
          <w:p w14:paraId="268D07FC" w14:textId="77777777" w:rsidR="00F26513" w:rsidRPr="00CD0BDB" w:rsidRDefault="00F26513" w:rsidP="00BF648C">
            <w:pPr>
              <w:pStyle w:val="ECCTabletext"/>
              <w:jc w:val="center"/>
              <w:rPr>
                <w:sz w:val="18"/>
                <w:szCs w:val="18"/>
              </w:rPr>
            </w:pPr>
            <w:r w:rsidRPr="00CD0BDB">
              <w:rPr>
                <w:sz w:val="18"/>
                <w:szCs w:val="18"/>
              </w:rPr>
              <w:t>&lt; 4.6</w:t>
            </w:r>
          </w:p>
        </w:tc>
      </w:tr>
      <w:tr w:rsidR="00F26513" w:rsidRPr="00CD0BDB" w14:paraId="08318B10" w14:textId="77777777" w:rsidTr="00BF648C">
        <w:trPr>
          <w:jc w:val="center"/>
        </w:trPr>
        <w:tc>
          <w:tcPr>
            <w:tcW w:w="1572" w:type="dxa"/>
            <w:tcBorders>
              <w:top w:val="single" w:sz="4" w:space="0" w:color="D2232A"/>
              <w:left w:val="single" w:sz="4" w:space="0" w:color="D2232A"/>
              <w:bottom w:val="single" w:sz="4" w:space="0" w:color="D2232A"/>
              <w:right w:val="single" w:sz="4" w:space="0" w:color="D2232A"/>
            </w:tcBorders>
            <w:vAlign w:val="center"/>
          </w:tcPr>
          <w:p w14:paraId="1A817D59" w14:textId="77777777" w:rsidR="00F26513" w:rsidRPr="00CD0BDB" w:rsidRDefault="00F26513" w:rsidP="00BF648C">
            <w:pPr>
              <w:pStyle w:val="ECCTabletext"/>
              <w:jc w:val="center"/>
              <w:rPr>
                <w:rFonts w:cs="Arial"/>
                <w:sz w:val="18"/>
                <w:szCs w:val="18"/>
              </w:rPr>
            </w:pPr>
            <w:r w:rsidRPr="00CD0BDB">
              <w:rPr>
                <w:rFonts w:cs="Arial"/>
                <w:sz w:val="18"/>
                <w:szCs w:val="18"/>
              </w:rPr>
              <w:t xml:space="preserve">4×4 </w:t>
            </w:r>
            <w:r w:rsidRPr="00CD0BDB">
              <w:rPr>
                <w:sz w:val="18"/>
                <w:szCs w:val="18"/>
                <w:lang w:eastAsia="zh-CN"/>
              </w:rPr>
              <w:t>AAS</w:t>
            </w:r>
          </w:p>
        </w:tc>
        <w:tc>
          <w:tcPr>
            <w:tcW w:w="1573" w:type="dxa"/>
            <w:tcBorders>
              <w:top w:val="single" w:sz="4" w:space="0" w:color="D2232A"/>
              <w:left w:val="single" w:sz="4" w:space="0" w:color="D2232A"/>
              <w:bottom w:val="single" w:sz="4" w:space="0" w:color="D2232A"/>
              <w:right w:val="single" w:sz="4" w:space="0" w:color="D2232A"/>
            </w:tcBorders>
            <w:vAlign w:val="center"/>
          </w:tcPr>
          <w:p w14:paraId="74B28131" w14:textId="77777777" w:rsidR="00F26513" w:rsidRPr="00CD0BDB" w:rsidRDefault="00F26513" w:rsidP="00BF648C">
            <w:pPr>
              <w:pStyle w:val="ECCTabletext"/>
              <w:jc w:val="center"/>
              <w:rPr>
                <w:sz w:val="18"/>
                <w:szCs w:val="18"/>
                <w:lang w:eastAsia="zh-CN"/>
              </w:rPr>
            </w:pPr>
            <w:r w:rsidRPr="00CD0BDB">
              <w:rPr>
                <w:sz w:val="18"/>
                <w:szCs w:val="18"/>
                <w:lang w:eastAsia="zh-CN"/>
              </w:rPr>
              <w:t>DLR</w:t>
            </w:r>
          </w:p>
        </w:tc>
        <w:tc>
          <w:tcPr>
            <w:tcW w:w="1620" w:type="dxa"/>
            <w:tcBorders>
              <w:top w:val="single" w:sz="4" w:space="0" w:color="D2232A"/>
              <w:left w:val="single" w:sz="4" w:space="0" w:color="D2232A"/>
              <w:bottom w:val="single" w:sz="4" w:space="0" w:color="D2232A"/>
              <w:right w:val="single" w:sz="4" w:space="0" w:color="D2232A"/>
            </w:tcBorders>
          </w:tcPr>
          <w:p w14:paraId="7F132809" w14:textId="77777777" w:rsidR="00F26513" w:rsidRPr="00CD0BDB" w:rsidRDefault="00F26513" w:rsidP="00BF648C">
            <w:pPr>
              <w:pStyle w:val="ECCTabletext"/>
              <w:jc w:val="center"/>
              <w:rPr>
                <w:rFonts w:cs="Arial"/>
                <w:sz w:val="18"/>
                <w:szCs w:val="18"/>
                <w:lang w:eastAsia="zh-CN"/>
              </w:rPr>
            </w:pPr>
            <w:r w:rsidRPr="00CD0BDB">
              <w:rPr>
                <w:rFonts w:cs="Arial"/>
                <w:sz w:val="18"/>
                <w:szCs w:val="18"/>
                <w:lang w:eastAsia="zh-CN"/>
              </w:rPr>
              <w:t>51</w:t>
            </w:r>
          </w:p>
        </w:tc>
        <w:tc>
          <w:tcPr>
            <w:tcW w:w="1170" w:type="dxa"/>
            <w:tcBorders>
              <w:top w:val="single" w:sz="4" w:space="0" w:color="D2232A"/>
              <w:left w:val="single" w:sz="4" w:space="0" w:color="D2232A"/>
              <w:bottom w:val="single" w:sz="4" w:space="0" w:color="D2232A"/>
              <w:right w:val="single" w:sz="4" w:space="0" w:color="D2232A"/>
            </w:tcBorders>
          </w:tcPr>
          <w:p w14:paraId="1CF3EF90" w14:textId="77777777" w:rsidR="00F26513" w:rsidRPr="00CD0BDB" w:rsidRDefault="00F26513" w:rsidP="00BF648C">
            <w:pPr>
              <w:pStyle w:val="ECCTabletext"/>
              <w:jc w:val="center"/>
              <w:rPr>
                <w:sz w:val="18"/>
                <w:szCs w:val="18"/>
              </w:rPr>
            </w:pPr>
            <w:r w:rsidRPr="00CD0BDB">
              <w:rPr>
                <w:sz w:val="18"/>
                <w:szCs w:val="18"/>
              </w:rPr>
              <w:t>S.465</w:t>
            </w:r>
          </w:p>
        </w:tc>
        <w:tc>
          <w:tcPr>
            <w:tcW w:w="990" w:type="dxa"/>
            <w:tcBorders>
              <w:top w:val="single" w:sz="4" w:space="0" w:color="D2232A"/>
              <w:left w:val="single" w:sz="4" w:space="0" w:color="D2232A"/>
              <w:bottom w:val="single" w:sz="4" w:space="0" w:color="D2232A"/>
              <w:right w:val="single" w:sz="4" w:space="0" w:color="D2232A"/>
            </w:tcBorders>
          </w:tcPr>
          <w:p w14:paraId="553A1864" w14:textId="77777777" w:rsidR="00F26513" w:rsidRPr="00CD0BDB" w:rsidRDefault="00F26513" w:rsidP="00BF648C">
            <w:pPr>
              <w:pStyle w:val="ECCTabletext"/>
              <w:jc w:val="center"/>
              <w:rPr>
                <w:sz w:val="18"/>
                <w:szCs w:val="18"/>
              </w:rPr>
            </w:pPr>
            <w:r w:rsidRPr="00CD0BDB">
              <w:rPr>
                <w:sz w:val="18"/>
                <w:szCs w:val="18"/>
              </w:rPr>
              <w:t>37.5%</w:t>
            </w:r>
          </w:p>
        </w:tc>
        <w:tc>
          <w:tcPr>
            <w:tcW w:w="1260" w:type="dxa"/>
            <w:tcBorders>
              <w:top w:val="single" w:sz="4" w:space="0" w:color="D2232A"/>
              <w:left w:val="single" w:sz="4" w:space="0" w:color="D2232A"/>
              <w:bottom w:val="single" w:sz="4" w:space="0" w:color="D2232A"/>
              <w:right w:val="single" w:sz="4" w:space="0" w:color="D2232A"/>
            </w:tcBorders>
            <w:vAlign w:val="center"/>
          </w:tcPr>
          <w:p w14:paraId="30C68D32" w14:textId="77777777" w:rsidR="00F26513" w:rsidRPr="00CD0BDB" w:rsidRDefault="00F26513" w:rsidP="00BF648C">
            <w:pPr>
              <w:pStyle w:val="ECCTabletext"/>
              <w:jc w:val="center"/>
              <w:rPr>
                <w:sz w:val="18"/>
                <w:szCs w:val="18"/>
              </w:rPr>
            </w:pPr>
            <w:r w:rsidRPr="00CD0BDB">
              <w:rPr>
                <w:sz w:val="18"/>
                <w:szCs w:val="18"/>
              </w:rPr>
              <w:t>&lt; 14.6</w:t>
            </w:r>
          </w:p>
        </w:tc>
        <w:tc>
          <w:tcPr>
            <w:tcW w:w="1235" w:type="dxa"/>
            <w:tcBorders>
              <w:top w:val="single" w:sz="4" w:space="0" w:color="D2232A"/>
              <w:left w:val="single" w:sz="4" w:space="0" w:color="D2232A"/>
              <w:bottom w:val="single" w:sz="4" w:space="0" w:color="D2232A"/>
              <w:right w:val="single" w:sz="4" w:space="0" w:color="D2232A"/>
            </w:tcBorders>
            <w:vAlign w:val="center"/>
          </w:tcPr>
          <w:p w14:paraId="4C237AF9" w14:textId="77777777" w:rsidR="00F26513" w:rsidRPr="00CD0BDB" w:rsidRDefault="00F26513" w:rsidP="00BF648C">
            <w:pPr>
              <w:pStyle w:val="ECCTabletext"/>
              <w:jc w:val="center"/>
              <w:rPr>
                <w:sz w:val="18"/>
                <w:szCs w:val="18"/>
              </w:rPr>
            </w:pPr>
            <w:r w:rsidRPr="00CD0BDB">
              <w:rPr>
                <w:sz w:val="18"/>
                <w:szCs w:val="18"/>
              </w:rPr>
              <w:t>&lt; 3.8</w:t>
            </w:r>
          </w:p>
        </w:tc>
      </w:tr>
      <w:tr w:rsidR="00F26513" w:rsidRPr="00CD0BDB" w14:paraId="10BF6C36" w14:textId="77777777" w:rsidTr="00BF648C">
        <w:trPr>
          <w:jc w:val="center"/>
        </w:trPr>
        <w:tc>
          <w:tcPr>
            <w:tcW w:w="1572" w:type="dxa"/>
            <w:tcBorders>
              <w:top w:val="single" w:sz="4" w:space="0" w:color="D2232A"/>
              <w:left w:val="single" w:sz="4" w:space="0" w:color="D2232A"/>
              <w:bottom w:val="single" w:sz="4" w:space="0" w:color="D2232A"/>
              <w:right w:val="single" w:sz="4" w:space="0" w:color="D2232A"/>
            </w:tcBorders>
            <w:vAlign w:val="center"/>
          </w:tcPr>
          <w:p w14:paraId="6FB087CD" w14:textId="77777777" w:rsidR="00F26513" w:rsidRPr="00CD0BDB" w:rsidRDefault="00F26513" w:rsidP="00BF648C">
            <w:pPr>
              <w:pStyle w:val="ECCTabletext"/>
              <w:jc w:val="center"/>
              <w:rPr>
                <w:rFonts w:cs="Arial"/>
                <w:sz w:val="18"/>
                <w:szCs w:val="18"/>
              </w:rPr>
            </w:pPr>
            <w:r w:rsidRPr="00CD0BDB">
              <w:rPr>
                <w:rFonts w:cs="Arial"/>
                <w:sz w:val="18"/>
                <w:szCs w:val="18"/>
              </w:rPr>
              <w:t xml:space="preserve">4×4 </w:t>
            </w:r>
            <w:r w:rsidRPr="00CD0BDB">
              <w:rPr>
                <w:sz w:val="18"/>
                <w:szCs w:val="18"/>
                <w:lang w:eastAsia="zh-CN"/>
              </w:rPr>
              <w:t>AAS</w:t>
            </w:r>
          </w:p>
        </w:tc>
        <w:tc>
          <w:tcPr>
            <w:tcW w:w="1573" w:type="dxa"/>
            <w:tcBorders>
              <w:top w:val="single" w:sz="4" w:space="0" w:color="D2232A"/>
              <w:left w:val="single" w:sz="4" w:space="0" w:color="D2232A"/>
              <w:bottom w:val="single" w:sz="4" w:space="0" w:color="D2232A"/>
              <w:right w:val="single" w:sz="4" w:space="0" w:color="D2232A"/>
            </w:tcBorders>
            <w:vAlign w:val="center"/>
          </w:tcPr>
          <w:p w14:paraId="6256BD01" w14:textId="77777777" w:rsidR="00F26513" w:rsidRPr="00CD0BDB" w:rsidRDefault="00F26513" w:rsidP="00BF648C">
            <w:pPr>
              <w:pStyle w:val="ECCTabletext"/>
              <w:jc w:val="center"/>
              <w:rPr>
                <w:sz w:val="18"/>
                <w:szCs w:val="18"/>
                <w:lang w:eastAsia="zh-CN"/>
              </w:rPr>
            </w:pPr>
            <w:proofErr w:type="spellStart"/>
            <w:r w:rsidRPr="00CD0BDB">
              <w:rPr>
                <w:sz w:val="18"/>
                <w:szCs w:val="18"/>
                <w:lang w:eastAsia="zh-CN"/>
              </w:rPr>
              <w:t>Fuchsstadt</w:t>
            </w:r>
            <w:proofErr w:type="spellEnd"/>
          </w:p>
        </w:tc>
        <w:tc>
          <w:tcPr>
            <w:tcW w:w="1620" w:type="dxa"/>
            <w:tcBorders>
              <w:top w:val="single" w:sz="4" w:space="0" w:color="D2232A"/>
              <w:left w:val="single" w:sz="4" w:space="0" w:color="D2232A"/>
              <w:bottom w:val="single" w:sz="4" w:space="0" w:color="D2232A"/>
              <w:right w:val="single" w:sz="4" w:space="0" w:color="D2232A"/>
            </w:tcBorders>
          </w:tcPr>
          <w:p w14:paraId="349DC12E" w14:textId="77777777" w:rsidR="00F26513" w:rsidRPr="00CD0BDB" w:rsidRDefault="00F26513" w:rsidP="00BF648C">
            <w:pPr>
              <w:pStyle w:val="ECCTabletext"/>
              <w:jc w:val="center"/>
              <w:rPr>
                <w:rFonts w:cs="Arial"/>
                <w:sz w:val="18"/>
                <w:szCs w:val="18"/>
                <w:lang w:eastAsia="zh-CN"/>
              </w:rPr>
            </w:pPr>
            <w:r w:rsidRPr="00CD0BDB">
              <w:rPr>
                <w:rFonts w:cs="Arial"/>
                <w:sz w:val="18"/>
                <w:szCs w:val="18"/>
                <w:lang w:eastAsia="zh-CN"/>
              </w:rPr>
              <w:t>51</w:t>
            </w:r>
          </w:p>
        </w:tc>
        <w:tc>
          <w:tcPr>
            <w:tcW w:w="1170" w:type="dxa"/>
            <w:tcBorders>
              <w:top w:val="single" w:sz="4" w:space="0" w:color="D2232A"/>
              <w:left w:val="single" w:sz="4" w:space="0" w:color="D2232A"/>
              <w:bottom w:val="single" w:sz="4" w:space="0" w:color="D2232A"/>
              <w:right w:val="single" w:sz="4" w:space="0" w:color="D2232A"/>
            </w:tcBorders>
          </w:tcPr>
          <w:p w14:paraId="2308D82E" w14:textId="77777777" w:rsidR="00F26513" w:rsidRPr="00CD0BDB" w:rsidRDefault="00F26513" w:rsidP="00BF648C">
            <w:pPr>
              <w:pStyle w:val="ECCTabletext"/>
              <w:jc w:val="center"/>
              <w:rPr>
                <w:sz w:val="18"/>
                <w:szCs w:val="18"/>
              </w:rPr>
            </w:pPr>
            <w:r w:rsidRPr="00CD0BDB">
              <w:rPr>
                <w:sz w:val="18"/>
                <w:szCs w:val="18"/>
              </w:rPr>
              <w:t>S.465</w:t>
            </w:r>
          </w:p>
        </w:tc>
        <w:tc>
          <w:tcPr>
            <w:tcW w:w="990" w:type="dxa"/>
            <w:tcBorders>
              <w:top w:val="single" w:sz="4" w:space="0" w:color="D2232A"/>
              <w:left w:val="single" w:sz="4" w:space="0" w:color="D2232A"/>
              <w:bottom w:val="single" w:sz="4" w:space="0" w:color="D2232A"/>
              <w:right w:val="single" w:sz="4" w:space="0" w:color="D2232A"/>
            </w:tcBorders>
          </w:tcPr>
          <w:p w14:paraId="255A27B7" w14:textId="77777777" w:rsidR="00F26513" w:rsidRPr="00CD0BDB" w:rsidRDefault="00F26513" w:rsidP="00BF648C">
            <w:pPr>
              <w:pStyle w:val="ECCTabletext"/>
              <w:jc w:val="center"/>
              <w:rPr>
                <w:sz w:val="18"/>
                <w:szCs w:val="18"/>
              </w:rPr>
            </w:pPr>
            <w:r w:rsidRPr="00CD0BDB">
              <w:rPr>
                <w:sz w:val="18"/>
                <w:szCs w:val="18"/>
              </w:rPr>
              <w:t>75%</w:t>
            </w:r>
          </w:p>
        </w:tc>
        <w:tc>
          <w:tcPr>
            <w:tcW w:w="1260" w:type="dxa"/>
            <w:tcBorders>
              <w:top w:val="single" w:sz="4" w:space="0" w:color="D2232A"/>
              <w:left w:val="single" w:sz="4" w:space="0" w:color="D2232A"/>
              <w:bottom w:val="single" w:sz="4" w:space="0" w:color="D2232A"/>
              <w:right w:val="single" w:sz="4" w:space="0" w:color="D2232A"/>
            </w:tcBorders>
            <w:vAlign w:val="center"/>
          </w:tcPr>
          <w:p w14:paraId="0EB26A81" w14:textId="77777777" w:rsidR="00F26513" w:rsidRPr="00CD0BDB" w:rsidRDefault="00F26513" w:rsidP="00BF648C">
            <w:pPr>
              <w:pStyle w:val="ECCTabletext"/>
              <w:jc w:val="center"/>
              <w:rPr>
                <w:sz w:val="18"/>
                <w:szCs w:val="18"/>
              </w:rPr>
            </w:pPr>
            <w:r w:rsidRPr="00CD0BDB">
              <w:rPr>
                <w:sz w:val="18"/>
                <w:szCs w:val="18"/>
              </w:rPr>
              <w:t>&lt; 23</w:t>
            </w:r>
          </w:p>
        </w:tc>
        <w:tc>
          <w:tcPr>
            <w:tcW w:w="1235" w:type="dxa"/>
            <w:tcBorders>
              <w:top w:val="single" w:sz="4" w:space="0" w:color="D2232A"/>
              <w:left w:val="single" w:sz="4" w:space="0" w:color="D2232A"/>
              <w:bottom w:val="single" w:sz="4" w:space="0" w:color="D2232A"/>
              <w:right w:val="single" w:sz="4" w:space="0" w:color="D2232A"/>
            </w:tcBorders>
            <w:vAlign w:val="center"/>
          </w:tcPr>
          <w:p w14:paraId="6DAC943A" w14:textId="77777777" w:rsidR="00F26513" w:rsidRPr="00CD0BDB" w:rsidRDefault="00F26513" w:rsidP="00BF648C">
            <w:pPr>
              <w:pStyle w:val="ECCTabletext"/>
              <w:jc w:val="center"/>
              <w:rPr>
                <w:sz w:val="18"/>
                <w:szCs w:val="18"/>
              </w:rPr>
            </w:pPr>
            <w:r w:rsidRPr="00CD0BDB">
              <w:rPr>
                <w:sz w:val="18"/>
                <w:szCs w:val="18"/>
              </w:rPr>
              <w:t>&lt; 4.6</w:t>
            </w:r>
          </w:p>
        </w:tc>
      </w:tr>
      <w:tr w:rsidR="00F26513" w:rsidRPr="00CD0BDB" w14:paraId="52F351D5" w14:textId="77777777" w:rsidTr="00BF648C">
        <w:trPr>
          <w:jc w:val="center"/>
        </w:trPr>
        <w:tc>
          <w:tcPr>
            <w:tcW w:w="1572" w:type="dxa"/>
            <w:tcBorders>
              <w:top w:val="single" w:sz="4" w:space="0" w:color="D2232A"/>
              <w:left w:val="single" w:sz="4" w:space="0" w:color="D2232A"/>
              <w:bottom w:val="single" w:sz="4" w:space="0" w:color="D2232A"/>
              <w:right w:val="single" w:sz="4" w:space="0" w:color="D2232A"/>
            </w:tcBorders>
            <w:vAlign w:val="center"/>
          </w:tcPr>
          <w:p w14:paraId="1AA6FFE7" w14:textId="77777777" w:rsidR="00F26513" w:rsidRPr="00CD0BDB" w:rsidRDefault="00F26513" w:rsidP="00BF648C">
            <w:pPr>
              <w:pStyle w:val="ECCTabletext"/>
              <w:jc w:val="center"/>
              <w:rPr>
                <w:rFonts w:cs="Arial"/>
                <w:sz w:val="18"/>
                <w:szCs w:val="18"/>
              </w:rPr>
            </w:pPr>
            <w:r w:rsidRPr="00CD0BDB">
              <w:rPr>
                <w:rFonts w:cs="Arial"/>
                <w:sz w:val="18"/>
                <w:szCs w:val="18"/>
              </w:rPr>
              <w:t xml:space="preserve">4×4 </w:t>
            </w:r>
            <w:r w:rsidRPr="00CD0BDB">
              <w:rPr>
                <w:sz w:val="18"/>
                <w:szCs w:val="18"/>
                <w:lang w:eastAsia="zh-CN"/>
              </w:rPr>
              <w:t>AAS</w:t>
            </w:r>
          </w:p>
        </w:tc>
        <w:tc>
          <w:tcPr>
            <w:tcW w:w="1573" w:type="dxa"/>
            <w:tcBorders>
              <w:top w:val="single" w:sz="4" w:space="0" w:color="D2232A"/>
              <w:left w:val="single" w:sz="4" w:space="0" w:color="D2232A"/>
              <w:bottom w:val="single" w:sz="4" w:space="0" w:color="D2232A"/>
              <w:right w:val="single" w:sz="4" w:space="0" w:color="D2232A"/>
            </w:tcBorders>
            <w:vAlign w:val="center"/>
          </w:tcPr>
          <w:p w14:paraId="13B401CF" w14:textId="77777777" w:rsidR="00F26513" w:rsidRPr="00CD0BDB" w:rsidRDefault="00F26513" w:rsidP="00BF648C">
            <w:pPr>
              <w:pStyle w:val="ECCTabletext"/>
              <w:jc w:val="center"/>
              <w:rPr>
                <w:sz w:val="18"/>
                <w:szCs w:val="18"/>
                <w:lang w:eastAsia="zh-CN"/>
              </w:rPr>
            </w:pPr>
            <w:proofErr w:type="spellStart"/>
            <w:r w:rsidRPr="00CD0BDB">
              <w:rPr>
                <w:sz w:val="18"/>
                <w:szCs w:val="18"/>
                <w:lang w:eastAsia="zh-CN"/>
              </w:rPr>
              <w:t>Fuchsstadt</w:t>
            </w:r>
            <w:proofErr w:type="spellEnd"/>
          </w:p>
        </w:tc>
        <w:tc>
          <w:tcPr>
            <w:tcW w:w="1620" w:type="dxa"/>
            <w:tcBorders>
              <w:top w:val="single" w:sz="4" w:space="0" w:color="D2232A"/>
              <w:left w:val="single" w:sz="4" w:space="0" w:color="D2232A"/>
              <w:bottom w:val="single" w:sz="4" w:space="0" w:color="D2232A"/>
              <w:right w:val="single" w:sz="4" w:space="0" w:color="D2232A"/>
            </w:tcBorders>
          </w:tcPr>
          <w:p w14:paraId="7BB62136" w14:textId="77777777" w:rsidR="00F26513" w:rsidRPr="00CD0BDB" w:rsidRDefault="00F26513" w:rsidP="00BF648C">
            <w:pPr>
              <w:pStyle w:val="ECCTabletext"/>
              <w:jc w:val="center"/>
              <w:rPr>
                <w:rFonts w:cs="Arial"/>
                <w:sz w:val="18"/>
                <w:szCs w:val="18"/>
                <w:lang w:eastAsia="zh-CN"/>
              </w:rPr>
            </w:pPr>
            <w:r w:rsidRPr="00CD0BDB">
              <w:rPr>
                <w:rFonts w:cs="Arial"/>
                <w:sz w:val="18"/>
                <w:szCs w:val="18"/>
                <w:lang w:eastAsia="zh-CN"/>
              </w:rPr>
              <w:t>51</w:t>
            </w:r>
          </w:p>
        </w:tc>
        <w:tc>
          <w:tcPr>
            <w:tcW w:w="1170" w:type="dxa"/>
            <w:tcBorders>
              <w:top w:val="single" w:sz="4" w:space="0" w:color="D2232A"/>
              <w:left w:val="single" w:sz="4" w:space="0" w:color="D2232A"/>
              <w:bottom w:val="single" w:sz="4" w:space="0" w:color="D2232A"/>
              <w:right w:val="single" w:sz="4" w:space="0" w:color="D2232A"/>
            </w:tcBorders>
          </w:tcPr>
          <w:p w14:paraId="15250B9B" w14:textId="77777777" w:rsidR="00F26513" w:rsidRPr="00CD0BDB" w:rsidRDefault="00F26513" w:rsidP="00BF648C">
            <w:pPr>
              <w:pStyle w:val="ECCTabletext"/>
              <w:jc w:val="center"/>
              <w:rPr>
                <w:sz w:val="18"/>
                <w:szCs w:val="18"/>
              </w:rPr>
            </w:pPr>
            <w:r w:rsidRPr="00CD0BDB">
              <w:rPr>
                <w:sz w:val="18"/>
                <w:szCs w:val="18"/>
              </w:rPr>
              <w:t>S.465</w:t>
            </w:r>
          </w:p>
        </w:tc>
        <w:tc>
          <w:tcPr>
            <w:tcW w:w="990" w:type="dxa"/>
            <w:tcBorders>
              <w:top w:val="single" w:sz="4" w:space="0" w:color="D2232A"/>
              <w:left w:val="single" w:sz="4" w:space="0" w:color="D2232A"/>
              <w:bottom w:val="single" w:sz="4" w:space="0" w:color="D2232A"/>
              <w:right w:val="single" w:sz="4" w:space="0" w:color="D2232A"/>
            </w:tcBorders>
          </w:tcPr>
          <w:p w14:paraId="493AFDDE" w14:textId="77777777" w:rsidR="00F26513" w:rsidRPr="00CD0BDB" w:rsidRDefault="00F26513" w:rsidP="00BF648C">
            <w:pPr>
              <w:pStyle w:val="ECCTabletext"/>
              <w:jc w:val="center"/>
              <w:rPr>
                <w:sz w:val="18"/>
                <w:szCs w:val="18"/>
              </w:rPr>
            </w:pPr>
            <w:r w:rsidRPr="00CD0BDB">
              <w:rPr>
                <w:sz w:val="18"/>
                <w:szCs w:val="18"/>
              </w:rPr>
              <w:t>37.5%</w:t>
            </w:r>
          </w:p>
        </w:tc>
        <w:tc>
          <w:tcPr>
            <w:tcW w:w="1260" w:type="dxa"/>
            <w:tcBorders>
              <w:top w:val="single" w:sz="4" w:space="0" w:color="D2232A"/>
              <w:left w:val="single" w:sz="4" w:space="0" w:color="D2232A"/>
              <w:bottom w:val="single" w:sz="4" w:space="0" w:color="D2232A"/>
              <w:right w:val="single" w:sz="4" w:space="0" w:color="D2232A"/>
            </w:tcBorders>
            <w:vAlign w:val="center"/>
          </w:tcPr>
          <w:p w14:paraId="772A0F34" w14:textId="77777777" w:rsidR="00F26513" w:rsidRPr="00CD0BDB" w:rsidRDefault="00F26513" w:rsidP="00BF648C">
            <w:pPr>
              <w:pStyle w:val="ECCTabletext"/>
              <w:jc w:val="center"/>
              <w:rPr>
                <w:sz w:val="18"/>
                <w:szCs w:val="18"/>
              </w:rPr>
            </w:pPr>
            <w:r w:rsidRPr="00CD0BDB">
              <w:rPr>
                <w:sz w:val="18"/>
                <w:szCs w:val="18"/>
              </w:rPr>
              <w:t>&lt; 21.4</w:t>
            </w:r>
          </w:p>
        </w:tc>
        <w:tc>
          <w:tcPr>
            <w:tcW w:w="1235" w:type="dxa"/>
            <w:tcBorders>
              <w:top w:val="single" w:sz="4" w:space="0" w:color="D2232A"/>
              <w:left w:val="single" w:sz="4" w:space="0" w:color="D2232A"/>
              <w:bottom w:val="single" w:sz="4" w:space="0" w:color="D2232A"/>
              <w:right w:val="single" w:sz="4" w:space="0" w:color="D2232A"/>
            </w:tcBorders>
            <w:vAlign w:val="center"/>
          </w:tcPr>
          <w:p w14:paraId="23962AC3" w14:textId="77777777" w:rsidR="00F26513" w:rsidRPr="00CD0BDB" w:rsidRDefault="00F26513" w:rsidP="00BF648C">
            <w:pPr>
              <w:pStyle w:val="ECCTabletext"/>
              <w:jc w:val="center"/>
              <w:rPr>
                <w:sz w:val="18"/>
                <w:szCs w:val="18"/>
              </w:rPr>
            </w:pPr>
            <w:r w:rsidRPr="00CD0BDB">
              <w:rPr>
                <w:sz w:val="18"/>
                <w:szCs w:val="18"/>
              </w:rPr>
              <w:t>&lt; 3.8</w:t>
            </w:r>
          </w:p>
        </w:tc>
      </w:tr>
    </w:tbl>
    <w:p w14:paraId="6A594130" w14:textId="188E367E" w:rsidR="00F8125C" w:rsidRPr="00CD0BDB" w:rsidRDefault="004B4A3E" w:rsidP="00F8125C">
      <w:pPr>
        <w:rPr>
          <w:szCs w:val="20"/>
        </w:rPr>
      </w:pPr>
      <w:r w:rsidRPr="00CD0BDB">
        <w:rPr>
          <w:szCs w:val="20"/>
        </w:rPr>
        <w:t xml:space="preserve">Note that the separation distances </w:t>
      </w:r>
      <w:r w:rsidR="002927AD" w:rsidRPr="00CD0BDB">
        <w:rPr>
          <w:szCs w:val="20"/>
        </w:rPr>
        <w:t>change</w:t>
      </w:r>
      <w:r w:rsidRPr="00CD0BDB">
        <w:rPr>
          <w:szCs w:val="20"/>
        </w:rPr>
        <w:t xml:space="preserve"> depending on the </w:t>
      </w:r>
      <w:r w:rsidR="002927AD" w:rsidRPr="00CD0BDB">
        <w:rPr>
          <w:szCs w:val="20"/>
        </w:rPr>
        <w:t xml:space="preserve">activity factors assumed, thus </w:t>
      </w:r>
      <w:r w:rsidR="006A7EBA" w:rsidRPr="00CD0BDB">
        <w:rPr>
          <w:szCs w:val="20"/>
        </w:rPr>
        <w:t xml:space="preserve">it </w:t>
      </w:r>
      <w:r w:rsidR="002927AD" w:rsidRPr="00CD0BDB">
        <w:rPr>
          <w:szCs w:val="20"/>
        </w:rPr>
        <w:t>is important to account for this parameter.</w:t>
      </w:r>
    </w:p>
    <w:p w14:paraId="6AE1C368" w14:textId="7B47ABA7" w:rsidR="006628DF" w:rsidRPr="00CD0BDB" w:rsidRDefault="008E58D6" w:rsidP="00F8125C">
      <w:pPr>
        <w:rPr>
          <w:szCs w:val="20"/>
          <w:lang w:eastAsia="zh-CN"/>
        </w:rPr>
      </w:pPr>
      <w:r>
        <w:rPr>
          <w:szCs w:val="20"/>
        </w:rPr>
        <w:lastRenderedPageBreak/>
        <w:fldChar w:fldCharType="begin"/>
      </w:r>
      <w:r>
        <w:rPr>
          <w:szCs w:val="20"/>
        </w:rPr>
        <w:instrText xml:space="preserve"> REF _Ref156946781 \h </w:instrText>
      </w:r>
      <w:r>
        <w:rPr>
          <w:szCs w:val="20"/>
        </w:rPr>
      </w:r>
      <w:r>
        <w:rPr>
          <w:szCs w:val="20"/>
        </w:rPr>
        <w:fldChar w:fldCharType="separate"/>
      </w:r>
      <w:r w:rsidRPr="00CD0BDB">
        <w:t xml:space="preserve">Figure </w:t>
      </w:r>
      <w:r>
        <w:rPr>
          <w:noProof/>
        </w:rPr>
        <w:t>3</w:t>
      </w:r>
      <w:r>
        <w:rPr>
          <w:szCs w:val="20"/>
        </w:rPr>
        <w:fldChar w:fldCharType="end"/>
      </w:r>
      <w:r w:rsidR="006628DF" w:rsidRPr="00CD0BDB">
        <w:rPr>
          <w:szCs w:val="20"/>
        </w:rPr>
        <w:t xml:space="preserve"> shows the I/N values</w:t>
      </w:r>
      <w:r w:rsidR="00B16D40" w:rsidRPr="00CD0BDB">
        <w:rPr>
          <w:szCs w:val="20"/>
        </w:rPr>
        <w:t xml:space="preserve"> for a probability of 20%</w:t>
      </w:r>
      <w:r w:rsidR="006628DF" w:rsidRPr="00CD0BDB">
        <w:rPr>
          <w:szCs w:val="20"/>
        </w:rPr>
        <w:t xml:space="preserve"> around the </w:t>
      </w:r>
      <w:r w:rsidR="006628DF" w:rsidRPr="00CD0BDB">
        <w:rPr>
          <w:szCs w:val="20"/>
          <w:lang w:eastAsia="zh-CN"/>
        </w:rPr>
        <w:t>DLR earth station with an</w:t>
      </w:r>
      <w:r w:rsidR="00311095" w:rsidRPr="00CD0BDB">
        <w:rPr>
          <w:szCs w:val="20"/>
          <w:lang w:eastAsia="zh-CN"/>
        </w:rPr>
        <w:t xml:space="preserve"> equivalent</w:t>
      </w:r>
      <w:r w:rsidR="006628DF" w:rsidRPr="00CD0BDB">
        <w:rPr>
          <w:szCs w:val="20"/>
          <w:lang w:eastAsia="zh-CN"/>
        </w:rPr>
        <w:t xml:space="preserve"> activity factor of </w:t>
      </w:r>
      <w:r w:rsidR="00B757E2" w:rsidRPr="00CD0BDB">
        <w:rPr>
          <w:szCs w:val="20"/>
          <w:lang w:eastAsia="zh-CN"/>
        </w:rPr>
        <w:t>3</w:t>
      </w:r>
      <w:r w:rsidR="006628DF" w:rsidRPr="00CD0BDB">
        <w:rPr>
          <w:szCs w:val="20"/>
          <w:lang w:eastAsia="zh-CN"/>
        </w:rPr>
        <w:t>7</w:t>
      </w:r>
      <w:r w:rsidR="00B757E2" w:rsidRPr="00CD0BDB">
        <w:rPr>
          <w:szCs w:val="20"/>
          <w:lang w:eastAsia="zh-CN"/>
        </w:rPr>
        <w:t>.</w:t>
      </w:r>
      <w:r w:rsidR="006628DF" w:rsidRPr="00CD0BDB">
        <w:rPr>
          <w:szCs w:val="20"/>
          <w:lang w:eastAsia="zh-CN"/>
        </w:rPr>
        <w:t xml:space="preserve">5% for the case of a BS with an </w:t>
      </w:r>
      <w:r w:rsidR="00CB220F" w:rsidRPr="00CD0BDB">
        <w:rPr>
          <w:szCs w:val="20"/>
          <w:lang w:eastAsia="zh-CN"/>
        </w:rPr>
        <w:t xml:space="preserve">8x8 </w:t>
      </w:r>
      <w:r w:rsidR="006628DF" w:rsidRPr="00CD0BDB">
        <w:rPr>
          <w:szCs w:val="20"/>
          <w:lang w:eastAsia="zh-CN"/>
        </w:rPr>
        <w:t>array size.</w:t>
      </w:r>
      <w:r w:rsidR="0000710D" w:rsidRPr="00CD0BDB">
        <w:rPr>
          <w:szCs w:val="20"/>
          <w:lang w:eastAsia="zh-CN"/>
        </w:rPr>
        <w:t xml:space="preserve"> The darkened area corresponds to</w:t>
      </w:r>
      <w:r w:rsidR="004C34C3" w:rsidRPr="00CD0BDB">
        <w:rPr>
          <w:szCs w:val="20"/>
          <w:lang w:eastAsia="zh-CN"/>
        </w:rPr>
        <w:t xml:space="preserve"> locations</w:t>
      </w:r>
      <w:r w:rsidR="00103E9C" w:rsidRPr="00CD0BDB">
        <w:rPr>
          <w:szCs w:val="20"/>
          <w:lang w:eastAsia="zh-CN"/>
        </w:rPr>
        <w:t xml:space="preserve"> where the</w:t>
      </w:r>
      <w:r w:rsidR="0000710D" w:rsidRPr="00CD0BDB">
        <w:rPr>
          <w:szCs w:val="20"/>
          <w:lang w:eastAsia="zh-CN"/>
        </w:rPr>
        <w:t xml:space="preserve"> I/N protection criterion</w:t>
      </w:r>
      <w:r w:rsidR="00103E9C" w:rsidRPr="00CD0BDB">
        <w:rPr>
          <w:szCs w:val="20"/>
          <w:lang w:eastAsia="zh-CN"/>
        </w:rPr>
        <w:t xml:space="preserve"> is exceeded</w:t>
      </w:r>
      <w:r w:rsidR="0000710D" w:rsidRPr="00CD0BDB">
        <w:rPr>
          <w:szCs w:val="20"/>
          <w:lang w:eastAsia="zh-CN"/>
        </w:rPr>
        <w:t>.</w:t>
      </w:r>
    </w:p>
    <w:p w14:paraId="045BF13D" w14:textId="6C4F0FD0" w:rsidR="00B479DC" w:rsidRPr="00CD0BDB" w:rsidRDefault="00B4214B" w:rsidP="00B479DC">
      <w:pPr>
        <w:keepNext/>
      </w:pPr>
      <w:r w:rsidRPr="00CD0BDB">
        <w:rPr>
          <w:noProof/>
          <w:lang w:val="sl-SI" w:eastAsia="sl-SI"/>
        </w:rPr>
        <w:drawing>
          <wp:inline distT="0" distB="0" distL="0" distR="0" wp14:anchorId="301E8AFC" wp14:editId="1263792B">
            <wp:extent cx="6120765" cy="2627630"/>
            <wp:effectExtent l="0" t="0" r="0" b="0"/>
            <wp:docPr id="29" name="Picture 29">
              <a:extLst xmlns:a="http://schemas.openxmlformats.org/drawingml/2006/main">
                <a:ext uri="{FF2B5EF4-FFF2-40B4-BE49-F238E27FC236}">
                  <a16:creationId xmlns:a16="http://schemas.microsoft.com/office/drawing/2014/main" id="{58ED3444-8328-ACD9-0134-C3778F85BBE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28">
                      <a:extLst>
                        <a:ext uri="{FF2B5EF4-FFF2-40B4-BE49-F238E27FC236}">
                          <a16:creationId xmlns:a16="http://schemas.microsoft.com/office/drawing/2014/main" id="{58ED3444-8328-ACD9-0134-C3778F85BBEE}"/>
                        </a:ext>
                      </a:extLst>
                    </pic:cNvPr>
                    <pic:cNvPicPr>
                      <a:picLocks noChangeAspect="1"/>
                    </pic:cNvPicPr>
                  </pic:nvPicPr>
                  <pic:blipFill>
                    <a:blip r:embed="rId11"/>
                    <a:stretch>
                      <a:fillRect/>
                    </a:stretch>
                  </pic:blipFill>
                  <pic:spPr>
                    <a:xfrm>
                      <a:off x="0" y="0"/>
                      <a:ext cx="6120765" cy="2627630"/>
                    </a:xfrm>
                    <a:prstGeom prst="rect">
                      <a:avLst/>
                    </a:prstGeom>
                  </pic:spPr>
                </pic:pic>
              </a:graphicData>
            </a:graphic>
          </wp:inline>
        </w:drawing>
      </w:r>
    </w:p>
    <w:p w14:paraId="551135DF" w14:textId="079118D6" w:rsidR="00290D32" w:rsidRPr="00CD0BDB" w:rsidRDefault="00B479DC" w:rsidP="00185F91">
      <w:pPr>
        <w:pStyle w:val="Caption"/>
        <w:rPr>
          <w:lang w:val="en-GB"/>
        </w:rPr>
      </w:pPr>
      <w:bookmarkStart w:id="57" w:name="_Ref156946781"/>
      <w:r w:rsidRPr="00CD0BDB">
        <w:rPr>
          <w:lang w:val="en-GB"/>
        </w:rPr>
        <w:t xml:space="preserve">Figure </w:t>
      </w:r>
      <w:r w:rsidR="00571C48" w:rsidRPr="00CD0BDB">
        <w:rPr>
          <w:lang w:val="en-GB"/>
        </w:rPr>
        <w:fldChar w:fldCharType="begin"/>
      </w:r>
      <w:r w:rsidR="00571C48" w:rsidRPr="00CD0BDB">
        <w:rPr>
          <w:lang w:val="en-GB"/>
        </w:rPr>
        <w:instrText xml:space="preserve"> SEQ Figure \* ARABIC </w:instrText>
      </w:r>
      <w:r w:rsidR="00571C48" w:rsidRPr="00CD0BDB">
        <w:rPr>
          <w:lang w:val="en-GB"/>
        </w:rPr>
        <w:fldChar w:fldCharType="separate"/>
      </w:r>
      <w:r w:rsidR="008E58D6">
        <w:rPr>
          <w:noProof/>
          <w:lang w:val="en-GB"/>
        </w:rPr>
        <w:t>3</w:t>
      </w:r>
      <w:r w:rsidR="00571C48" w:rsidRPr="00CD0BDB">
        <w:rPr>
          <w:lang w:val="en-GB"/>
        </w:rPr>
        <w:fldChar w:fldCharType="end"/>
      </w:r>
      <w:bookmarkEnd w:id="57"/>
      <w:r w:rsidR="00EA2049">
        <w:rPr>
          <w:lang w:val="en-GB"/>
        </w:rPr>
        <w:t>:</w:t>
      </w:r>
      <w:r w:rsidRPr="00CD0BDB">
        <w:rPr>
          <w:lang w:val="en-GB"/>
        </w:rPr>
        <w:t xml:space="preserve"> </w:t>
      </w:r>
      <w:r w:rsidR="00750164" w:rsidRPr="00CD0BDB">
        <w:rPr>
          <w:lang w:val="en-GB"/>
        </w:rPr>
        <w:t xml:space="preserve">(a) I/N around DLR earth station and (b) </w:t>
      </w:r>
      <w:r w:rsidR="005F4AC4" w:rsidRPr="00CD0BDB">
        <w:rPr>
          <w:lang w:val="en-GB"/>
        </w:rPr>
        <w:t>I/N CDF at 5.6 km</w:t>
      </w:r>
      <w:r w:rsidR="009858CD" w:rsidRPr="00CD0BDB">
        <w:rPr>
          <w:lang w:val="en-GB"/>
        </w:rPr>
        <w:t xml:space="preserve"> from FSS ES (</w:t>
      </w:r>
      <w:r w:rsidR="001715CF" w:rsidRPr="00CD0BDB">
        <w:rPr>
          <w:lang w:val="en-GB"/>
        </w:rPr>
        <w:t xml:space="preserve">facing </w:t>
      </w:r>
      <w:proofErr w:type="gramStart"/>
      <w:r w:rsidR="009858CD" w:rsidRPr="00CD0BDB">
        <w:rPr>
          <w:lang w:val="en-GB"/>
        </w:rPr>
        <w:t>main-lobe</w:t>
      </w:r>
      <w:proofErr w:type="gramEnd"/>
      <w:r w:rsidR="009858CD" w:rsidRPr="00CD0BDB">
        <w:rPr>
          <w:lang w:val="en-GB"/>
        </w:rPr>
        <w:t>)</w:t>
      </w:r>
    </w:p>
    <w:p w14:paraId="1F8E8126" w14:textId="12016942" w:rsidR="0000710D" w:rsidRPr="00CD0BDB" w:rsidRDefault="008E58D6" w:rsidP="0000710D">
      <w:pPr>
        <w:rPr>
          <w:szCs w:val="20"/>
          <w:lang w:eastAsia="zh-CN"/>
        </w:rPr>
      </w:pPr>
      <w:r>
        <w:rPr>
          <w:szCs w:val="20"/>
        </w:rPr>
        <w:fldChar w:fldCharType="begin"/>
      </w:r>
      <w:r>
        <w:rPr>
          <w:szCs w:val="20"/>
        </w:rPr>
        <w:instrText xml:space="preserve"> REF _Ref156946789 \h </w:instrText>
      </w:r>
      <w:r>
        <w:rPr>
          <w:szCs w:val="20"/>
        </w:rPr>
      </w:r>
      <w:r>
        <w:rPr>
          <w:szCs w:val="20"/>
        </w:rPr>
        <w:fldChar w:fldCharType="separate"/>
      </w:r>
      <w:r w:rsidRPr="00CD0BDB">
        <w:t xml:space="preserve">Figure </w:t>
      </w:r>
      <w:r>
        <w:rPr>
          <w:noProof/>
        </w:rPr>
        <w:t>4</w:t>
      </w:r>
      <w:r>
        <w:rPr>
          <w:szCs w:val="20"/>
        </w:rPr>
        <w:fldChar w:fldCharType="end"/>
      </w:r>
      <w:r>
        <w:rPr>
          <w:szCs w:val="20"/>
        </w:rPr>
        <w:t xml:space="preserve"> </w:t>
      </w:r>
      <w:r w:rsidR="00D63EEC" w:rsidRPr="00CD0BDB">
        <w:rPr>
          <w:szCs w:val="20"/>
        </w:rPr>
        <w:t>shows the I/N values</w:t>
      </w:r>
      <w:r w:rsidR="00B16D40" w:rsidRPr="00CD0BDB">
        <w:rPr>
          <w:szCs w:val="20"/>
        </w:rPr>
        <w:t xml:space="preserve"> for a probability of 20%</w:t>
      </w:r>
      <w:r w:rsidR="00D63EEC" w:rsidRPr="00CD0BDB">
        <w:rPr>
          <w:szCs w:val="20"/>
        </w:rPr>
        <w:t xml:space="preserve"> around</w:t>
      </w:r>
      <w:r w:rsidR="00C80B46" w:rsidRPr="00CD0BDB">
        <w:rPr>
          <w:szCs w:val="20"/>
        </w:rPr>
        <w:t xml:space="preserve"> the</w:t>
      </w:r>
      <w:r w:rsidR="00D63EEC" w:rsidRPr="00CD0BDB">
        <w:rPr>
          <w:szCs w:val="20"/>
        </w:rPr>
        <w:t xml:space="preserve"> </w:t>
      </w:r>
      <w:proofErr w:type="spellStart"/>
      <w:r w:rsidR="006628DF" w:rsidRPr="00CD0BDB">
        <w:rPr>
          <w:szCs w:val="20"/>
          <w:lang w:eastAsia="zh-CN"/>
        </w:rPr>
        <w:t>Fuchsstadt</w:t>
      </w:r>
      <w:proofErr w:type="spellEnd"/>
      <w:r w:rsidR="00C80B46" w:rsidRPr="00CD0BDB">
        <w:rPr>
          <w:szCs w:val="20"/>
          <w:lang w:eastAsia="zh-CN"/>
        </w:rPr>
        <w:t xml:space="preserve"> earth station </w:t>
      </w:r>
      <w:r w:rsidR="00E43334" w:rsidRPr="00CD0BDB">
        <w:rPr>
          <w:szCs w:val="20"/>
          <w:lang w:eastAsia="zh-CN"/>
        </w:rPr>
        <w:t>with an</w:t>
      </w:r>
      <w:r w:rsidR="00311095" w:rsidRPr="00CD0BDB">
        <w:rPr>
          <w:szCs w:val="20"/>
          <w:lang w:eastAsia="zh-CN"/>
        </w:rPr>
        <w:t xml:space="preserve"> equivalent</w:t>
      </w:r>
      <w:r w:rsidR="00E43334" w:rsidRPr="00CD0BDB">
        <w:rPr>
          <w:szCs w:val="20"/>
          <w:lang w:eastAsia="zh-CN"/>
        </w:rPr>
        <w:t xml:space="preserve"> activity factor of </w:t>
      </w:r>
      <w:r w:rsidR="00B757E2" w:rsidRPr="00CD0BDB">
        <w:rPr>
          <w:szCs w:val="20"/>
          <w:lang w:eastAsia="zh-CN"/>
        </w:rPr>
        <w:t>3</w:t>
      </w:r>
      <w:r w:rsidR="00E43334" w:rsidRPr="00CD0BDB">
        <w:rPr>
          <w:szCs w:val="20"/>
          <w:lang w:eastAsia="zh-CN"/>
        </w:rPr>
        <w:t>7</w:t>
      </w:r>
      <w:r w:rsidR="00B757E2" w:rsidRPr="00CD0BDB">
        <w:rPr>
          <w:szCs w:val="20"/>
          <w:lang w:eastAsia="zh-CN"/>
        </w:rPr>
        <w:t>.</w:t>
      </w:r>
      <w:r w:rsidR="00E43334" w:rsidRPr="00CD0BDB">
        <w:rPr>
          <w:szCs w:val="20"/>
          <w:lang w:eastAsia="zh-CN"/>
        </w:rPr>
        <w:t>5%</w:t>
      </w:r>
      <w:r w:rsidR="009B2745" w:rsidRPr="00CD0BDB">
        <w:rPr>
          <w:szCs w:val="20"/>
          <w:lang w:eastAsia="zh-CN"/>
        </w:rPr>
        <w:t xml:space="preserve"> </w:t>
      </w:r>
      <w:r w:rsidR="006628DF" w:rsidRPr="00CD0BDB">
        <w:rPr>
          <w:szCs w:val="20"/>
          <w:lang w:eastAsia="zh-CN"/>
        </w:rPr>
        <w:t xml:space="preserve">for the case of a BS with an </w:t>
      </w:r>
      <w:r w:rsidR="00CB220F" w:rsidRPr="00CD0BDB">
        <w:rPr>
          <w:szCs w:val="20"/>
          <w:lang w:eastAsia="zh-CN"/>
        </w:rPr>
        <w:t xml:space="preserve">8x8 </w:t>
      </w:r>
      <w:r w:rsidR="006628DF" w:rsidRPr="00CD0BDB">
        <w:rPr>
          <w:szCs w:val="20"/>
          <w:lang w:eastAsia="zh-CN"/>
        </w:rPr>
        <w:t>array size.</w:t>
      </w:r>
    </w:p>
    <w:p w14:paraId="55FE70DD" w14:textId="77777777" w:rsidR="00267D19" w:rsidRPr="00CD0BDB" w:rsidRDefault="00267D19" w:rsidP="00267D19">
      <w:pPr>
        <w:keepNext/>
      </w:pPr>
      <w:r w:rsidRPr="00CD0BDB">
        <w:rPr>
          <w:noProof/>
          <w:sz w:val="18"/>
          <w:szCs w:val="18"/>
          <w:lang w:val="sl-SI" w:eastAsia="sl-SI"/>
        </w:rPr>
        <w:drawing>
          <wp:inline distT="0" distB="0" distL="0" distR="0" wp14:anchorId="1382653F" wp14:editId="771657FE">
            <wp:extent cx="6120765" cy="2627630"/>
            <wp:effectExtent l="0" t="0" r="0" b="0"/>
            <wp:docPr id="7" name="Picture 7">
              <a:extLst xmlns:a="http://schemas.openxmlformats.org/drawingml/2006/main">
                <a:ext uri="{FF2B5EF4-FFF2-40B4-BE49-F238E27FC236}">
                  <a16:creationId xmlns:a16="http://schemas.microsoft.com/office/drawing/2014/main" id="{04A48412-E5D2-4AEC-18BC-6E04792DF3F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a:extLst>
                        <a:ext uri="{FF2B5EF4-FFF2-40B4-BE49-F238E27FC236}">
                          <a16:creationId xmlns:a16="http://schemas.microsoft.com/office/drawing/2014/main" id="{04A48412-E5D2-4AEC-18BC-6E04792DF3FA}"/>
                        </a:ext>
                      </a:extLst>
                    </pic:cNvPr>
                    <pic:cNvPicPr>
                      <a:picLocks noChangeAspect="1"/>
                    </pic:cNvPicPr>
                  </pic:nvPicPr>
                  <pic:blipFill>
                    <a:blip r:embed="rId12"/>
                    <a:stretch>
                      <a:fillRect/>
                    </a:stretch>
                  </pic:blipFill>
                  <pic:spPr>
                    <a:xfrm>
                      <a:off x="0" y="0"/>
                      <a:ext cx="6120765" cy="2627630"/>
                    </a:xfrm>
                    <a:prstGeom prst="rect">
                      <a:avLst/>
                    </a:prstGeom>
                  </pic:spPr>
                </pic:pic>
              </a:graphicData>
            </a:graphic>
          </wp:inline>
        </w:drawing>
      </w:r>
    </w:p>
    <w:p w14:paraId="2C19F0E1" w14:textId="5B2FB5EF" w:rsidR="00D63EEC" w:rsidRPr="00CD0BDB" w:rsidRDefault="00267D19" w:rsidP="00185F91">
      <w:pPr>
        <w:pStyle w:val="Caption"/>
        <w:rPr>
          <w:sz w:val="18"/>
          <w:szCs w:val="18"/>
          <w:lang w:val="en-GB" w:eastAsia="zh-CN"/>
        </w:rPr>
      </w:pPr>
      <w:bookmarkStart w:id="58" w:name="_Ref156946789"/>
      <w:r w:rsidRPr="00CD0BDB">
        <w:rPr>
          <w:lang w:val="en-GB"/>
        </w:rPr>
        <w:t xml:space="preserve">Figure </w:t>
      </w:r>
      <w:r w:rsidR="00571C48" w:rsidRPr="00CD0BDB">
        <w:rPr>
          <w:lang w:val="en-GB"/>
        </w:rPr>
        <w:fldChar w:fldCharType="begin"/>
      </w:r>
      <w:r w:rsidR="00571C48" w:rsidRPr="00CD0BDB">
        <w:rPr>
          <w:lang w:val="en-GB"/>
        </w:rPr>
        <w:instrText xml:space="preserve"> SEQ Figure \* ARABIC </w:instrText>
      </w:r>
      <w:r w:rsidR="00571C48" w:rsidRPr="00CD0BDB">
        <w:rPr>
          <w:lang w:val="en-GB"/>
        </w:rPr>
        <w:fldChar w:fldCharType="separate"/>
      </w:r>
      <w:r w:rsidR="008E58D6">
        <w:rPr>
          <w:noProof/>
          <w:lang w:val="en-GB"/>
        </w:rPr>
        <w:t>4</w:t>
      </w:r>
      <w:r w:rsidR="00571C48" w:rsidRPr="00CD0BDB">
        <w:rPr>
          <w:lang w:val="en-GB"/>
        </w:rPr>
        <w:fldChar w:fldCharType="end"/>
      </w:r>
      <w:bookmarkEnd w:id="58"/>
      <w:r w:rsidR="00EA2049">
        <w:rPr>
          <w:lang w:val="en-GB"/>
        </w:rPr>
        <w:t>:</w:t>
      </w:r>
      <w:r w:rsidRPr="00CD0BDB">
        <w:rPr>
          <w:lang w:val="en-GB"/>
        </w:rPr>
        <w:t xml:space="preserve"> (a) I/N around </w:t>
      </w:r>
      <w:proofErr w:type="spellStart"/>
      <w:r w:rsidR="007C2DA4" w:rsidRPr="00CD0BDB">
        <w:rPr>
          <w:lang w:val="en-GB"/>
        </w:rPr>
        <w:t>Fuchsstadt</w:t>
      </w:r>
      <w:proofErr w:type="spellEnd"/>
      <w:r w:rsidRPr="00CD0BDB">
        <w:rPr>
          <w:lang w:val="en-GB"/>
        </w:rPr>
        <w:t xml:space="preserve"> earth station and (b) I/N CDF at </w:t>
      </w:r>
      <w:r w:rsidR="007C2DA4" w:rsidRPr="00CD0BDB">
        <w:rPr>
          <w:lang w:val="en-GB"/>
        </w:rPr>
        <w:t>12</w:t>
      </w:r>
      <w:r w:rsidRPr="00CD0BDB">
        <w:rPr>
          <w:lang w:val="en-GB"/>
        </w:rPr>
        <w:t>.</w:t>
      </w:r>
      <w:r w:rsidR="007C2DA4" w:rsidRPr="00CD0BDB">
        <w:rPr>
          <w:lang w:val="en-GB"/>
        </w:rPr>
        <w:t>8</w:t>
      </w:r>
      <w:r w:rsidRPr="00CD0BDB">
        <w:rPr>
          <w:lang w:val="en-GB"/>
        </w:rPr>
        <w:t xml:space="preserve"> km from FSS ES (</w:t>
      </w:r>
      <w:r w:rsidR="001715CF" w:rsidRPr="00CD0BDB">
        <w:rPr>
          <w:lang w:val="en-GB"/>
        </w:rPr>
        <w:t xml:space="preserve">facing </w:t>
      </w:r>
      <w:proofErr w:type="gramStart"/>
      <w:r w:rsidRPr="00CD0BDB">
        <w:rPr>
          <w:lang w:val="en-GB"/>
        </w:rPr>
        <w:t>main</w:t>
      </w:r>
      <w:r w:rsidR="007C2DA4" w:rsidRPr="00CD0BDB">
        <w:rPr>
          <w:lang w:val="en-GB"/>
        </w:rPr>
        <w:t>-</w:t>
      </w:r>
      <w:r w:rsidRPr="00CD0BDB">
        <w:rPr>
          <w:lang w:val="en-GB"/>
        </w:rPr>
        <w:t>lobe</w:t>
      </w:r>
      <w:proofErr w:type="gramEnd"/>
      <w:r w:rsidRPr="00CD0BDB">
        <w:rPr>
          <w:lang w:val="en-GB"/>
        </w:rPr>
        <w:t>)</w:t>
      </w:r>
    </w:p>
    <w:p w14:paraId="5E3EEB04" w14:textId="535E3EB9" w:rsidR="00C0062D" w:rsidRPr="00CD0BDB" w:rsidRDefault="00636494" w:rsidP="00592A9C">
      <w:pPr>
        <w:pStyle w:val="Heading2"/>
      </w:pPr>
      <w:r w:rsidRPr="00CD0BDB">
        <w:t>Long-term criterion (s</w:t>
      </w:r>
      <w:r w:rsidR="00C0062D" w:rsidRPr="00CD0BDB">
        <w:t>ensitivity analysis)</w:t>
      </w:r>
    </w:p>
    <w:p w14:paraId="2ECAE51A" w14:textId="42CF626A" w:rsidR="00C0062D" w:rsidRPr="00CD0BDB" w:rsidRDefault="00150C06" w:rsidP="00C0062D">
      <w:pPr>
        <w:rPr>
          <w:rStyle w:val="ECCParagraph"/>
        </w:rPr>
      </w:pPr>
      <w:r w:rsidRPr="00CD0BDB">
        <w:t xml:space="preserve">In this section, as sensitivity analysis, we provide the separation distances for the long-term criterion for </w:t>
      </w:r>
      <w:r w:rsidR="00E2550C">
        <w:t>WBB</w:t>
      </w:r>
      <w:r w:rsidRPr="00CD0BDB">
        <w:t xml:space="preserve"> BS with AAS and clutter losses only on one end of the propagation path using additional assumptions on </w:t>
      </w:r>
      <w:r w:rsidR="0075340E">
        <w:t>the</w:t>
      </w:r>
      <w:r w:rsidRPr="00CD0BDB">
        <w:t xml:space="preserve"> user terminal (UE) deployments. The next table summarize</w:t>
      </w:r>
      <w:r w:rsidR="006C527C">
        <w:t>s</w:t>
      </w:r>
      <w:r w:rsidRPr="00CD0BDB">
        <w:t xml:space="preserve"> the separation distances assuming </w:t>
      </w:r>
      <w:r w:rsidR="006C527C">
        <w:t>a</w:t>
      </w:r>
      <w:r w:rsidRPr="00CD0BDB">
        <w:t xml:space="preserve"> UE Rayleigh distribution for the instances where the BS is facing the main-lobe</w:t>
      </w:r>
      <w:r w:rsidR="00C464EC">
        <w:t xml:space="preserve"> (i.e., </w:t>
      </w:r>
      <w:r w:rsidR="00567230" w:rsidRPr="00567230">
        <w:t>aligned in azimuth with the FSS ES</w:t>
      </w:r>
      <w:r w:rsidR="00C464EC">
        <w:t>)</w:t>
      </w:r>
      <w:r w:rsidRPr="00CD0BDB">
        <w:t xml:space="preserve"> and </w:t>
      </w:r>
      <w:r w:rsidR="00BC15AD">
        <w:t xml:space="preserve">facing </w:t>
      </w:r>
      <w:r w:rsidRPr="00CD0BDB">
        <w:t>the back-lobe of the FSS ES</w:t>
      </w:r>
      <w:r w:rsidR="003B0B88" w:rsidRPr="00CD0BDB">
        <w:t>.</w:t>
      </w:r>
    </w:p>
    <w:p w14:paraId="1A3AAD7C" w14:textId="49EF4F70" w:rsidR="002B45D0" w:rsidRPr="00CD0BDB" w:rsidRDefault="002B45D0" w:rsidP="0073074A">
      <w:pPr>
        <w:pStyle w:val="Caption"/>
        <w:contextualSpacing w:val="0"/>
        <w:rPr>
          <w:rStyle w:val="ECCParagraph"/>
        </w:rPr>
      </w:pPr>
      <w:r w:rsidRPr="00CD0BDB">
        <w:rPr>
          <w:lang w:val="en-GB"/>
        </w:rPr>
        <w:t xml:space="preserve">Table </w:t>
      </w:r>
      <w:r w:rsidRPr="00CD0BDB">
        <w:rPr>
          <w:lang w:val="en-GB"/>
        </w:rPr>
        <w:fldChar w:fldCharType="begin"/>
      </w:r>
      <w:r w:rsidRPr="00CD0BDB">
        <w:rPr>
          <w:lang w:val="en-GB"/>
        </w:rPr>
        <w:instrText xml:space="preserve"> SEQ Table \* ARABIC </w:instrText>
      </w:r>
      <w:r w:rsidRPr="00CD0BDB">
        <w:rPr>
          <w:lang w:val="en-GB"/>
        </w:rPr>
        <w:fldChar w:fldCharType="separate"/>
      </w:r>
      <w:r w:rsidR="000A5A25">
        <w:rPr>
          <w:noProof/>
          <w:lang w:val="en-GB"/>
        </w:rPr>
        <w:t>7</w:t>
      </w:r>
      <w:r w:rsidRPr="00CD0BDB">
        <w:rPr>
          <w:lang w:val="en-GB"/>
        </w:rPr>
        <w:fldChar w:fldCharType="end"/>
      </w:r>
      <w:r w:rsidRPr="00CD0BDB">
        <w:rPr>
          <w:lang w:val="en-GB"/>
        </w:rPr>
        <w:t xml:space="preserve">: </w:t>
      </w:r>
      <w:r w:rsidRPr="00CD0BDB">
        <w:rPr>
          <w:lang w:val="en-GB" w:eastAsia="zh-CN"/>
        </w:rPr>
        <w:t xml:space="preserve">Separation distances using sensitivity analysis parameters </w:t>
      </w:r>
      <w:r w:rsidR="001F3EA3" w:rsidRPr="00CD0BDB">
        <w:rPr>
          <w:lang w:val="en-GB" w:eastAsia="zh-CN"/>
        </w:rPr>
        <w:t>and UE Rayleigh distribution</w:t>
      </w:r>
    </w:p>
    <w:tbl>
      <w:tblPr>
        <w:tblW w:w="94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 w:type="dxa"/>
          <w:bottom w:w="11" w:type="dxa"/>
        </w:tblCellMar>
        <w:tblLook w:val="01E0" w:firstRow="1" w:lastRow="1" w:firstColumn="1" w:lastColumn="1" w:noHBand="0" w:noVBand="0"/>
      </w:tblPr>
      <w:tblGrid>
        <w:gridCol w:w="1572"/>
        <w:gridCol w:w="1573"/>
        <w:gridCol w:w="1620"/>
        <w:gridCol w:w="1170"/>
        <w:gridCol w:w="990"/>
        <w:gridCol w:w="1260"/>
        <w:gridCol w:w="1235"/>
      </w:tblGrid>
      <w:tr w:rsidR="00CD500A" w:rsidRPr="00CD0BDB" w14:paraId="66916A63" w14:textId="77777777" w:rsidTr="00BF648C">
        <w:trPr>
          <w:tblHeader/>
          <w:jc w:val="center"/>
        </w:trPr>
        <w:tc>
          <w:tcPr>
            <w:tcW w:w="1572" w:type="dxa"/>
            <w:tcBorders>
              <w:top w:val="single" w:sz="4" w:space="0" w:color="D2232A"/>
              <w:left w:val="single" w:sz="4" w:space="0" w:color="D2232A"/>
              <w:bottom w:val="single" w:sz="4" w:space="0" w:color="D2232A"/>
              <w:right w:val="nil"/>
            </w:tcBorders>
            <w:shd w:val="clear" w:color="auto" w:fill="D2232A"/>
            <w:vAlign w:val="center"/>
          </w:tcPr>
          <w:p w14:paraId="13CB788A" w14:textId="7CC74E1B" w:rsidR="00CD500A" w:rsidRPr="00CD0BDB" w:rsidRDefault="00E2550C" w:rsidP="00BF648C">
            <w:pPr>
              <w:pStyle w:val="ECCTableHeaderwhitefont"/>
              <w:rPr>
                <w:rStyle w:val="ECCHLbold"/>
                <w:sz w:val="18"/>
                <w:szCs w:val="18"/>
              </w:rPr>
            </w:pPr>
            <w:r>
              <w:rPr>
                <w:rStyle w:val="ECCHLbold"/>
                <w:sz w:val="18"/>
                <w:szCs w:val="18"/>
              </w:rPr>
              <w:lastRenderedPageBreak/>
              <w:t>WBB</w:t>
            </w:r>
            <w:r w:rsidR="00CD500A" w:rsidRPr="00CD0BDB">
              <w:rPr>
                <w:rStyle w:val="ECCHLbold"/>
                <w:sz w:val="18"/>
                <w:szCs w:val="18"/>
              </w:rPr>
              <w:t xml:space="preserve"> BS</w:t>
            </w:r>
          </w:p>
        </w:tc>
        <w:tc>
          <w:tcPr>
            <w:tcW w:w="1573" w:type="dxa"/>
            <w:tcBorders>
              <w:top w:val="single" w:sz="4" w:space="0" w:color="D2232A"/>
              <w:left w:val="single" w:sz="4" w:space="0" w:color="D2232A"/>
              <w:bottom w:val="single" w:sz="4" w:space="0" w:color="D2232A"/>
              <w:right w:val="nil"/>
            </w:tcBorders>
            <w:shd w:val="clear" w:color="auto" w:fill="D2232A"/>
            <w:vAlign w:val="center"/>
          </w:tcPr>
          <w:p w14:paraId="7FDBF52F" w14:textId="77777777" w:rsidR="00CD500A" w:rsidRPr="00CD0BDB" w:rsidRDefault="00CD500A" w:rsidP="00BF648C">
            <w:pPr>
              <w:pStyle w:val="ECCTableHeaderwhitefont"/>
              <w:rPr>
                <w:rStyle w:val="ECCHLbold"/>
                <w:sz w:val="18"/>
                <w:szCs w:val="18"/>
              </w:rPr>
            </w:pPr>
            <w:r w:rsidRPr="00CD0BDB">
              <w:rPr>
                <w:rStyle w:val="ECCHLbold"/>
                <w:sz w:val="18"/>
                <w:szCs w:val="18"/>
              </w:rPr>
              <w:t>FSS ES</w:t>
            </w:r>
          </w:p>
        </w:tc>
        <w:tc>
          <w:tcPr>
            <w:tcW w:w="1620" w:type="dxa"/>
            <w:tcBorders>
              <w:top w:val="single" w:sz="4" w:space="0" w:color="D2232A"/>
              <w:left w:val="nil"/>
              <w:bottom w:val="single" w:sz="4" w:space="0" w:color="D2232A"/>
              <w:right w:val="nil"/>
            </w:tcBorders>
            <w:shd w:val="clear" w:color="auto" w:fill="D2232A"/>
          </w:tcPr>
          <w:p w14:paraId="345A0EFA" w14:textId="77777777" w:rsidR="00CD500A" w:rsidRPr="00CD0BDB" w:rsidRDefault="00CD500A" w:rsidP="00BF648C">
            <w:pPr>
              <w:pStyle w:val="ECCTableHeaderwhitefont"/>
              <w:rPr>
                <w:rStyle w:val="ECCHLbold"/>
                <w:bCs/>
                <w:sz w:val="18"/>
                <w:szCs w:val="18"/>
              </w:rPr>
            </w:pPr>
            <w:r w:rsidRPr="00CD0BDB">
              <w:rPr>
                <w:rStyle w:val="ECCHLbold"/>
                <w:bCs/>
                <w:sz w:val="18"/>
                <w:szCs w:val="18"/>
              </w:rPr>
              <w:t>Maximum EIRP (dBm/100MHz)</w:t>
            </w:r>
          </w:p>
        </w:tc>
        <w:tc>
          <w:tcPr>
            <w:tcW w:w="1170" w:type="dxa"/>
            <w:tcBorders>
              <w:top w:val="single" w:sz="4" w:space="0" w:color="D2232A"/>
              <w:left w:val="nil"/>
              <w:bottom w:val="single" w:sz="4" w:space="0" w:color="D2232A"/>
              <w:right w:val="nil"/>
            </w:tcBorders>
            <w:shd w:val="clear" w:color="auto" w:fill="D2232A"/>
          </w:tcPr>
          <w:p w14:paraId="7DFD4CE1" w14:textId="77777777" w:rsidR="00CD500A" w:rsidRPr="00CD0BDB" w:rsidRDefault="00CD500A" w:rsidP="00BF648C">
            <w:pPr>
              <w:pStyle w:val="ECCTableHeaderwhitefont"/>
              <w:rPr>
                <w:rStyle w:val="ECCHLbold"/>
                <w:bCs/>
                <w:sz w:val="18"/>
                <w:szCs w:val="18"/>
              </w:rPr>
            </w:pPr>
            <w:r w:rsidRPr="00CD0BDB">
              <w:rPr>
                <w:rStyle w:val="ECCHLbold"/>
                <w:bCs/>
                <w:sz w:val="18"/>
                <w:szCs w:val="18"/>
              </w:rPr>
              <w:t>FSS ES Pattern</w:t>
            </w:r>
          </w:p>
        </w:tc>
        <w:tc>
          <w:tcPr>
            <w:tcW w:w="990" w:type="dxa"/>
            <w:tcBorders>
              <w:top w:val="single" w:sz="4" w:space="0" w:color="D2232A"/>
              <w:left w:val="nil"/>
              <w:bottom w:val="single" w:sz="4" w:space="0" w:color="D2232A"/>
              <w:right w:val="nil"/>
            </w:tcBorders>
            <w:shd w:val="clear" w:color="auto" w:fill="D2232A"/>
          </w:tcPr>
          <w:p w14:paraId="797B5F8D" w14:textId="77777777" w:rsidR="00CD500A" w:rsidRPr="00CD0BDB" w:rsidRDefault="00CD500A" w:rsidP="00BF648C">
            <w:pPr>
              <w:pStyle w:val="ECCTableHeaderwhitefont"/>
              <w:rPr>
                <w:rStyle w:val="ECCHLbold"/>
                <w:bCs/>
                <w:sz w:val="18"/>
                <w:szCs w:val="18"/>
              </w:rPr>
            </w:pPr>
            <w:r w:rsidRPr="00CD0BDB">
              <w:rPr>
                <w:rStyle w:val="ECCHLbold"/>
                <w:bCs/>
                <w:sz w:val="18"/>
                <w:szCs w:val="18"/>
              </w:rPr>
              <w:t>Activity factor</w:t>
            </w:r>
          </w:p>
        </w:tc>
        <w:tc>
          <w:tcPr>
            <w:tcW w:w="1260" w:type="dxa"/>
            <w:tcBorders>
              <w:top w:val="single" w:sz="4" w:space="0" w:color="D2232A"/>
              <w:left w:val="nil"/>
              <w:bottom w:val="single" w:sz="4" w:space="0" w:color="D2232A"/>
              <w:right w:val="single" w:sz="4" w:space="0" w:color="D2232A"/>
            </w:tcBorders>
            <w:shd w:val="clear" w:color="auto" w:fill="D2232A"/>
            <w:vAlign w:val="center"/>
          </w:tcPr>
          <w:p w14:paraId="0D0DA255" w14:textId="77777777" w:rsidR="00CD500A" w:rsidRPr="00CD0BDB" w:rsidRDefault="00CD500A" w:rsidP="00BF648C">
            <w:pPr>
              <w:pStyle w:val="ECCTableHeaderwhitefont"/>
              <w:rPr>
                <w:rStyle w:val="ECCHLbold"/>
                <w:b w:val="0"/>
                <w:sz w:val="18"/>
                <w:szCs w:val="18"/>
              </w:rPr>
            </w:pPr>
            <w:r w:rsidRPr="00CD0BDB">
              <w:rPr>
                <w:rStyle w:val="ECCHLbold"/>
                <w:bCs/>
                <w:sz w:val="18"/>
                <w:szCs w:val="18"/>
              </w:rPr>
              <w:t>Main-lobe</w:t>
            </w:r>
            <w:r w:rsidRPr="00CD0BDB">
              <w:rPr>
                <w:bCs w:val="0"/>
                <w:sz w:val="18"/>
                <w:szCs w:val="18"/>
              </w:rPr>
              <w:t xml:space="preserve"> </w:t>
            </w:r>
            <w:r w:rsidRPr="00CD0BDB">
              <w:rPr>
                <w:rStyle w:val="ECCHLbold"/>
                <w:bCs/>
              </w:rPr>
              <w:t>(</w:t>
            </w:r>
            <w:r w:rsidRPr="00CD0BDB">
              <w:rPr>
                <w:rStyle w:val="ECCHLbold"/>
                <w:bCs/>
                <w:sz w:val="18"/>
                <w:szCs w:val="18"/>
              </w:rPr>
              <w:t>km)</w:t>
            </w:r>
          </w:p>
        </w:tc>
        <w:tc>
          <w:tcPr>
            <w:tcW w:w="1235" w:type="dxa"/>
            <w:tcBorders>
              <w:top w:val="single" w:sz="4" w:space="0" w:color="D2232A"/>
              <w:left w:val="nil"/>
              <w:bottom w:val="single" w:sz="4" w:space="0" w:color="D2232A"/>
              <w:right w:val="single" w:sz="4" w:space="0" w:color="D2232A"/>
            </w:tcBorders>
            <w:shd w:val="clear" w:color="auto" w:fill="D2232A"/>
            <w:vAlign w:val="center"/>
          </w:tcPr>
          <w:p w14:paraId="5F193EF7" w14:textId="77777777" w:rsidR="00CD500A" w:rsidRPr="00CD0BDB" w:rsidRDefault="00CD500A" w:rsidP="00BF648C">
            <w:pPr>
              <w:pStyle w:val="ECCTableHeaderwhitefont"/>
              <w:rPr>
                <w:rStyle w:val="ECCHLbold"/>
                <w:b w:val="0"/>
                <w:sz w:val="18"/>
                <w:szCs w:val="18"/>
              </w:rPr>
            </w:pPr>
            <w:r w:rsidRPr="00CD0BDB">
              <w:rPr>
                <w:rStyle w:val="ECCHLbold"/>
                <w:bCs/>
                <w:sz w:val="18"/>
                <w:szCs w:val="18"/>
              </w:rPr>
              <w:t>Back-lobe</w:t>
            </w:r>
            <w:r w:rsidRPr="00CD0BDB">
              <w:rPr>
                <w:bCs w:val="0"/>
                <w:sz w:val="18"/>
                <w:szCs w:val="18"/>
              </w:rPr>
              <w:t xml:space="preserve"> </w:t>
            </w:r>
            <w:r w:rsidRPr="00CD0BDB">
              <w:rPr>
                <w:rStyle w:val="ECCHLbold"/>
                <w:bCs/>
              </w:rPr>
              <w:t>(</w:t>
            </w:r>
            <w:r w:rsidRPr="00CD0BDB">
              <w:rPr>
                <w:rStyle w:val="ECCHLbold"/>
                <w:bCs/>
                <w:sz w:val="18"/>
                <w:szCs w:val="18"/>
              </w:rPr>
              <w:t>km)</w:t>
            </w:r>
          </w:p>
        </w:tc>
      </w:tr>
      <w:tr w:rsidR="006F1D8B" w:rsidRPr="00CD0BDB" w14:paraId="4EB63F48" w14:textId="77777777" w:rsidTr="00BF648C">
        <w:trPr>
          <w:jc w:val="center"/>
        </w:trPr>
        <w:tc>
          <w:tcPr>
            <w:tcW w:w="1572" w:type="dxa"/>
            <w:tcBorders>
              <w:top w:val="single" w:sz="4" w:space="0" w:color="D2232A"/>
              <w:left w:val="single" w:sz="4" w:space="0" w:color="D2232A"/>
              <w:bottom w:val="single" w:sz="4" w:space="0" w:color="D2232A"/>
              <w:right w:val="single" w:sz="4" w:space="0" w:color="D2232A"/>
            </w:tcBorders>
            <w:vAlign w:val="center"/>
          </w:tcPr>
          <w:p w14:paraId="73AB3DF0" w14:textId="77777777" w:rsidR="006F1D8B" w:rsidRPr="00CD0BDB" w:rsidRDefault="006F1D8B" w:rsidP="006F1D8B">
            <w:pPr>
              <w:pStyle w:val="ECCTabletext"/>
              <w:jc w:val="center"/>
              <w:rPr>
                <w:sz w:val="18"/>
                <w:szCs w:val="18"/>
              </w:rPr>
            </w:pPr>
            <w:r w:rsidRPr="00CD0BDB">
              <w:rPr>
                <w:rFonts w:cs="Arial"/>
                <w:sz w:val="18"/>
                <w:szCs w:val="18"/>
              </w:rPr>
              <w:t xml:space="preserve">8×8 </w:t>
            </w:r>
            <w:r w:rsidRPr="00CD0BDB">
              <w:rPr>
                <w:sz w:val="18"/>
                <w:szCs w:val="18"/>
                <w:lang w:eastAsia="zh-CN"/>
              </w:rPr>
              <w:t xml:space="preserve">AAS </w:t>
            </w:r>
          </w:p>
        </w:tc>
        <w:tc>
          <w:tcPr>
            <w:tcW w:w="1573" w:type="dxa"/>
            <w:tcBorders>
              <w:top w:val="single" w:sz="4" w:space="0" w:color="D2232A"/>
              <w:left w:val="single" w:sz="4" w:space="0" w:color="D2232A"/>
              <w:bottom w:val="single" w:sz="4" w:space="0" w:color="D2232A"/>
              <w:right w:val="single" w:sz="4" w:space="0" w:color="D2232A"/>
            </w:tcBorders>
            <w:vAlign w:val="center"/>
          </w:tcPr>
          <w:p w14:paraId="0B74288F" w14:textId="77777777" w:rsidR="006F1D8B" w:rsidRPr="00CD0BDB" w:rsidRDefault="006F1D8B" w:rsidP="006F1D8B">
            <w:pPr>
              <w:pStyle w:val="ECCTabletext"/>
              <w:jc w:val="center"/>
              <w:rPr>
                <w:sz w:val="18"/>
                <w:szCs w:val="18"/>
              </w:rPr>
            </w:pPr>
            <w:r w:rsidRPr="00CD0BDB">
              <w:rPr>
                <w:sz w:val="18"/>
                <w:szCs w:val="18"/>
                <w:lang w:eastAsia="zh-CN"/>
              </w:rPr>
              <w:t>3m diameter</w:t>
            </w:r>
          </w:p>
        </w:tc>
        <w:tc>
          <w:tcPr>
            <w:tcW w:w="1620" w:type="dxa"/>
            <w:tcBorders>
              <w:top w:val="single" w:sz="4" w:space="0" w:color="D2232A"/>
              <w:left w:val="single" w:sz="4" w:space="0" w:color="D2232A"/>
              <w:bottom w:val="single" w:sz="4" w:space="0" w:color="D2232A"/>
              <w:right w:val="single" w:sz="4" w:space="0" w:color="D2232A"/>
            </w:tcBorders>
          </w:tcPr>
          <w:p w14:paraId="0244BFE8" w14:textId="77777777" w:rsidR="006F1D8B" w:rsidRPr="00CD0BDB" w:rsidRDefault="006F1D8B" w:rsidP="006F1D8B">
            <w:pPr>
              <w:pStyle w:val="ECCTabletext"/>
              <w:jc w:val="center"/>
              <w:rPr>
                <w:sz w:val="18"/>
                <w:szCs w:val="18"/>
              </w:rPr>
            </w:pPr>
            <w:r w:rsidRPr="00CD0BDB">
              <w:rPr>
                <w:rFonts w:cs="Arial"/>
                <w:sz w:val="18"/>
                <w:szCs w:val="18"/>
                <w:lang w:eastAsia="zh-CN"/>
              </w:rPr>
              <w:t>51</w:t>
            </w:r>
          </w:p>
        </w:tc>
        <w:tc>
          <w:tcPr>
            <w:tcW w:w="1170" w:type="dxa"/>
            <w:tcBorders>
              <w:top w:val="single" w:sz="4" w:space="0" w:color="D2232A"/>
              <w:left w:val="single" w:sz="4" w:space="0" w:color="D2232A"/>
              <w:bottom w:val="single" w:sz="4" w:space="0" w:color="D2232A"/>
              <w:right w:val="single" w:sz="4" w:space="0" w:color="D2232A"/>
            </w:tcBorders>
          </w:tcPr>
          <w:p w14:paraId="2282E579" w14:textId="050C5A86" w:rsidR="006F1D8B" w:rsidRPr="00CD0BDB" w:rsidRDefault="006F1D8B" w:rsidP="006F1D8B">
            <w:pPr>
              <w:pStyle w:val="ECCTabletext"/>
              <w:jc w:val="center"/>
              <w:rPr>
                <w:sz w:val="18"/>
                <w:szCs w:val="18"/>
              </w:rPr>
            </w:pPr>
            <w:r w:rsidRPr="00CD0BDB">
              <w:rPr>
                <w:sz w:val="18"/>
                <w:szCs w:val="18"/>
              </w:rPr>
              <w:t>S.465</w:t>
            </w:r>
          </w:p>
        </w:tc>
        <w:tc>
          <w:tcPr>
            <w:tcW w:w="990" w:type="dxa"/>
            <w:tcBorders>
              <w:top w:val="single" w:sz="4" w:space="0" w:color="D2232A"/>
              <w:left w:val="single" w:sz="4" w:space="0" w:color="D2232A"/>
              <w:bottom w:val="single" w:sz="4" w:space="0" w:color="D2232A"/>
              <w:right w:val="single" w:sz="4" w:space="0" w:color="D2232A"/>
            </w:tcBorders>
          </w:tcPr>
          <w:p w14:paraId="12AA23A9" w14:textId="77777777" w:rsidR="006F1D8B" w:rsidRPr="00CD0BDB" w:rsidRDefault="006F1D8B" w:rsidP="006F1D8B">
            <w:pPr>
              <w:pStyle w:val="ECCTabletext"/>
              <w:jc w:val="center"/>
              <w:rPr>
                <w:sz w:val="18"/>
                <w:szCs w:val="18"/>
              </w:rPr>
            </w:pPr>
            <w:r w:rsidRPr="00CD0BDB">
              <w:rPr>
                <w:sz w:val="18"/>
                <w:szCs w:val="18"/>
              </w:rPr>
              <w:t>75%</w:t>
            </w:r>
          </w:p>
        </w:tc>
        <w:tc>
          <w:tcPr>
            <w:tcW w:w="1260" w:type="dxa"/>
            <w:tcBorders>
              <w:top w:val="single" w:sz="4" w:space="0" w:color="D2232A"/>
              <w:left w:val="single" w:sz="4" w:space="0" w:color="D2232A"/>
              <w:bottom w:val="single" w:sz="4" w:space="0" w:color="D2232A"/>
              <w:right w:val="single" w:sz="4" w:space="0" w:color="D2232A"/>
            </w:tcBorders>
            <w:vAlign w:val="center"/>
          </w:tcPr>
          <w:p w14:paraId="2426C690" w14:textId="45F96BC5" w:rsidR="006F1D8B" w:rsidRPr="00CD0BDB" w:rsidRDefault="006F1D8B" w:rsidP="006F1D8B">
            <w:pPr>
              <w:pStyle w:val="ECCTabletext"/>
              <w:jc w:val="center"/>
              <w:rPr>
                <w:sz w:val="18"/>
                <w:szCs w:val="18"/>
              </w:rPr>
            </w:pPr>
            <w:r w:rsidRPr="00CD0BDB">
              <w:rPr>
                <w:sz w:val="18"/>
                <w:szCs w:val="18"/>
              </w:rPr>
              <w:t xml:space="preserve">&lt; </w:t>
            </w:r>
            <w:r w:rsidR="00847D22">
              <w:rPr>
                <w:sz w:val="18"/>
                <w:szCs w:val="18"/>
              </w:rPr>
              <w:t>5</w:t>
            </w:r>
          </w:p>
        </w:tc>
        <w:tc>
          <w:tcPr>
            <w:tcW w:w="1235" w:type="dxa"/>
            <w:tcBorders>
              <w:top w:val="single" w:sz="4" w:space="0" w:color="D2232A"/>
              <w:left w:val="single" w:sz="4" w:space="0" w:color="D2232A"/>
              <w:bottom w:val="single" w:sz="4" w:space="0" w:color="D2232A"/>
              <w:right w:val="single" w:sz="4" w:space="0" w:color="D2232A"/>
            </w:tcBorders>
            <w:vAlign w:val="center"/>
          </w:tcPr>
          <w:p w14:paraId="7E9C56AE" w14:textId="0CA83B0A" w:rsidR="006F1D8B" w:rsidRPr="00CD0BDB" w:rsidRDefault="006F1D8B" w:rsidP="006F1D8B">
            <w:pPr>
              <w:pStyle w:val="ECCTabletext"/>
              <w:jc w:val="center"/>
              <w:rPr>
                <w:sz w:val="18"/>
                <w:szCs w:val="18"/>
              </w:rPr>
            </w:pPr>
            <w:r w:rsidRPr="00CD0BDB">
              <w:rPr>
                <w:sz w:val="18"/>
                <w:szCs w:val="18"/>
              </w:rPr>
              <w:t>&lt; 0.</w:t>
            </w:r>
            <w:r w:rsidR="00D20787">
              <w:rPr>
                <w:sz w:val="18"/>
                <w:szCs w:val="18"/>
              </w:rPr>
              <w:t>8</w:t>
            </w:r>
          </w:p>
        </w:tc>
      </w:tr>
      <w:tr w:rsidR="006F1D8B" w:rsidRPr="00CD0BDB" w14:paraId="2A7DD9F0" w14:textId="77777777" w:rsidTr="00BF648C">
        <w:trPr>
          <w:jc w:val="center"/>
        </w:trPr>
        <w:tc>
          <w:tcPr>
            <w:tcW w:w="1572" w:type="dxa"/>
            <w:tcBorders>
              <w:top w:val="single" w:sz="4" w:space="0" w:color="D2232A"/>
              <w:left w:val="single" w:sz="4" w:space="0" w:color="D2232A"/>
              <w:bottom w:val="single" w:sz="4" w:space="0" w:color="D2232A"/>
              <w:right w:val="single" w:sz="4" w:space="0" w:color="D2232A"/>
            </w:tcBorders>
            <w:vAlign w:val="center"/>
          </w:tcPr>
          <w:p w14:paraId="40A6808D" w14:textId="77777777" w:rsidR="006F1D8B" w:rsidRPr="00CD0BDB" w:rsidRDefault="006F1D8B" w:rsidP="006F1D8B">
            <w:pPr>
              <w:pStyle w:val="ECCTabletext"/>
              <w:jc w:val="center"/>
              <w:rPr>
                <w:sz w:val="18"/>
                <w:szCs w:val="18"/>
                <w:lang w:eastAsia="zh-CN"/>
              </w:rPr>
            </w:pPr>
            <w:r w:rsidRPr="00CD0BDB">
              <w:rPr>
                <w:rFonts w:cs="Arial"/>
                <w:sz w:val="18"/>
                <w:szCs w:val="18"/>
              </w:rPr>
              <w:t xml:space="preserve">8×8 </w:t>
            </w:r>
            <w:r w:rsidRPr="00CD0BDB">
              <w:rPr>
                <w:sz w:val="18"/>
                <w:szCs w:val="18"/>
                <w:lang w:eastAsia="zh-CN"/>
              </w:rPr>
              <w:t xml:space="preserve">AAS </w:t>
            </w:r>
          </w:p>
        </w:tc>
        <w:tc>
          <w:tcPr>
            <w:tcW w:w="1573" w:type="dxa"/>
            <w:tcBorders>
              <w:top w:val="single" w:sz="4" w:space="0" w:color="D2232A"/>
              <w:left w:val="single" w:sz="4" w:space="0" w:color="D2232A"/>
              <w:bottom w:val="single" w:sz="4" w:space="0" w:color="D2232A"/>
              <w:right w:val="single" w:sz="4" w:space="0" w:color="D2232A"/>
            </w:tcBorders>
            <w:vAlign w:val="center"/>
          </w:tcPr>
          <w:p w14:paraId="4E9E816E" w14:textId="77777777" w:rsidR="006F1D8B" w:rsidRPr="00CD0BDB" w:rsidRDefault="006F1D8B" w:rsidP="006F1D8B">
            <w:pPr>
              <w:pStyle w:val="ECCTabletext"/>
              <w:jc w:val="center"/>
              <w:rPr>
                <w:sz w:val="18"/>
                <w:szCs w:val="18"/>
                <w:lang w:eastAsia="zh-CN"/>
              </w:rPr>
            </w:pPr>
            <w:r w:rsidRPr="00CD0BDB">
              <w:rPr>
                <w:sz w:val="18"/>
                <w:szCs w:val="18"/>
                <w:lang w:eastAsia="zh-CN"/>
              </w:rPr>
              <w:t>3m diameter</w:t>
            </w:r>
          </w:p>
        </w:tc>
        <w:tc>
          <w:tcPr>
            <w:tcW w:w="1620" w:type="dxa"/>
            <w:tcBorders>
              <w:top w:val="single" w:sz="4" w:space="0" w:color="D2232A"/>
              <w:left w:val="single" w:sz="4" w:space="0" w:color="D2232A"/>
              <w:bottom w:val="single" w:sz="4" w:space="0" w:color="D2232A"/>
              <w:right w:val="single" w:sz="4" w:space="0" w:color="D2232A"/>
            </w:tcBorders>
          </w:tcPr>
          <w:p w14:paraId="31D83B7E" w14:textId="77777777" w:rsidR="006F1D8B" w:rsidRPr="00CD0BDB" w:rsidRDefault="006F1D8B" w:rsidP="006F1D8B">
            <w:pPr>
              <w:pStyle w:val="ECCTabletext"/>
              <w:jc w:val="center"/>
              <w:rPr>
                <w:rFonts w:cs="Arial"/>
                <w:sz w:val="18"/>
                <w:szCs w:val="18"/>
                <w:lang w:eastAsia="zh-CN"/>
              </w:rPr>
            </w:pPr>
            <w:r w:rsidRPr="00CD0BDB">
              <w:rPr>
                <w:rFonts w:cs="Arial"/>
                <w:sz w:val="18"/>
                <w:szCs w:val="18"/>
                <w:lang w:eastAsia="zh-CN"/>
              </w:rPr>
              <w:t>51</w:t>
            </w:r>
          </w:p>
        </w:tc>
        <w:tc>
          <w:tcPr>
            <w:tcW w:w="1170" w:type="dxa"/>
            <w:tcBorders>
              <w:top w:val="single" w:sz="4" w:space="0" w:color="D2232A"/>
              <w:left w:val="single" w:sz="4" w:space="0" w:color="D2232A"/>
              <w:bottom w:val="single" w:sz="4" w:space="0" w:color="D2232A"/>
              <w:right w:val="single" w:sz="4" w:space="0" w:color="D2232A"/>
            </w:tcBorders>
          </w:tcPr>
          <w:p w14:paraId="4F6F2524" w14:textId="2CED9346" w:rsidR="006F1D8B" w:rsidRPr="00CD0BDB" w:rsidRDefault="006F1D8B" w:rsidP="006F1D8B">
            <w:pPr>
              <w:pStyle w:val="ECCTabletext"/>
              <w:jc w:val="center"/>
              <w:rPr>
                <w:sz w:val="18"/>
                <w:szCs w:val="18"/>
              </w:rPr>
            </w:pPr>
            <w:r w:rsidRPr="00CD0BDB">
              <w:rPr>
                <w:sz w:val="18"/>
                <w:szCs w:val="18"/>
              </w:rPr>
              <w:t>S.465</w:t>
            </w:r>
          </w:p>
        </w:tc>
        <w:tc>
          <w:tcPr>
            <w:tcW w:w="990" w:type="dxa"/>
            <w:tcBorders>
              <w:top w:val="single" w:sz="4" w:space="0" w:color="D2232A"/>
              <w:left w:val="single" w:sz="4" w:space="0" w:color="D2232A"/>
              <w:bottom w:val="single" w:sz="4" w:space="0" w:color="D2232A"/>
              <w:right w:val="single" w:sz="4" w:space="0" w:color="D2232A"/>
            </w:tcBorders>
          </w:tcPr>
          <w:p w14:paraId="75F0C425" w14:textId="77777777" w:rsidR="006F1D8B" w:rsidRPr="00CD0BDB" w:rsidRDefault="006F1D8B" w:rsidP="006F1D8B">
            <w:pPr>
              <w:pStyle w:val="ECCTabletext"/>
              <w:jc w:val="center"/>
              <w:rPr>
                <w:sz w:val="18"/>
                <w:szCs w:val="18"/>
              </w:rPr>
            </w:pPr>
            <w:r w:rsidRPr="00CD0BDB">
              <w:rPr>
                <w:sz w:val="18"/>
                <w:szCs w:val="18"/>
              </w:rPr>
              <w:t>37.5%</w:t>
            </w:r>
          </w:p>
        </w:tc>
        <w:tc>
          <w:tcPr>
            <w:tcW w:w="1260" w:type="dxa"/>
            <w:tcBorders>
              <w:top w:val="single" w:sz="4" w:space="0" w:color="D2232A"/>
              <w:left w:val="single" w:sz="4" w:space="0" w:color="D2232A"/>
              <w:bottom w:val="single" w:sz="4" w:space="0" w:color="D2232A"/>
              <w:right w:val="single" w:sz="4" w:space="0" w:color="D2232A"/>
            </w:tcBorders>
            <w:vAlign w:val="center"/>
          </w:tcPr>
          <w:p w14:paraId="30A1B920" w14:textId="3137B774" w:rsidR="006F1D8B" w:rsidRPr="00CD0BDB" w:rsidRDefault="006F1D8B" w:rsidP="006F1D8B">
            <w:pPr>
              <w:pStyle w:val="ECCTabletext"/>
              <w:jc w:val="center"/>
              <w:rPr>
                <w:sz w:val="18"/>
                <w:szCs w:val="18"/>
              </w:rPr>
            </w:pPr>
            <w:r w:rsidRPr="00CD0BDB">
              <w:rPr>
                <w:sz w:val="18"/>
                <w:szCs w:val="18"/>
              </w:rPr>
              <w:t xml:space="preserve">&lt; </w:t>
            </w:r>
            <w:r w:rsidR="00E5240E">
              <w:rPr>
                <w:sz w:val="18"/>
                <w:szCs w:val="18"/>
              </w:rPr>
              <w:t>2.4</w:t>
            </w:r>
          </w:p>
        </w:tc>
        <w:tc>
          <w:tcPr>
            <w:tcW w:w="1235" w:type="dxa"/>
            <w:tcBorders>
              <w:top w:val="single" w:sz="4" w:space="0" w:color="D2232A"/>
              <w:left w:val="single" w:sz="4" w:space="0" w:color="D2232A"/>
              <w:bottom w:val="single" w:sz="4" w:space="0" w:color="D2232A"/>
              <w:right w:val="single" w:sz="4" w:space="0" w:color="D2232A"/>
            </w:tcBorders>
            <w:vAlign w:val="center"/>
          </w:tcPr>
          <w:p w14:paraId="4747D9DD" w14:textId="41859A82" w:rsidR="006F1D8B" w:rsidRPr="00CD0BDB" w:rsidRDefault="006F1D8B" w:rsidP="006F1D8B">
            <w:pPr>
              <w:pStyle w:val="ECCTabletext"/>
              <w:jc w:val="center"/>
              <w:rPr>
                <w:sz w:val="18"/>
                <w:szCs w:val="18"/>
              </w:rPr>
            </w:pPr>
            <w:r w:rsidRPr="00CD0BDB">
              <w:rPr>
                <w:sz w:val="18"/>
                <w:szCs w:val="18"/>
              </w:rPr>
              <w:t>&lt; 0.</w:t>
            </w:r>
            <w:r w:rsidR="00241454">
              <w:rPr>
                <w:sz w:val="18"/>
                <w:szCs w:val="18"/>
              </w:rPr>
              <w:t>6</w:t>
            </w:r>
          </w:p>
        </w:tc>
      </w:tr>
      <w:tr w:rsidR="006F1D8B" w:rsidRPr="00CD0BDB" w14:paraId="426944FA" w14:textId="77777777" w:rsidTr="00BF648C">
        <w:trPr>
          <w:jc w:val="center"/>
        </w:trPr>
        <w:tc>
          <w:tcPr>
            <w:tcW w:w="1572" w:type="dxa"/>
            <w:tcBorders>
              <w:top w:val="single" w:sz="4" w:space="0" w:color="D2232A"/>
              <w:left w:val="single" w:sz="4" w:space="0" w:color="D2232A"/>
              <w:bottom w:val="single" w:sz="4" w:space="0" w:color="D2232A"/>
              <w:right w:val="single" w:sz="4" w:space="0" w:color="D2232A"/>
            </w:tcBorders>
            <w:vAlign w:val="center"/>
          </w:tcPr>
          <w:p w14:paraId="391EA02F" w14:textId="77777777" w:rsidR="006F1D8B" w:rsidRPr="00CD0BDB" w:rsidRDefault="006F1D8B" w:rsidP="006F1D8B">
            <w:pPr>
              <w:pStyle w:val="ECCTabletext"/>
              <w:jc w:val="center"/>
              <w:rPr>
                <w:sz w:val="18"/>
                <w:szCs w:val="18"/>
                <w:lang w:eastAsia="zh-CN"/>
              </w:rPr>
            </w:pPr>
            <w:r w:rsidRPr="00CD0BDB">
              <w:rPr>
                <w:rFonts w:cs="Arial"/>
                <w:sz w:val="18"/>
                <w:szCs w:val="18"/>
              </w:rPr>
              <w:t xml:space="preserve">8×8 </w:t>
            </w:r>
            <w:r w:rsidRPr="00CD0BDB">
              <w:rPr>
                <w:sz w:val="18"/>
                <w:szCs w:val="18"/>
                <w:lang w:eastAsia="zh-CN"/>
              </w:rPr>
              <w:t>AAS</w:t>
            </w:r>
          </w:p>
        </w:tc>
        <w:tc>
          <w:tcPr>
            <w:tcW w:w="1573" w:type="dxa"/>
            <w:tcBorders>
              <w:top w:val="single" w:sz="4" w:space="0" w:color="D2232A"/>
              <w:left w:val="single" w:sz="4" w:space="0" w:color="D2232A"/>
              <w:bottom w:val="single" w:sz="4" w:space="0" w:color="D2232A"/>
              <w:right w:val="single" w:sz="4" w:space="0" w:color="D2232A"/>
            </w:tcBorders>
            <w:vAlign w:val="center"/>
          </w:tcPr>
          <w:p w14:paraId="66F3F64D" w14:textId="77777777" w:rsidR="006F1D8B" w:rsidRPr="00CD0BDB" w:rsidRDefault="006F1D8B" w:rsidP="006F1D8B">
            <w:pPr>
              <w:pStyle w:val="ECCTabletext"/>
              <w:jc w:val="center"/>
              <w:rPr>
                <w:sz w:val="18"/>
                <w:szCs w:val="18"/>
                <w:lang w:eastAsia="zh-CN"/>
              </w:rPr>
            </w:pPr>
            <w:r w:rsidRPr="00CD0BDB">
              <w:rPr>
                <w:sz w:val="18"/>
                <w:szCs w:val="18"/>
                <w:lang w:eastAsia="zh-CN"/>
              </w:rPr>
              <w:t>DLR</w:t>
            </w:r>
          </w:p>
        </w:tc>
        <w:tc>
          <w:tcPr>
            <w:tcW w:w="1620" w:type="dxa"/>
            <w:tcBorders>
              <w:top w:val="single" w:sz="4" w:space="0" w:color="D2232A"/>
              <w:left w:val="single" w:sz="4" w:space="0" w:color="D2232A"/>
              <w:bottom w:val="single" w:sz="4" w:space="0" w:color="D2232A"/>
              <w:right w:val="single" w:sz="4" w:space="0" w:color="D2232A"/>
            </w:tcBorders>
          </w:tcPr>
          <w:p w14:paraId="383CCFE6" w14:textId="77777777" w:rsidR="006F1D8B" w:rsidRPr="00CD0BDB" w:rsidRDefault="006F1D8B" w:rsidP="006F1D8B">
            <w:pPr>
              <w:pStyle w:val="ECCTabletext"/>
              <w:jc w:val="center"/>
              <w:rPr>
                <w:sz w:val="18"/>
                <w:szCs w:val="18"/>
              </w:rPr>
            </w:pPr>
            <w:r w:rsidRPr="00CD0BDB">
              <w:rPr>
                <w:rFonts w:cs="Arial"/>
                <w:sz w:val="18"/>
                <w:szCs w:val="18"/>
                <w:lang w:eastAsia="zh-CN"/>
              </w:rPr>
              <w:t>51</w:t>
            </w:r>
          </w:p>
        </w:tc>
        <w:tc>
          <w:tcPr>
            <w:tcW w:w="1170" w:type="dxa"/>
            <w:tcBorders>
              <w:top w:val="single" w:sz="4" w:space="0" w:color="D2232A"/>
              <w:left w:val="single" w:sz="4" w:space="0" w:color="D2232A"/>
              <w:bottom w:val="single" w:sz="4" w:space="0" w:color="D2232A"/>
              <w:right w:val="single" w:sz="4" w:space="0" w:color="D2232A"/>
            </w:tcBorders>
          </w:tcPr>
          <w:p w14:paraId="100081ED" w14:textId="3D853E00" w:rsidR="006F1D8B" w:rsidRPr="00CD0BDB" w:rsidRDefault="006F1D8B" w:rsidP="006F1D8B">
            <w:pPr>
              <w:pStyle w:val="ECCTabletext"/>
              <w:jc w:val="center"/>
              <w:rPr>
                <w:sz w:val="18"/>
                <w:szCs w:val="18"/>
              </w:rPr>
            </w:pPr>
            <w:r w:rsidRPr="00CD0BDB">
              <w:rPr>
                <w:sz w:val="18"/>
                <w:szCs w:val="18"/>
              </w:rPr>
              <w:t>S.465</w:t>
            </w:r>
          </w:p>
        </w:tc>
        <w:tc>
          <w:tcPr>
            <w:tcW w:w="990" w:type="dxa"/>
            <w:tcBorders>
              <w:top w:val="single" w:sz="4" w:space="0" w:color="D2232A"/>
              <w:left w:val="single" w:sz="4" w:space="0" w:color="D2232A"/>
              <w:bottom w:val="single" w:sz="4" w:space="0" w:color="D2232A"/>
              <w:right w:val="single" w:sz="4" w:space="0" w:color="D2232A"/>
            </w:tcBorders>
          </w:tcPr>
          <w:p w14:paraId="7E850CA1" w14:textId="77777777" w:rsidR="006F1D8B" w:rsidRPr="00CD0BDB" w:rsidRDefault="006F1D8B" w:rsidP="006F1D8B">
            <w:pPr>
              <w:pStyle w:val="ECCTabletext"/>
              <w:jc w:val="center"/>
              <w:rPr>
                <w:sz w:val="18"/>
                <w:szCs w:val="18"/>
              </w:rPr>
            </w:pPr>
            <w:r w:rsidRPr="00CD0BDB">
              <w:rPr>
                <w:sz w:val="18"/>
                <w:szCs w:val="18"/>
              </w:rPr>
              <w:t>75%</w:t>
            </w:r>
          </w:p>
        </w:tc>
        <w:tc>
          <w:tcPr>
            <w:tcW w:w="1260" w:type="dxa"/>
            <w:tcBorders>
              <w:top w:val="single" w:sz="4" w:space="0" w:color="D2232A"/>
              <w:left w:val="single" w:sz="4" w:space="0" w:color="D2232A"/>
              <w:bottom w:val="single" w:sz="4" w:space="0" w:color="D2232A"/>
              <w:right w:val="single" w:sz="4" w:space="0" w:color="D2232A"/>
            </w:tcBorders>
            <w:vAlign w:val="center"/>
          </w:tcPr>
          <w:p w14:paraId="51426AC8" w14:textId="3BA8587F" w:rsidR="006F1D8B" w:rsidRPr="00CD0BDB" w:rsidRDefault="006F1D8B" w:rsidP="006F1D8B">
            <w:pPr>
              <w:pStyle w:val="ECCTabletext"/>
              <w:jc w:val="center"/>
              <w:rPr>
                <w:sz w:val="18"/>
                <w:szCs w:val="18"/>
              </w:rPr>
            </w:pPr>
            <w:r w:rsidRPr="00CD0BDB">
              <w:rPr>
                <w:sz w:val="18"/>
                <w:szCs w:val="18"/>
              </w:rPr>
              <w:t xml:space="preserve">&lt; </w:t>
            </w:r>
            <w:r w:rsidR="008F7EBE">
              <w:rPr>
                <w:sz w:val="18"/>
                <w:szCs w:val="18"/>
              </w:rPr>
              <w:t>3.6</w:t>
            </w:r>
          </w:p>
        </w:tc>
        <w:tc>
          <w:tcPr>
            <w:tcW w:w="1235" w:type="dxa"/>
            <w:tcBorders>
              <w:top w:val="single" w:sz="4" w:space="0" w:color="D2232A"/>
              <w:left w:val="single" w:sz="4" w:space="0" w:color="D2232A"/>
              <w:bottom w:val="single" w:sz="4" w:space="0" w:color="D2232A"/>
              <w:right w:val="single" w:sz="4" w:space="0" w:color="D2232A"/>
            </w:tcBorders>
            <w:vAlign w:val="center"/>
          </w:tcPr>
          <w:p w14:paraId="7C0762E1" w14:textId="4457D974" w:rsidR="006F1D8B" w:rsidRPr="00CD0BDB" w:rsidRDefault="006F1D8B" w:rsidP="006F1D8B">
            <w:pPr>
              <w:pStyle w:val="ECCTabletext"/>
              <w:jc w:val="center"/>
              <w:rPr>
                <w:sz w:val="18"/>
                <w:szCs w:val="18"/>
              </w:rPr>
            </w:pPr>
            <w:r w:rsidRPr="00CD0BDB">
              <w:rPr>
                <w:sz w:val="18"/>
                <w:szCs w:val="18"/>
              </w:rPr>
              <w:t xml:space="preserve">&lt; </w:t>
            </w:r>
            <w:r w:rsidR="00045C34">
              <w:rPr>
                <w:sz w:val="18"/>
                <w:szCs w:val="18"/>
              </w:rPr>
              <w:t>1</w:t>
            </w:r>
          </w:p>
        </w:tc>
      </w:tr>
      <w:tr w:rsidR="006F1D8B" w:rsidRPr="00CD0BDB" w14:paraId="5A8BB3D0" w14:textId="77777777" w:rsidTr="00BF648C">
        <w:trPr>
          <w:jc w:val="center"/>
        </w:trPr>
        <w:tc>
          <w:tcPr>
            <w:tcW w:w="1572" w:type="dxa"/>
            <w:tcBorders>
              <w:top w:val="single" w:sz="4" w:space="0" w:color="D2232A"/>
              <w:left w:val="single" w:sz="4" w:space="0" w:color="D2232A"/>
              <w:bottom w:val="single" w:sz="4" w:space="0" w:color="D2232A"/>
              <w:right w:val="single" w:sz="4" w:space="0" w:color="D2232A"/>
            </w:tcBorders>
            <w:vAlign w:val="center"/>
          </w:tcPr>
          <w:p w14:paraId="5B8812BF" w14:textId="77777777" w:rsidR="006F1D8B" w:rsidRPr="00CD0BDB" w:rsidRDefault="006F1D8B" w:rsidP="006F1D8B">
            <w:pPr>
              <w:pStyle w:val="ECCTabletext"/>
              <w:jc w:val="center"/>
              <w:rPr>
                <w:sz w:val="18"/>
                <w:szCs w:val="18"/>
              </w:rPr>
            </w:pPr>
            <w:r w:rsidRPr="00CD0BDB">
              <w:rPr>
                <w:rFonts w:cs="Arial"/>
                <w:sz w:val="18"/>
                <w:szCs w:val="18"/>
              </w:rPr>
              <w:t xml:space="preserve">8×8 </w:t>
            </w:r>
            <w:r w:rsidRPr="00CD0BDB">
              <w:rPr>
                <w:sz w:val="18"/>
                <w:szCs w:val="18"/>
                <w:lang w:eastAsia="zh-CN"/>
              </w:rPr>
              <w:t>AAS</w:t>
            </w:r>
          </w:p>
        </w:tc>
        <w:tc>
          <w:tcPr>
            <w:tcW w:w="1573" w:type="dxa"/>
            <w:tcBorders>
              <w:top w:val="single" w:sz="4" w:space="0" w:color="D2232A"/>
              <w:left w:val="single" w:sz="4" w:space="0" w:color="D2232A"/>
              <w:bottom w:val="single" w:sz="4" w:space="0" w:color="D2232A"/>
              <w:right w:val="single" w:sz="4" w:space="0" w:color="D2232A"/>
            </w:tcBorders>
            <w:vAlign w:val="center"/>
          </w:tcPr>
          <w:p w14:paraId="0E4400C2" w14:textId="77777777" w:rsidR="006F1D8B" w:rsidRPr="00CD0BDB" w:rsidRDefault="006F1D8B" w:rsidP="006F1D8B">
            <w:pPr>
              <w:pStyle w:val="ECCTabletext"/>
              <w:jc w:val="center"/>
              <w:rPr>
                <w:sz w:val="18"/>
                <w:szCs w:val="18"/>
              </w:rPr>
            </w:pPr>
            <w:r w:rsidRPr="00CD0BDB">
              <w:rPr>
                <w:sz w:val="18"/>
                <w:szCs w:val="18"/>
                <w:lang w:eastAsia="zh-CN"/>
              </w:rPr>
              <w:t>DLR</w:t>
            </w:r>
          </w:p>
        </w:tc>
        <w:tc>
          <w:tcPr>
            <w:tcW w:w="1620" w:type="dxa"/>
            <w:tcBorders>
              <w:top w:val="single" w:sz="4" w:space="0" w:color="D2232A"/>
              <w:left w:val="single" w:sz="4" w:space="0" w:color="D2232A"/>
              <w:bottom w:val="single" w:sz="4" w:space="0" w:color="D2232A"/>
              <w:right w:val="single" w:sz="4" w:space="0" w:color="D2232A"/>
            </w:tcBorders>
          </w:tcPr>
          <w:p w14:paraId="61DDBE02" w14:textId="77777777" w:rsidR="006F1D8B" w:rsidRPr="00CD0BDB" w:rsidRDefault="006F1D8B" w:rsidP="006F1D8B">
            <w:pPr>
              <w:pStyle w:val="ECCTabletext"/>
              <w:jc w:val="center"/>
              <w:rPr>
                <w:sz w:val="18"/>
                <w:szCs w:val="18"/>
              </w:rPr>
            </w:pPr>
            <w:r w:rsidRPr="00CD0BDB">
              <w:rPr>
                <w:rFonts w:cs="Arial"/>
                <w:sz w:val="18"/>
                <w:szCs w:val="18"/>
                <w:lang w:eastAsia="zh-CN"/>
              </w:rPr>
              <w:t>51</w:t>
            </w:r>
          </w:p>
        </w:tc>
        <w:tc>
          <w:tcPr>
            <w:tcW w:w="1170" w:type="dxa"/>
            <w:tcBorders>
              <w:top w:val="single" w:sz="4" w:space="0" w:color="D2232A"/>
              <w:left w:val="single" w:sz="4" w:space="0" w:color="D2232A"/>
              <w:bottom w:val="single" w:sz="4" w:space="0" w:color="D2232A"/>
              <w:right w:val="single" w:sz="4" w:space="0" w:color="D2232A"/>
            </w:tcBorders>
          </w:tcPr>
          <w:p w14:paraId="12CF4106" w14:textId="793DFE65" w:rsidR="006F1D8B" w:rsidRPr="00CD0BDB" w:rsidRDefault="006F1D8B" w:rsidP="006F1D8B">
            <w:pPr>
              <w:pStyle w:val="ECCTabletext"/>
              <w:jc w:val="center"/>
              <w:rPr>
                <w:sz w:val="18"/>
                <w:szCs w:val="18"/>
              </w:rPr>
            </w:pPr>
            <w:r w:rsidRPr="00CD0BDB">
              <w:rPr>
                <w:sz w:val="18"/>
                <w:szCs w:val="18"/>
              </w:rPr>
              <w:t>S.465</w:t>
            </w:r>
          </w:p>
        </w:tc>
        <w:tc>
          <w:tcPr>
            <w:tcW w:w="990" w:type="dxa"/>
            <w:tcBorders>
              <w:top w:val="single" w:sz="4" w:space="0" w:color="D2232A"/>
              <w:left w:val="single" w:sz="4" w:space="0" w:color="D2232A"/>
              <w:bottom w:val="single" w:sz="4" w:space="0" w:color="D2232A"/>
              <w:right w:val="single" w:sz="4" w:space="0" w:color="D2232A"/>
            </w:tcBorders>
          </w:tcPr>
          <w:p w14:paraId="33FE450B" w14:textId="77777777" w:rsidR="006F1D8B" w:rsidRPr="00CD0BDB" w:rsidRDefault="006F1D8B" w:rsidP="006F1D8B">
            <w:pPr>
              <w:pStyle w:val="ECCTabletext"/>
              <w:jc w:val="center"/>
              <w:rPr>
                <w:sz w:val="18"/>
                <w:szCs w:val="18"/>
              </w:rPr>
            </w:pPr>
            <w:r w:rsidRPr="00CD0BDB">
              <w:rPr>
                <w:sz w:val="18"/>
                <w:szCs w:val="18"/>
              </w:rPr>
              <w:t>37.5%</w:t>
            </w:r>
          </w:p>
        </w:tc>
        <w:tc>
          <w:tcPr>
            <w:tcW w:w="1260" w:type="dxa"/>
            <w:tcBorders>
              <w:top w:val="single" w:sz="4" w:space="0" w:color="D2232A"/>
              <w:left w:val="single" w:sz="4" w:space="0" w:color="D2232A"/>
              <w:bottom w:val="single" w:sz="4" w:space="0" w:color="D2232A"/>
              <w:right w:val="single" w:sz="4" w:space="0" w:color="D2232A"/>
            </w:tcBorders>
            <w:vAlign w:val="center"/>
          </w:tcPr>
          <w:p w14:paraId="3CAB83E0" w14:textId="0BEFCC23" w:rsidR="006F1D8B" w:rsidRPr="00CD0BDB" w:rsidRDefault="006F1D8B" w:rsidP="006F1D8B">
            <w:pPr>
              <w:pStyle w:val="ECCTabletext"/>
              <w:jc w:val="center"/>
              <w:rPr>
                <w:sz w:val="18"/>
                <w:szCs w:val="18"/>
              </w:rPr>
            </w:pPr>
            <w:r w:rsidRPr="00CD0BDB">
              <w:rPr>
                <w:sz w:val="18"/>
                <w:szCs w:val="18"/>
              </w:rPr>
              <w:t>&lt; 1</w:t>
            </w:r>
            <w:r w:rsidR="00392B6B">
              <w:rPr>
                <w:sz w:val="18"/>
                <w:szCs w:val="18"/>
              </w:rPr>
              <w:t>.8</w:t>
            </w:r>
          </w:p>
        </w:tc>
        <w:tc>
          <w:tcPr>
            <w:tcW w:w="1235" w:type="dxa"/>
            <w:tcBorders>
              <w:top w:val="single" w:sz="4" w:space="0" w:color="D2232A"/>
              <w:left w:val="single" w:sz="4" w:space="0" w:color="D2232A"/>
              <w:bottom w:val="single" w:sz="4" w:space="0" w:color="D2232A"/>
              <w:right w:val="single" w:sz="4" w:space="0" w:color="D2232A"/>
            </w:tcBorders>
            <w:vAlign w:val="center"/>
          </w:tcPr>
          <w:p w14:paraId="1AEEE9CA" w14:textId="5A555EED" w:rsidR="006F1D8B" w:rsidRPr="00CD0BDB" w:rsidRDefault="006F1D8B" w:rsidP="006F1D8B">
            <w:pPr>
              <w:pStyle w:val="ECCTabletext"/>
              <w:jc w:val="center"/>
              <w:rPr>
                <w:sz w:val="18"/>
                <w:szCs w:val="18"/>
              </w:rPr>
            </w:pPr>
            <w:r w:rsidRPr="00CD0BDB">
              <w:rPr>
                <w:sz w:val="18"/>
                <w:szCs w:val="18"/>
              </w:rPr>
              <w:t>&lt; 0.</w:t>
            </w:r>
            <w:r w:rsidR="00392B6B">
              <w:rPr>
                <w:sz w:val="18"/>
                <w:szCs w:val="18"/>
              </w:rPr>
              <w:t>6</w:t>
            </w:r>
          </w:p>
        </w:tc>
      </w:tr>
      <w:tr w:rsidR="006F1D8B" w:rsidRPr="00CD0BDB" w14:paraId="14D9AE8D" w14:textId="77777777" w:rsidTr="00BF648C">
        <w:trPr>
          <w:jc w:val="center"/>
        </w:trPr>
        <w:tc>
          <w:tcPr>
            <w:tcW w:w="1572" w:type="dxa"/>
            <w:tcBorders>
              <w:top w:val="single" w:sz="4" w:space="0" w:color="D2232A"/>
              <w:left w:val="single" w:sz="4" w:space="0" w:color="D2232A"/>
              <w:bottom w:val="single" w:sz="4" w:space="0" w:color="D2232A"/>
              <w:right w:val="single" w:sz="4" w:space="0" w:color="D2232A"/>
            </w:tcBorders>
            <w:vAlign w:val="center"/>
          </w:tcPr>
          <w:p w14:paraId="3C7E0CB4" w14:textId="77777777" w:rsidR="006F1D8B" w:rsidRPr="00CD0BDB" w:rsidRDefault="006F1D8B" w:rsidP="006F1D8B">
            <w:pPr>
              <w:pStyle w:val="ECCTabletext"/>
              <w:jc w:val="center"/>
              <w:rPr>
                <w:sz w:val="18"/>
                <w:szCs w:val="18"/>
                <w:lang w:eastAsia="zh-CN"/>
              </w:rPr>
            </w:pPr>
            <w:r w:rsidRPr="00CD0BDB">
              <w:rPr>
                <w:rFonts w:cs="Arial"/>
                <w:sz w:val="18"/>
                <w:szCs w:val="18"/>
              </w:rPr>
              <w:t xml:space="preserve">8×8 </w:t>
            </w:r>
            <w:r w:rsidRPr="00CD0BDB">
              <w:rPr>
                <w:sz w:val="18"/>
                <w:szCs w:val="18"/>
                <w:lang w:eastAsia="zh-CN"/>
              </w:rPr>
              <w:t xml:space="preserve">AAS </w:t>
            </w:r>
          </w:p>
        </w:tc>
        <w:tc>
          <w:tcPr>
            <w:tcW w:w="1573" w:type="dxa"/>
            <w:tcBorders>
              <w:top w:val="single" w:sz="4" w:space="0" w:color="D2232A"/>
              <w:left w:val="single" w:sz="4" w:space="0" w:color="D2232A"/>
              <w:bottom w:val="single" w:sz="4" w:space="0" w:color="D2232A"/>
              <w:right w:val="single" w:sz="4" w:space="0" w:color="D2232A"/>
            </w:tcBorders>
            <w:vAlign w:val="center"/>
          </w:tcPr>
          <w:p w14:paraId="4ABA1C92" w14:textId="77777777" w:rsidR="006F1D8B" w:rsidRPr="00CD0BDB" w:rsidRDefault="006F1D8B" w:rsidP="006F1D8B">
            <w:pPr>
              <w:pStyle w:val="ECCTabletext"/>
              <w:jc w:val="center"/>
              <w:rPr>
                <w:sz w:val="18"/>
                <w:szCs w:val="18"/>
                <w:lang w:eastAsia="zh-CN"/>
              </w:rPr>
            </w:pPr>
            <w:proofErr w:type="spellStart"/>
            <w:r w:rsidRPr="00CD0BDB">
              <w:rPr>
                <w:sz w:val="18"/>
                <w:szCs w:val="18"/>
                <w:lang w:eastAsia="zh-CN"/>
              </w:rPr>
              <w:t>Fuchsstadt</w:t>
            </w:r>
            <w:proofErr w:type="spellEnd"/>
          </w:p>
        </w:tc>
        <w:tc>
          <w:tcPr>
            <w:tcW w:w="1620" w:type="dxa"/>
            <w:tcBorders>
              <w:top w:val="single" w:sz="4" w:space="0" w:color="D2232A"/>
              <w:left w:val="single" w:sz="4" w:space="0" w:color="D2232A"/>
              <w:bottom w:val="single" w:sz="4" w:space="0" w:color="D2232A"/>
              <w:right w:val="single" w:sz="4" w:space="0" w:color="D2232A"/>
            </w:tcBorders>
          </w:tcPr>
          <w:p w14:paraId="60E6FC4E" w14:textId="77777777" w:rsidR="006F1D8B" w:rsidRPr="00CD0BDB" w:rsidRDefault="006F1D8B" w:rsidP="006F1D8B">
            <w:pPr>
              <w:pStyle w:val="ECCTabletext"/>
              <w:jc w:val="center"/>
              <w:rPr>
                <w:rFonts w:cs="Arial"/>
                <w:sz w:val="18"/>
                <w:szCs w:val="18"/>
                <w:lang w:eastAsia="zh-CN"/>
              </w:rPr>
            </w:pPr>
            <w:r w:rsidRPr="00CD0BDB">
              <w:rPr>
                <w:rFonts w:cs="Arial"/>
                <w:sz w:val="18"/>
                <w:szCs w:val="18"/>
                <w:lang w:eastAsia="zh-CN"/>
              </w:rPr>
              <w:t>51</w:t>
            </w:r>
          </w:p>
        </w:tc>
        <w:tc>
          <w:tcPr>
            <w:tcW w:w="1170" w:type="dxa"/>
            <w:tcBorders>
              <w:top w:val="single" w:sz="4" w:space="0" w:color="D2232A"/>
              <w:left w:val="single" w:sz="4" w:space="0" w:color="D2232A"/>
              <w:bottom w:val="single" w:sz="4" w:space="0" w:color="D2232A"/>
              <w:right w:val="single" w:sz="4" w:space="0" w:color="D2232A"/>
            </w:tcBorders>
          </w:tcPr>
          <w:p w14:paraId="186A326D" w14:textId="18279C37" w:rsidR="006F1D8B" w:rsidRPr="00CD0BDB" w:rsidRDefault="006F1D8B" w:rsidP="006F1D8B">
            <w:pPr>
              <w:pStyle w:val="ECCTabletext"/>
              <w:jc w:val="center"/>
              <w:rPr>
                <w:sz w:val="18"/>
                <w:szCs w:val="18"/>
              </w:rPr>
            </w:pPr>
            <w:r w:rsidRPr="00CD0BDB">
              <w:rPr>
                <w:sz w:val="18"/>
                <w:szCs w:val="18"/>
              </w:rPr>
              <w:t>S.465</w:t>
            </w:r>
          </w:p>
        </w:tc>
        <w:tc>
          <w:tcPr>
            <w:tcW w:w="990" w:type="dxa"/>
            <w:tcBorders>
              <w:top w:val="single" w:sz="4" w:space="0" w:color="D2232A"/>
              <w:left w:val="single" w:sz="4" w:space="0" w:color="D2232A"/>
              <w:bottom w:val="single" w:sz="4" w:space="0" w:color="D2232A"/>
              <w:right w:val="single" w:sz="4" w:space="0" w:color="D2232A"/>
            </w:tcBorders>
          </w:tcPr>
          <w:p w14:paraId="3D1D3D44" w14:textId="77777777" w:rsidR="006F1D8B" w:rsidRPr="00CD0BDB" w:rsidRDefault="006F1D8B" w:rsidP="006F1D8B">
            <w:pPr>
              <w:pStyle w:val="ECCTabletext"/>
              <w:jc w:val="center"/>
              <w:rPr>
                <w:sz w:val="18"/>
                <w:szCs w:val="18"/>
              </w:rPr>
            </w:pPr>
            <w:r w:rsidRPr="00CD0BDB">
              <w:rPr>
                <w:sz w:val="18"/>
                <w:szCs w:val="18"/>
              </w:rPr>
              <w:t>75%</w:t>
            </w:r>
          </w:p>
        </w:tc>
        <w:tc>
          <w:tcPr>
            <w:tcW w:w="1260" w:type="dxa"/>
            <w:tcBorders>
              <w:top w:val="single" w:sz="4" w:space="0" w:color="D2232A"/>
              <w:left w:val="single" w:sz="4" w:space="0" w:color="D2232A"/>
              <w:bottom w:val="single" w:sz="4" w:space="0" w:color="D2232A"/>
              <w:right w:val="single" w:sz="4" w:space="0" w:color="D2232A"/>
            </w:tcBorders>
            <w:vAlign w:val="center"/>
          </w:tcPr>
          <w:p w14:paraId="25C41FFD" w14:textId="3E1BA751" w:rsidR="006F1D8B" w:rsidRPr="00CD0BDB" w:rsidRDefault="006F1D8B" w:rsidP="006F1D8B">
            <w:pPr>
              <w:pStyle w:val="ECCTabletext"/>
              <w:jc w:val="center"/>
              <w:rPr>
                <w:sz w:val="18"/>
                <w:szCs w:val="18"/>
              </w:rPr>
            </w:pPr>
            <w:r w:rsidRPr="00CD0BDB">
              <w:rPr>
                <w:sz w:val="18"/>
                <w:szCs w:val="18"/>
              </w:rPr>
              <w:t xml:space="preserve">&lt; </w:t>
            </w:r>
            <w:r w:rsidR="00764324">
              <w:rPr>
                <w:sz w:val="18"/>
                <w:szCs w:val="18"/>
              </w:rPr>
              <w:t>8.</w:t>
            </w:r>
            <w:r w:rsidRPr="00CD0BDB">
              <w:rPr>
                <w:sz w:val="18"/>
                <w:szCs w:val="18"/>
              </w:rPr>
              <w:t>2</w:t>
            </w:r>
          </w:p>
        </w:tc>
        <w:tc>
          <w:tcPr>
            <w:tcW w:w="1235" w:type="dxa"/>
            <w:tcBorders>
              <w:top w:val="single" w:sz="4" w:space="0" w:color="D2232A"/>
              <w:left w:val="single" w:sz="4" w:space="0" w:color="D2232A"/>
              <w:bottom w:val="single" w:sz="4" w:space="0" w:color="D2232A"/>
              <w:right w:val="single" w:sz="4" w:space="0" w:color="D2232A"/>
            </w:tcBorders>
            <w:vAlign w:val="center"/>
          </w:tcPr>
          <w:p w14:paraId="700BEEEB" w14:textId="42A0B5F5" w:rsidR="006F1D8B" w:rsidRPr="00CD0BDB" w:rsidRDefault="006F1D8B" w:rsidP="006F1D8B">
            <w:pPr>
              <w:pStyle w:val="ECCTabletext"/>
              <w:jc w:val="center"/>
              <w:rPr>
                <w:sz w:val="18"/>
                <w:szCs w:val="18"/>
              </w:rPr>
            </w:pPr>
            <w:r w:rsidRPr="00CD0BDB">
              <w:rPr>
                <w:sz w:val="18"/>
                <w:szCs w:val="18"/>
              </w:rPr>
              <w:t>&lt; 0.</w:t>
            </w:r>
            <w:r w:rsidR="004B5DD4">
              <w:rPr>
                <w:sz w:val="18"/>
                <w:szCs w:val="18"/>
              </w:rPr>
              <w:t>8</w:t>
            </w:r>
          </w:p>
        </w:tc>
      </w:tr>
      <w:tr w:rsidR="006F1D8B" w:rsidRPr="00CD0BDB" w14:paraId="2E9CC777" w14:textId="77777777" w:rsidTr="00BF648C">
        <w:trPr>
          <w:jc w:val="center"/>
        </w:trPr>
        <w:tc>
          <w:tcPr>
            <w:tcW w:w="1572" w:type="dxa"/>
            <w:tcBorders>
              <w:top w:val="single" w:sz="4" w:space="0" w:color="D2232A"/>
              <w:left w:val="single" w:sz="4" w:space="0" w:color="D2232A"/>
              <w:bottom w:val="single" w:sz="4" w:space="0" w:color="D2232A"/>
              <w:right w:val="single" w:sz="4" w:space="0" w:color="D2232A"/>
            </w:tcBorders>
            <w:vAlign w:val="center"/>
          </w:tcPr>
          <w:p w14:paraId="7E0A1064" w14:textId="77777777" w:rsidR="006F1D8B" w:rsidRPr="00CD0BDB" w:rsidRDefault="006F1D8B" w:rsidP="006F1D8B">
            <w:pPr>
              <w:pStyle w:val="ECCTabletext"/>
              <w:jc w:val="center"/>
              <w:rPr>
                <w:sz w:val="18"/>
                <w:szCs w:val="18"/>
                <w:lang w:eastAsia="zh-CN"/>
              </w:rPr>
            </w:pPr>
            <w:r w:rsidRPr="00CD0BDB">
              <w:rPr>
                <w:rFonts w:cs="Arial"/>
                <w:sz w:val="18"/>
                <w:szCs w:val="18"/>
              </w:rPr>
              <w:t xml:space="preserve">8×8 </w:t>
            </w:r>
            <w:r w:rsidRPr="00CD0BDB">
              <w:rPr>
                <w:sz w:val="18"/>
                <w:szCs w:val="18"/>
                <w:lang w:eastAsia="zh-CN"/>
              </w:rPr>
              <w:t xml:space="preserve">AAS </w:t>
            </w:r>
          </w:p>
        </w:tc>
        <w:tc>
          <w:tcPr>
            <w:tcW w:w="1573" w:type="dxa"/>
            <w:tcBorders>
              <w:top w:val="single" w:sz="4" w:space="0" w:color="D2232A"/>
              <w:left w:val="single" w:sz="4" w:space="0" w:color="D2232A"/>
              <w:bottom w:val="single" w:sz="4" w:space="0" w:color="D2232A"/>
              <w:right w:val="single" w:sz="4" w:space="0" w:color="D2232A"/>
            </w:tcBorders>
            <w:vAlign w:val="center"/>
          </w:tcPr>
          <w:p w14:paraId="6323BCDE" w14:textId="77777777" w:rsidR="006F1D8B" w:rsidRPr="00CD0BDB" w:rsidRDefault="006F1D8B" w:rsidP="006F1D8B">
            <w:pPr>
              <w:pStyle w:val="ECCTabletext"/>
              <w:jc w:val="center"/>
              <w:rPr>
                <w:sz w:val="18"/>
                <w:szCs w:val="18"/>
                <w:lang w:eastAsia="zh-CN"/>
              </w:rPr>
            </w:pPr>
            <w:proofErr w:type="spellStart"/>
            <w:r w:rsidRPr="00CD0BDB">
              <w:rPr>
                <w:sz w:val="18"/>
                <w:szCs w:val="18"/>
                <w:lang w:eastAsia="zh-CN"/>
              </w:rPr>
              <w:t>Fuchsstadt</w:t>
            </w:r>
            <w:proofErr w:type="spellEnd"/>
          </w:p>
        </w:tc>
        <w:tc>
          <w:tcPr>
            <w:tcW w:w="1620" w:type="dxa"/>
            <w:tcBorders>
              <w:top w:val="single" w:sz="4" w:space="0" w:color="D2232A"/>
              <w:left w:val="single" w:sz="4" w:space="0" w:color="D2232A"/>
              <w:bottom w:val="single" w:sz="4" w:space="0" w:color="D2232A"/>
              <w:right w:val="single" w:sz="4" w:space="0" w:color="D2232A"/>
            </w:tcBorders>
          </w:tcPr>
          <w:p w14:paraId="6D118A41" w14:textId="77777777" w:rsidR="006F1D8B" w:rsidRPr="00CD0BDB" w:rsidRDefault="006F1D8B" w:rsidP="006F1D8B">
            <w:pPr>
              <w:pStyle w:val="ECCTabletext"/>
              <w:jc w:val="center"/>
              <w:rPr>
                <w:sz w:val="18"/>
                <w:szCs w:val="18"/>
              </w:rPr>
            </w:pPr>
            <w:r w:rsidRPr="00CD0BDB">
              <w:rPr>
                <w:rFonts w:cs="Arial"/>
                <w:sz w:val="18"/>
                <w:szCs w:val="18"/>
                <w:lang w:eastAsia="zh-CN"/>
              </w:rPr>
              <w:t>51</w:t>
            </w:r>
          </w:p>
        </w:tc>
        <w:tc>
          <w:tcPr>
            <w:tcW w:w="1170" w:type="dxa"/>
            <w:tcBorders>
              <w:top w:val="single" w:sz="4" w:space="0" w:color="D2232A"/>
              <w:left w:val="single" w:sz="4" w:space="0" w:color="D2232A"/>
              <w:bottom w:val="single" w:sz="4" w:space="0" w:color="D2232A"/>
              <w:right w:val="single" w:sz="4" w:space="0" w:color="D2232A"/>
            </w:tcBorders>
          </w:tcPr>
          <w:p w14:paraId="54F1D83F" w14:textId="2A7158E3" w:rsidR="006F1D8B" w:rsidRPr="00CD0BDB" w:rsidRDefault="006F1D8B" w:rsidP="006F1D8B">
            <w:pPr>
              <w:pStyle w:val="ECCTabletext"/>
              <w:jc w:val="center"/>
              <w:rPr>
                <w:sz w:val="18"/>
                <w:szCs w:val="18"/>
              </w:rPr>
            </w:pPr>
            <w:r w:rsidRPr="00CD0BDB">
              <w:rPr>
                <w:sz w:val="18"/>
                <w:szCs w:val="18"/>
              </w:rPr>
              <w:t>S.465</w:t>
            </w:r>
          </w:p>
        </w:tc>
        <w:tc>
          <w:tcPr>
            <w:tcW w:w="990" w:type="dxa"/>
            <w:tcBorders>
              <w:top w:val="single" w:sz="4" w:space="0" w:color="D2232A"/>
              <w:left w:val="single" w:sz="4" w:space="0" w:color="D2232A"/>
              <w:bottom w:val="single" w:sz="4" w:space="0" w:color="D2232A"/>
              <w:right w:val="single" w:sz="4" w:space="0" w:color="D2232A"/>
            </w:tcBorders>
          </w:tcPr>
          <w:p w14:paraId="5D01D3CF" w14:textId="77777777" w:rsidR="006F1D8B" w:rsidRPr="00CD0BDB" w:rsidRDefault="006F1D8B" w:rsidP="006F1D8B">
            <w:pPr>
              <w:pStyle w:val="ECCTabletext"/>
              <w:jc w:val="center"/>
              <w:rPr>
                <w:sz w:val="18"/>
                <w:szCs w:val="18"/>
              </w:rPr>
            </w:pPr>
            <w:r w:rsidRPr="00CD0BDB">
              <w:rPr>
                <w:sz w:val="18"/>
                <w:szCs w:val="18"/>
              </w:rPr>
              <w:t>37.5%</w:t>
            </w:r>
          </w:p>
        </w:tc>
        <w:tc>
          <w:tcPr>
            <w:tcW w:w="1260" w:type="dxa"/>
            <w:tcBorders>
              <w:top w:val="single" w:sz="4" w:space="0" w:color="D2232A"/>
              <w:left w:val="single" w:sz="4" w:space="0" w:color="D2232A"/>
              <w:bottom w:val="single" w:sz="4" w:space="0" w:color="D2232A"/>
              <w:right w:val="single" w:sz="4" w:space="0" w:color="D2232A"/>
            </w:tcBorders>
            <w:vAlign w:val="center"/>
          </w:tcPr>
          <w:p w14:paraId="2A278DC2" w14:textId="596BD0FC" w:rsidR="006F1D8B" w:rsidRPr="00CD0BDB" w:rsidRDefault="006F1D8B" w:rsidP="006F1D8B">
            <w:pPr>
              <w:pStyle w:val="ECCTabletext"/>
              <w:jc w:val="center"/>
              <w:rPr>
                <w:sz w:val="18"/>
                <w:szCs w:val="18"/>
              </w:rPr>
            </w:pPr>
            <w:r w:rsidRPr="00CD0BDB">
              <w:rPr>
                <w:sz w:val="18"/>
                <w:szCs w:val="18"/>
              </w:rPr>
              <w:t xml:space="preserve">&lt; </w:t>
            </w:r>
            <w:r w:rsidR="004B5DD4">
              <w:rPr>
                <w:sz w:val="18"/>
                <w:szCs w:val="18"/>
              </w:rPr>
              <w:t>3</w:t>
            </w:r>
            <w:r w:rsidRPr="00CD0BDB">
              <w:rPr>
                <w:sz w:val="18"/>
                <w:szCs w:val="18"/>
              </w:rPr>
              <w:t>.8</w:t>
            </w:r>
          </w:p>
        </w:tc>
        <w:tc>
          <w:tcPr>
            <w:tcW w:w="1235" w:type="dxa"/>
            <w:tcBorders>
              <w:top w:val="single" w:sz="4" w:space="0" w:color="D2232A"/>
              <w:left w:val="single" w:sz="4" w:space="0" w:color="D2232A"/>
              <w:bottom w:val="single" w:sz="4" w:space="0" w:color="D2232A"/>
              <w:right w:val="single" w:sz="4" w:space="0" w:color="D2232A"/>
            </w:tcBorders>
            <w:vAlign w:val="center"/>
          </w:tcPr>
          <w:p w14:paraId="4A7611FC" w14:textId="183D2931" w:rsidR="006F1D8B" w:rsidRPr="00CD0BDB" w:rsidRDefault="006F1D8B" w:rsidP="006F1D8B">
            <w:pPr>
              <w:pStyle w:val="ECCTabletext"/>
              <w:jc w:val="center"/>
              <w:rPr>
                <w:sz w:val="18"/>
                <w:szCs w:val="18"/>
              </w:rPr>
            </w:pPr>
            <w:r w:rsidRPr="00CD0BDB">
              <w:rPr>
                <w:sz w:val="18"/>
                <w:szCs w:val="18"/>
              </w:rPr>
              <w:t>&lt; 0.</w:t>
            </w:r>
            <w:r w:rsidR="008A2185">
              <w:rPr>
                <w:sz w:val="18"/>
                <w:szCs w:val="18"/>
              </w:rPr>
              <w:t>6</w:t>
            </w:r>
          </w:p>
        </w:tc>
      </w:tr>
      <w:tr w:rsidR="006F1D8B" w:rsidRPr="00CD0BDB" w14:paraId="2CAD9292" w14:textId="77777777" w:rsidTr="00BF648C">
        <w:trPr>
          <w:jc w:val="center"/>
        </w:trPr>
        <w:tc>
          <w:tcPr>
            <w:tcW w:w="1572" w:type="dxa"/>
            <w:tcBorders>
              <w:top w:val="single" w:sz="4" w:space="0" w:color="D2232A"/>
              <w:left w:val="single" w:sz="4" w:space="0" w:color="D2232A"/>
              <w:bottom w:val="single" w:sz="4" w:space="0" w:color="D2232A"/>
              <w:right w:val="single" w:sz="4" w:space="0" w:color="D2232A"/>
            </w:tcBorders>
            <w:vAlign w:val="center"/>
          </w:tcPr>
          <w:p w14:paraId="4F9CEEAE" w14:textId="77777777" w:rsidR="006F1D8B" w:rsidRPr="00CD0BDB" w:rsidRDefault="006F1D8B" w:rsidP="006F1D8B">
            <w:pPr>
              <w:pStyle w:val="ECCTabletext"/>
              <w:jc w:val="center"/>
              <w:rPr>
                <w:sz w:val="18"/>
                <w:szCs w:val="18"/>
                <w:lang w:eastAsia="zh-CN"/>
              </w:rPr>
            </w:pPr>
            <w:r w:rsidRPr="00CD0BDB">
              <w:rPr>
                <w:rFonts w:cs="Arial"/>
                <w:sz w:val="18"/>
                <w:szCs w:val="18"/>
              </w:rPr>
              <w:t xml:space="preserve">4×4 </w:t>
            </w:r>
            <w:r w:rsidRPr="00CD0BDB">
              <w:rPr>
                <w:sz w:val="18"/>
                <w:szCs w:val="18"/>
                <w:lang w:eastAsia="zh-CN"/>
              </w:rPr>
              <w:t>AAS</w:t>
            </w:r>
          </w:p>
        </w:tc>
        <w:tc>
          <w:tcPr>
            <w:tcW w:w="1573" w:type="dxa"/>
            <w:tcBorders>
              <w:top w:val="single" w:sz="4" w:space="0" w:color="D2232A"/>
              <w:left w:val="single" w:sz="4" w:space="0" w:color="D2232A"/>
              <w:bottom w:val="single" w:sz="4" w:space="0" w:color="D2232A"/>
              <w:right w:val="single" w:sz="4" w:space="0" w:color="D2232A"/>
            </w:tcBorders>
            <w:vAlign w:val="center"/>
          </w:tcPr>
          <w:p w14:paraId="527D69DE" w14:textId="77777777" w:rsidR="006F1D8B" w:rsidRPr="00CD0BDB" w:rsidRDefault="006F1D8B" w:rsidP="006F1D8B">
            <w:pPr>
              <w:pStyle w:val="ECCTabletext"/>
              <w:jc w:val="center"/>
              <w:rPr>
                <w:sz w:val="18"/>
                <w:szCs w:val="18"/>
                <w:lang w:eastAsia="zh-CN"/>
              </w:rPr>
            </w:pPr>
            <w:r w:rsidRPr="00CD0BDB">
              <w:rPr>
                <w:sz w:val="18"/>
                <w:szCs w:val="18"/>
                <w:lang w:eastAsia="zh-CN"/>
              </w:rPr>
              <w:t>3m diameter</w:t>
            </w:r>
          </w:p>
        </w:tc>
        <w:tc>
          <w:tcPr>
            <w:tcW w:w="1620" w:type="dxa"/>
            <w:tcBorders>
              <w:top w:val="single" w:sz="4" w:space="0" w:color="D2232A"/>
              <w:left w:val="single" w:sz="4" w:space="0" w:color="D2232A"/>
              <w:bottom w:val="single" w:sz="4" w:space="0" w:color="D2232A"/>
              <w:right w:val="single" w:sz="4" w:space="0" w:color="D2232A"/>
            </w:tcBorders>
          </w:tcPr>
          <w:p w14:paraId="30534FA1" w14:textId="77777777" w:rsidR="006F1D8B" w:rsidRPr="00CD0BDB" w:rsidRDefault="006F1D8B" w:rsidP="006F1D8B">
            <w:pPr>
              <w:pStyle w:val="ECCTabletext"/>
              <w:jc w:val="center"/>
              <w:rPr>
                <w:rFonts w:cs="Arial"/>
                <w:sz w:val="18"/>
                <w:szCs w:val="18"/>
                <w:lang w:eastAsia="zh-CN"/>
              </w:rPr>
            </w:pPr>
            <w:r w:rsidRPr="00CD0BDB">
              <w:rPr>
                <w:rFonts w:cs="Arial"/>
                <w:sz w:val="18"/>
                <w:szCs w:val="18"/>
                <w:lang w:eastAsia="zh-CN"/>
              </w:rPr>
              <w:t>51</w:t>
            </w:r>
          </w:p>
        </w:tc>
        <w:tc>
          <w:tcPr>
            <w:tcW w:w="1170" w:type="dxa"/>
            <w:tcBorders>
              <w:top w:val="single" w:sz="4" w:space="0" w:color="D2232A"/>
              <w:left w:val="single" w:sz="4" w:space="0" w:color="D2232A"/>
              <w:bottom w:val="single" w:sz="4" w:space="0" w:color="D2232A"/>
              <w:right w:val="single" w:sz="4" w:space="0" w:color="D2232A"/>
            </w:tcBorders>
          </w:tcPr>
          <w:p w14:paraId="07228F23" w14:textId="7D6207E0" w:rsidR="006F1D8B" w:rsidRPr="00CD0BDB" w:rsidRDefault="006F1D8B" w:rsidP="006F1D8B">
            <w:pPr>
              <w:pStyle w:val="ECCTabletext"/>
              <w:jc w:val="center"/>
              <w:rPr>
                <w:rFonts w:cs="Arial"/>
                <w:sz w:val="18"/>
                <w:szCs w:val="18"/>
                <w:lang w:eastAsia="zh-CN"/>
              </w:rPr>
            </w:pPr>
            <w:r w:rsidRPr="00CD0BDB">
              <w:rPr>
                <w:sz w:val="18"/>
                <w:szCs w:val="18"/>
              </w:rPr>
              <w:t>S.465</w:t>
            </w:r>
          </w:p>
        </w:tc>
        <w:tc>
          <w:tcPr>
            <w:tcW w:w="990" w:type="dxa"/>
            <w:tcBorders>
              <w:top w:val="single" w:sz="4" w:space="0" w:color="D2232A"/>
              <w:left w:val="single" w:sz="4" w:space="0" w:color="D2232A"/>
              <w:bottom w:val="single" w:sz="4" w:space="0" w:color="D2232A"/>
              <w:right w:val="single" w:sz="4" w:space="0" w:color="D2232A"/>
            </w:tcBorders>
          </w:tcPr>
          <w:p w14:paraId="53D9D54E" w14:textId="77777777" w:rsidR="006F1D8B" w:rsidRPr="00CD0BDB" w:rsidRDefault="006F1D8B" w:rsidP="006F1D8B">
            <w:pPr>
              <w:pStyle w:val="ECCTabletext"/>
              <w:jc w:val="center"/>
              <w:rPr>
                <w:rFonts w:cs="Arial"/>
                <w:sz w:val="18"/>
                <w:szCs w:val="18"/>
                <w:lang w:eastAsia="zh-CN"/>
              </w:rPr>
            </w:pPr>
            <w:r w:rsidRPr="00CD0BDB">
              <w:rPr>
                <w:sz w:val="18"/>
                <w:szCs w:val="18"/>
              </w:rPr>
              <w:t>75%</w:t>
            </w:r>
          </w:p>
        </w:tc>
        <w:tc>
          <w:tcPr>
            <w:tcW w:w="1260" w:type="dxa"/>
            <w:tcBorders>
              <w:top w:val="single" w:sz="4" w:space="0" w:color="D2232A"/>
              <w:left w:val="single" w:sz="4" w:space="0" w:color="D2232A"/>
              <w:bottom w:val="single" w:sz="4" w:space="0" w:color="D2232A"/>
              <w:right w:val="single" w:sz="4" w:space="0" w:color="D2232A"/>
            </w:tcBorders>
            <w:vAlign w:val="center"/>
          </w:tcPr>
          <w:p w14:paraId="66D8F5E3" w14:textId="34D51CBA" w:rsidR="006F1D8B" w:rsidRPr="00CD0BDB" w:rsidRDefault="006F1D8B" w:rsidP="006F1D8B">
            <w:pPr>
              <w:pStyle w:val="ECCTabletext"/>
              <w:jc w:val="center"/>
              <w:rPr>
                <w:sz w:val="18"/>
                <w:szCs w:val="18"/>
              </w:rPr>
            </w:pPr>
            <w:r w:rsidRPr="00CD0BDB">
              <w:rPr>
                <w:sz w:val="18"/>
                <w:szCs w:val="18"/>
              </w:rPr>
              <w:t>&lt; 1</w:t>
            </w:r>
            <w:r w:rsidR="006D0E24">
              <w:rPr>
                <w:sz w:val="18"/>
                <w:szCs w:val="18"/>
              </w:rPr>
              <w:t>3.8</w:t>
            </w:r>
          </w:p>
        </w:tc>
        <w:tc>
          <w:tcPr>
            <w:tcW w:w="1235" w:type="dxa"/>
            <w:tcBorders>
              <w:top w:val="single" w:sz="4" w:space="0" w:color="D2232A"/>
              <w:left w:val="single" w:sz="4" w:space="0" w:color="D2232A"/>
              <w:bottom w:val="single" w:sz="4" w:space="0" w:color="D2232A"/>
              <w:right w:val="single" w:sz="4" w:space="0" w:color="D2232A"/>
            </w:tcBorders>
            <w:vAlign w:val="center"/>
          </w:tcPr>
          <w:p w14:paraId="2C5DFC87" w14:textId="6EBBEB40" w:rsidR="006F1D8B" w:rsidRPr="00CD0BDB" w:rsidRDefault="006F1D8B" w:rsidP="006F1D8B">
            <w:pPr>
              <w:pStyle w:val="ECCTabletext"/>
              <w:jc w:val="center"/>
              <w:rPr>
                <w:sz w:val="18"/>
                <w:szCs w:val="18"/>
              </w:rPr>
            </w:pPr>
            <w:r w:rsidRPr="00CD0BDB">
              <w:rPr>
                <w:sz w:val="18"/>
                <w:szCs w:val="18"/>
              </w:rPr>
              <w:t xml:space="preserve">&lt; </w:t>
            </w:r>
            <w:r w:rsidR="006D0E24">
              <w:rPr>
                <w:sz w:val="18"/>
                <w:szCs w:val="18"/>
              </w:rPr>
              <w:t>2.6</w:t>
            </w:r>
          </w:p>
        </w:tc>
      </w:tr>
      <w:tr w:rsidR="006F1D8B" w:rsidRPr="00CD0BDB" w14:paraId="2643EEFD" w14:textId="77777777" w:rsidTr="00BF648C">
        <w:trPr>
          <w:jc w:val="center"/>
        </w:trPr>
        <w:tc>
          <w:tcPr>
            <w:tcW w:w="1572" w:type="dxa"/>
            <w:tcBorders>
              <w:top w:val="single" w:sz="4" w:space="0" w:color="D2232A"/>
              <w:left w:val="single" w:sz="4" w:space="0" w:color="D2232A"/>
              <w:bottom w:val="single" w:sz="4" w:space="0" w:color="D2232A"/>
              <w:right w:val="single" w:sz="4" w:space="0" w:color="D2232A"/>
            </w:tcBorders>
            <w:vAlign w:val="center"/>
          </w:tcPr>
          <w:p w14:paraId="19DCC87A" w14:textId="77777777" w:rsidR="006F1D8B" w:rsidRPr="00CD0BDB" w:rsidRDefault="006F1D8B" w:rsidP="006F1D8B">
            <w:pPr>
              <w:pStyle w:val="ECCTabletext"/>
              <w:jc w:val="center"/>
              <w:rPr>
                <w:rFonts w:cs="Arial"/>
                <w:sz w:val="18"/>
                <w:szCs w:val="18"/>
              </w:rPr>
            </w:pPr>
            <w:r w:rsidRPr="00CD0BDB">
              <w:rPr>
                <w:rFonts w:cs="Arial"/>
                <w:sz w:val="18"/>
                <w:szCs w:val="18"/>
              </w:rPr>
              <w:t xml:space="preserve">4×4 </w:t>
            </w:r>
            <w:r w:rsidRPr="00CD0BDB">
              <w:rPr>
                <w:sz w:val="18"/>
                <w:szCs w:val="18"/>
                <w:lang w:eastAsia="zh-CN"/>
              </w:rPr>
              <w:t>AAS</w:t>
            </w:r>
          </w:p>
        </w:tc>
        <w:tc>
          <w:tcPr>
            <w:tcW w:w="1573" w:type="dxa"/>
            <w:tcBorders>
              <w:top w:val="single" w:sz="4" w:space="0" w:color="D2232A"/>
              <w:left w:val="single" w:sz="4" w:space="0" w:color="D2232A"/>
              <w:bottom w:val="single" w:sz="4" w:space="0" w:color="D2232A"/>
              <w:right w:val="single" w:sz="4" w:space="0" w:color="D2232A"/>
            </w:tcBorders>
            <w:vAlign w:val="center"/>
          </w:tcPr>
          <w:p w14:paraId="4603B734" w14:textId="77777777" w:rsidR="006F1D8B" w:rsidRPr="00CD0BDB" w:rsidRDefault="006F1D8B" w:rsidP="006F1D8B">
            <w:pPr>
              <w:pStyle w:val="ECCTabletext"/>
              <w:jc w:val="center"/>
              <w:rPr>
                <w:sz w:val="18"/>
                <w:szCs w:val="18"/>
                <w:lang w:eastAsia="zh-CN"/>
              </w:rPr>
            </w:pPr>
            <w:r w:rsidRPr="00CD0BDB">
              <w:rPr>
                <w:sz w:val="18"/>
                <w:szCs w:val="18"/>
                <w:lang w:eastAsia="zh-CN"/>
              </w:rPr>
              <w:t>3m diameter</w:t>
            </w:r>
          </w:p>
        </w:tc>
        <w:tc>
          <w:tcPr>
            <w:tcW w:w="1620" w:type="dxa"/>
            <w:tcBorders>
              <w:top w:val="single" w:sz="4" w:space="0" w:color="D2232A"/>
              <w:left w:val="single" w:sz="4" w:space="0" w:color="D2232A"/>
              <w:bottom w:val="single" w:sz="4" w:space="0" w:color="D2232A"/>
              <w:right w:val="single" w:sz="4" w:space="0" w:color="D2232A"/>
            </w:tcBorders>
          </w:tcPr>
          <w:p w14:paraId="1798194A" w14:textId="77777777" w:rsidR="006F1D8B" w:rsidRPr="00CD0BDB" w:rsidRDefault="006F1D8B" w:rsidP="006F1D8B">
            <w:pPr>
              <w:pStyle w:val="ECCTabletext"/>
              <w:jc w:val="center"/>
              <w:rPr>
                <w:rFonts w:cs="Arial"/>
                <w:sz w:val="18"/>
                <w:szCs w:val="18"/>
                <w:lang w:eastAsia="zh-CN"/>
              </w:rPr>
            </w:pPr>
            <w:r w:rsidRPr="00CD0BDB">
              <w:rPr>
                <w:rFonts w:cs="Arial"/>
                <w:sz w:val="18"/>
                <w:szCs w:val="18"/>
                <w:lang w:eastAsia="zh-CN"/>
              </w:rPr>
              <w:t>51</w:t>
            </w:r>
          </w:p>
        </w:tc>
        <w:tc>
          <w:tcPr>
            <w:tcW w:w="1170" w:type="dxa"/>
            <w:tcBorders>
              <w:top w:val="single" w:sz="4" w:space="0" w:color="D2232A"/>
              <w:left w:val="single" w:sz="4" w:space="0" w:color="D2232A"/>
              <w:bottom w:val="single" w:sz="4" w:space="0" w:color="D2232A"/>
              <w:right w:val="single" w:sz="4" w:space="0" w:color="D2232A"/>
            </w:tcBorders>
          </w:tcPr>
          <w:p w14:paraId="410EE5BA" w14:textId="3A3CF4BB" w:rsidR="006F1D8B" w:rsidRPr="00CD0BDB" w:rsidRDefault="006F1D8B" w:rsidP="006F1D8B">
            <w:pPr>
              <w:pStyle w:val="ECCTabletext"/>
              <w:jc w:val="center"/>
              <w:rPr>
                <w:sz w:val="18"/>
                <w:szCs w:val="18"/>
              </w:rPr>
            </w:pPr>
            <w:r w:rsidRPr="00CD0BDB">
              <w:rPr>
                <w:sz w:val="18"/>
                <w:szCs w:val="18"/>
              </w:rPr>
              <w:t>S.465</w:t>
            </w:r>
          </w:p>
        </w:tc>
        <w:tc>
          <w:tcPr>
            <w:tcW w:w="990" w:type="dxa"/>
            <w:tcBorders>
              <w:top w:val="single" w:sz="4" w:space="0" w:color="D2232A"/>
              <w:left w:val="single" w:sz="4" w:space="0" w:color="D2232A"/>
              <w:bottom w:val="single" w:sz="4" w:space="0" w:color="D2232A"/>
              <w:right w:val="single" w:sz="4" w:space="0" w:color="D2232A"/>
            </w:tcBorders>
          </w:tcPr>
          <w:p w14:paraId="738FF319" w14:textId="77777777" w:rsidR="006F1D8B" w:rsidRPr="00CD0BDB" w:rsidRDefault="006F1D8B" w:rsidP="006F1D8B">
            <w:pPr>
              <w:pStyle w:val="ECCTabletext"/>
              <w:jc w:val="center"/>
              <w:rPr>
                <w:sz w:val="18"/>
                <w:szCs w:val="18"/>
              </w:rPr>
            </w:pPr>
            <w:r w:rsidRPr="00CD0BDB">
              <w:rPr>
                <w:sz w:val="18"/>
                <w:szCs w:val="18"/>
              </w:rPr>
              <w:t>37.5%</w:t>
            </w:r>
          </w:p>
        </w:tc>
        <w:tc>
          <w:tcPr>
            <w:tcW w:w="1260" w:type="dxa"/>
            <w:tcBorders>
              <w:top w:val="single" w:sz="4" w:space="0" w:color="D2232A"/>
              <w:left w:val="single" w:sz="4" w:space="0" w:color="D2232A"/>
              <w:bottom w:val="single" w:sz="4" w:space="0" w:color="D2232A"/>
              <w:right w:val="single" w:sz="4" w:space="0" w:color="D2232A"/>
            </w:tcBorders>
            <w:vAlign w:val="center"/>
          </w:tcPr>
          <w:p w14:paraId="746E00D0" w14:textId="4F8574C9" w:rsidR="006F1D8B" w:rsidRPr="00CD0BDB" w:rsidRDefault="006F1D8B" w:rsidP="006F1D8B">
            <w:pPr>
              <w:pStyle w:val="ECCTabletext"/>
              <w:jc w:val="center"/>
              <w:rPr>
                <w:sz w:val="18"/>
                <w:szCs w:val="18"/>
              </w:rPr>
            </w:pPr>
            <w:r w:rsidRPr="00CD0BDB">
              <w:rPr>
                <w:sz w:val="18"/>
                <w:szCs w:val="18"/>
              </w:rPr>
              <w:t xml:space="preserve">&lt; </w:t>
            </w:r>
            <w:r w:rsidR="008A4398">
              <w:rPr>
                <w:sz w:val="18"/>
                <w:szCs w:val="18"/>
              </w:rPr>
              <w:t>12</w:t>
            </w:r>
          </w:p>
        </w:tc>
        <w:tc>
          <w:tcPr>
            <w:tcW w:w="1235" w:type="dxa"/>
            <w:tcBorders>
              <w:top w:val="single" w:sz="4" w:space="0" w:color="D2232A"/>
              <w:left w:val="single" w:sz="4" w:space="0" w:color="D2232A"/>
              <w:bottom w:val="single" w:sz="4" w:space="0" w:color="D2232A"/>
              <w:right w:val="single" w:sz="4" w:space="0" w:color="D2232A"/>
            </w:tcBorders>
            <w:vAlign w:val="center"/>
          </w:tcPr>
          <w:p w14:paraId="3B2219C8" w14:textId="4DDE2E77" w:rsidR="006F1D8B" w:rsidRPr="00CD0BDB" w:rsidRDefault="006F1D8B" w:rsidP="006F1D8B">
            <w:pPr>
              <w:pStyle w:val="ECCTabletext"/>
              <w:jc w:val="center"/>
              <w:rPr>
                <w:sz w:val="18"/>
                <w:szCs w:val="18"/>
              </w:rPr>
            </w:pPr>
            <w:r w:rsidRPr="00CD0BDB">
              <w:rPr>
                <w:sz w:val="18"/>
                <w:szCs w:val="18"/>
              </w:rPr>
              <w:t xml:space="preserve">&lt; </w:t>
            </w:r>
            <w:r w:rsidR="008A4398">
              <w:rPr>
                <w:sz w:val="18"/>
                <w:szCs w:val="18"/>
              </w:rPr>
              <w:t>1</w:t>
            </w:r>
            <w:r w:rsidRPr="00CD0BDB">
              <w:rPr>
                <w:sz w:val="18"/>
                <w:szCs w:val="18"/>
              </w:rPr>
              <w:t>.8</w:t>
            </w:r>
          </w:p>
        </w:tc>
      </w:tr>
      <w:tr w:rsidR="006F1D8B" w:rsidRPr="00CD0BDB" w14:paraId="2A834714" w14:textId="77777777" w:rsidTr="00BF648C">
        <w:trPr>
          <w:jc w:val="center"/>
        </w:trPr>
        <w:tc>
          <w:tcPr>
            <w:tcW w:w="1572" w:type="dxa"/>
            <w:tcBorders>
              <w:top w:val="single" w:sz="4" w:space="0" w:color="D2232A"/>
              <w:left w:val="single" w:sz="4" w:space="0" w:color="D2232A"/>
              <w:bottom w:val="single" w:sz="4" w:space="0" w:color="D2232A"/>
              <w:right w:val="single" w:sz="4" w:space="0" w:color="D2232A"/>
            </w:tcBorders>
            <w:vAlign w:val="center"/>
          </w:tcPr>
          <w:p w14:paraId="173437E1" w14:textId="77777777" w:rsidR="006F1D8B" w:rsidRPr="00CD0BDB" w:rsidRDefault="006F1D8B" w:rsidP="006F1D8B">
            <w:pPr>
              <w:pStyle w:val="ECCTabletext"/>
              <w:jc w:val="center"/>
              <w:rPr>
                <w:rFonts w:cs="Arial"/>
                <w:sz w:val="18"/>
                <w:szCs w:val="18"/>
              </w:rPr>
            </w:pPr>
            <w:r w:rsidRPr="00CD0BDB">
              <w:rPr>
                <w:rFonts w:cs="Arial"/>
                <w:sz w:val="18"/>
                <w:szCs w:val="18"/>
              </w:rPr>
              <w:t xml:space="preserve">4×4 </w:t>
            </w:r>
            <w:r w:rsidRPr="00CD0BDB">
              <w:rPr>
                <w:sz w:val="18"/>
                <w:szCs w:val="18"/>
                <w:lang w:eastAsia="zh-CN"/>
              </w:rPr>
              <w:t>AAS</w:t>
            </w:r>
          </w:p>
        </w:tc>
        <w:tc>
          <w:tcPr>
            <w:tcW w:w="1573" w:type="dxa"/>
            <w:tcBorders>
              <w:top w:val="single" w:sz="4" w:space="0" w:color="D2232A"/>
              <w:left w:val="single" w:sz="4" w:space="0" w:color="D2232A"/>
              <w:bottom w:val="single" w:sz="4" w:space="0" w:color="D2232A"/>
              <w:right w:val="single" w:sz="4" w:space="0" w:color="D2232A"/>
            </w:tcBorders>
            <w:vAlign w:val="center"/>
          </w:tcPr>
          <w:p w14:paraId="49506FA8" w14:textId="77777777" w:rsidR="006F1D8B" w:rsidRPr="00CD0BDB" w:rsidRDefault="006F1D8B" w:rsidP="006F1D8B">
            <w:pPr>
              <w:pStyle w:val="ECCTabletext"/>
              <w:jc w:val="center"/>
              <w:rPr>
                <w:sz w:val="18"/>
                <w:szCs w:val="18"/>
                <w:lang w:eastAsia="zh-CN"/>
              </w:rPr>
            </w:pPr>
            <w:r w:rsidRPr="00CD0BDB">
              <w:rPr>
                <w:sz w:val="18"/>
                <w:szCs w:val="18"/>
                <w:lang w:eastAsia="zh-CN"/>
              </w:rPr>
              <w:t>DLR</w:t>
            </w:r>
          </w:p>
        </w:tc>
        <w:tc>
          <w:tcPr>
            <w:tcW w:w="1620" w:type="dxa"/>
            <w:tcBorders>
              <w:top w:val="single" w:sz="4" w:space="0" w:color="D2232A"/>
              <w:left w:val="single" w:sz="4" w:space="0" w:color="D2232A"/>
              <w:bottom w:val="single" w:sz="4" w:space="0" w:color="D2232A"/>
              <w:right w:val="single" w:sz="4" w:space="0" w:color="D2232A"/>
            </w:tcBorders>
          </w:tcPr>
          <w:p w14:paraId="2DD84D5C" w14:textId="77777777" w:rsidR="006F1D8B" w:rsidRPr="00CD0BDB" w:rsidRDefault="006F1D8B" w:rsidP="006F1D8B">
            <w:pPr>
              <w:pStyle w:val="ECCTabletext"/>
              <w:jc w:val="center"/>
              <w:rPr>
                <w:rFonts w:cs="Arial"/>
                <w:sz w:val="18"/>
                <w:szCs w:val="18"/>
                <w:lang w:eastAsia="zh-CN"/>
              </w:rPr>
            </w:pPr>
            <w:r w:rsidRPr="00CD0BDB">
              <w:rPr>
                <w:rFonts w:cs="Arial"/>
                <w:sz w:val="18"/>
                <w:szCs w:val="18"/>
                <w:lang w:eastAsia="zh-CN"/>
              </w:rPr>
              <w:t>51</w:t>
            </w:r>
          </w:p>
        </w:tc>
        <w:tc>
          <w:tcPr>
            <w:tcW w:w="1170" w:type="dxa"/>
            <w:tcBorders>
              <w:top w:val="single" w:sz="4" w:space="0" w:color="D2232A"/>
              <w:left w:val="single" w:sz="4" w:space="0" w:color="D2232A"/>
              <w:bottom w:val="single" w:sz="4" w:space="0" w:color="D2232A"/>
              <w:right w:val="single" w:sz="4" w:space="0" w:color="D2232A"/>
            </w:tcBorders>
          </w:tcPr>
          <w:p w14:paraId="5E1C8748" w14:textId="5FA97733" w:rsidR="006F1D8B" w:rsidRPr="00CD0BDB" w:rsidRDefault="006F1D8B" w:rsidP="006F1D8B">
            <w:pPr>
              <w:pStyle w:val="ECCTabletext"/>
              <w:jc w:val="center"/>
              <w:rPr>
                <w:sz w:val="18"/>
                <w:szCs w:val="18"/>
              </w:rPr>
            </w:pPr>
            <w:r w:rsidRPr="00CD0BDB">
              <w:rPr>
                <w:sz w:val="18"/>
                <w:szCs w:val="18"/>
              </w:rPr>
              <w:t>S.465</w:t>
            </w:r>
          </w:p>
        </w:tc>
        <w:tc>
          <w:tcPr>
            <w:tcW w:w="990" w:type="dxa"/>
            <w:tcBorders>
              <w:top w:val="single" w:sz="4" w:space="0" w:color="D2232A"/>
              <w:left w:val="single" w:sz="4" w:space="0" w:color="D2232A"/>
              <w:bottom w:val="single" w:sz="4" w:space="0" w:color="D2232A"/>
              <w:right w:val="single" w:sz="4" w:space="0" w:color="D2232A"/>
            </w:tcBorders>
          </w:tcPr>
          <w:p w14:paraId="077EAC3A" w14:textId="77777777" w:rsidR="006F1D8B" w:rsidRPr="00CD0BDB" w:rsidRDefault="006F1D8B" w:rsidP="006F1D8B">
            <w:pPr>
              <w:pStyle w:val="ECCTabletext"/>
              <w:jc w:val="center"/>
              <w:rPr>
                <w:sz w:val="18"/>
                <w:szCs w:val="18"/>
              </w:rPr>
            </w:pPr>
            <w:r w:rsidRPr="00CD0BDB">
              <w:rPr>
                <w:sz w:val="18"/>
                <w:szCs w:val="18"/>
              </w:rPr>
              <w:t>75%</w:t>
            </w:r>
          </w:p>
        </w:tc>
        <w:tc>
          <w:tcPr>
            <w:tcW w:w="1260" w:type="dxa"/>
            <w:tcBorders>
              <w:top w:val="single" w:sz="4" w:space="0" w:color="D2232A"/>
              <w:left w:val="single" w:sz="4" w:space="0" w:color="D2232A"/>
              <w:bottom w:val="single" w:sz="4" w:space="0" w:color="D2232A"/>
              <w:right w:val="single" w:sz="4" w:space="0" w:color="D2232A"/>
            </w:tcBorders>
            <w:vAlign w:val="center"/>
          </w:tcPr>
          <w:p w14:paraId="21A1E319" w14:textId="034ED5EB" w:rsidR="006F1D8B" w:rsidRPr="00CD0BDB" w:rsidRDefault="006F1D8B" w:rsidP="006F1D8B">
            <w:pPr>
              <w:pStyle w:val="ECCTabletext"/>
              <w:jc w:val="center"/>
              <w:rPr>
                <w:sz w:val="18"/>
                <w:szCs w:val="18"/>
              </w:rPr>
            </w:pPr>
            <w:r w:rsidRPr="00CD0BDB">
              <w:rPr>
                <w:sz w:val="18"/>
                <w:szCs w:val="18"/>
              </w:rPr>
              <w:t xml:space="preserve">&lt; </w:t>
            </w:r>
            <w:r w:rsidR="00E2051C">
              <w:rPr>
                <w:sz w:val="18"/>
                <w:szCs w:val="18"/>
              </w:rPr>
              <w:t>13.4</w:t>
            </w:r>
          </w:p>
        </w:tc>
        <w:tc>
          <w:tcPr>
            <w:tcW w:w="1235" w:type="dxa"/>
            <w:tcBorders>
              <w:top w:val="single" w:sz="4" w:space="0" w:color="D2232A"/>
              <w:left w:val="single" w:sz="4" w:space="0" w:color="D2232A"/>
              <w:bottom w:val="single" w:sz="4" w:space="0" w:color="D2232A"/>
              <w:right w:val="single" w:sz="4" w:space="0" w:color="D2232A"/>
            </w:tcBorders>
            <w:vAlign w:val="center"/>
          </w:tcPr>
          <w:p w14:paraId="5A91E822" w14:textId="02714B8D" w:rsidR="006F1D8B" w:rsidRPr="00CD0BDB" w:rsidRDefault="006F1D8B" w:rsidP="006F1D8B">
            <w:pPr>
              <w:pStyle w:val="ECCTabletext"/>
              <w:jc w:val="center"/>
              <w:rPr>
                <w:sz w:val="18"/>
                <w:szCs w:val="18"/>
              </w:rPr>
            </w:pPr>
            <w:r w:rsidRPr="00CD0BDB">
              <w:rPr>
                <w:sz w:val="18"/>
                <w:szCs w:val="18"/>
              </w:rPr>
              <w:t xml:space="preserve">&lt; </w:t>
            </w:r>
            <w:r w:rsidR="00E2051C">
              <w:rPr>
                <w:sz w:val="18"/>
                <w:szCs w:val="18"/>
              </w:rPr>
              <w:t>3.4</w:t>
            </w:r>
          </w:p>
        </w:tc>
      </w:tr>
      <w:tr w:rsidR="006F1D8B" w:rsidRPr="00CD0BDB" w14:paraId="6C1F1A77" w14:textId="77777777" w:rsidTr="00BF648C">
        <w:trPr>
          <w:jc w:val="center"/>
        </w:trPr>
        <w:tc>
          <w:tcPr>
            <w:tcW w:w="1572" w:type="dxa"/>
            <w:tcBorders>
              <w:top w:val="single" w:sz="4" w:space="0" w:color="D2232A"/>
              <w:left w:val="single" w:sz="4" w:space="0" w:color="D2232A"/>
              <w:bottom w:val="single" w:sz="4" w:space="0" w:color="D2232A"/>
              <w:right w:val="single" w:sz="4" w:space="0" w:color="D2232A"/>
            </w:tcBorders>
            <w:vAlign w:val="center"/>
          </w:tcPr>
          <w:p w14:paraId="094AA53B" w14:textId="77777777" w:rsidR="006F1D8B" w:rsidRPr="00CD0BDB" w:rsidRDefault="006F1D8B" w:rsidP="006F1D8B">
            <w:pPr>
              <w:pStyle w:val="ECCTabletext"/>
              <w:jc w:val="center"/>
              <w:rPr>
                <w:rFonts w:cs="Arial"/>
                <w:sz w:val="18"/>
                <w:szCs w:val="18"/>
              </w:rPr>
            </w:pPr>
            <w:r w:rsidRPr="00CD0BDB">
              <w:rPr>
                <w:rFonts w:cs="Arial"/>
                <w:sz w:val="18"/>
                <w:szCs w:val="18"/>
              </w:rPr>
              <w:t xml:space="preserve">4×4 </w:t>
            </w:r>
            <w:r w:rsidRPr="00CD0BDB">
              <w:rPr>
                <w:sz w:val="18"/>
                <w:szCs w:val="18"/>
                <w:lang w:eastAsia="zh-CN"/>
              </w:rPr>
              <w:t>AAS</w:t>
            </w:r>
          </w:p>
        </w:tc>
        <w:tc>
          <w:tcPr>
            <w:tcW w:w="1573" w:type="dxa"/>
            <w:tcBorders>
              <w:top w:val="single" w:sz="4" w:space="0" w:color="D2232A"/>
              <w:left w:val="single" w:sz="4" w:space="0" w:color="D2232A"/>
              <w:bottom w:val="single" w:sz="4" w:space="0" w:color="D2232A"/>
              <w:right w:val="single" w:sz="4" w:space="0" w:color="D2232A"/>
            </w:tcBorders>
            <w:vAlign w:val="center"/>
          </w:tcPr>
          <w:p w14:paraId="0FB18F8B" w14:textId="77777777" w:rsidR="006F1D8B" w:rsidRPr="00CD0BDB" w:rsidRDefault="006F1D8B" w:rsidP="006F1D8B">
            <w:pPr>
              <w:pStyle w:val="ECCTabletext"/>
              <w:jc w:val="center"/>
              <w:rPr>
                <w:sz w:val="18"/>
                <w:szCs w:val="18"/>
                <w:lang w:eastAsia="zh-CN"/>
              </w:rPr>
            </w:pPr>
            <w:r w:rsidRPr="00CD0BDB">
              <w:rPr>
                <w:sz w:val="18"/>
                <w:szCs w:val="18"/>
                <w:lang w:eastAsia="zh-CN"/>
              </w:rPr>
              <w:t>DLR</w:t>
            </w:r>
          </w:p>
        </w:tc>
        <w:tc>
          <w:tcPr>
            <w:tcW w:w="1620" w:type="dxa"/>
            <w:tcBorders>
              <w:top w:val="single" w:sz="4" w:space="0" w:color="D2232A"/>
              <w:left w:val="single" w:sz="4" w:space="0" w:color="D2232A"/>
              <w:bottom w:val="single" w:sz="4" w:space="0" w:color="D2232A"/>
              <w:right w:val="single" w:sz="4" w:space="0" w:color="D2232A"/>
            </w:tcBorders>
          </w:tcPr>
          <w:p w14:paraId="29DC896F" w14:textId="77777777" w:rsidR="006F1D8B" w:rsidRPr="00CD0BDB" w:rsidRDefault="006F1D8B" w:rsidP="006F1D8B">
            <w:pPr>
              <w:pStyle w:val="ECCTabletext"/>
              <w:jc w:val="center"/>
              <w:rPr>
                <w:rFonts w:cs="Arial"/>
                <w:sz w:val="18"/>
                <w:szCs w:val="18"/>
                <w:lang w:eastAsia="zh-CN"/>
              </w:rPr>
            </w:pPr>
            <w:r w:rsidRPr="00CD0BDB">
              <w:rPr>
                <w:rFonts w:cs="Arial"/>
                <w:sz w:val="18"/>
                <w:szCs w:val="18"/>
                <w:lang w:eastAsia="zh-CN"/>
              </w:rPr>
              <w:t>51</w:t>
            </w:r>
          </w:p>
        </w:tc>
        <w:tc>
          <w:tcPr>
            <w:tcW w:w="1170" w:type="dxa"/>
            <w:tcBorders>
              <w:top w:val="single" w:sz="4" w:space="0" w:color="D2232A"/>
              <w:left w:val="single" w:sz="4" w:space="0" w:color="D2232A"/>
              <w:bottom w:val="single" w:sz="4" w:space="0" w:color="D2232A"/>
              <w:right w:val="single" w:sz="4" w:space="0" w:color="D2232A"/>
            </w:tcBorders>
          </w:tcPr>
          <w:p w14:paraId="0C913B2C" w14:textId="4F6C1606" w:rsidR="006F1D8B" w:rsidRPr="00CD0BDB" w:rsidRDefault="006F1D8B" w:rsidP="006F1D8B">
            <w:pPr>
              <w:pStyle w:val="ECCTabletext"/>
              <w:jc w:val="center"/>
              <w:rPr>
                <w:sz w:val="18"/>
                <w:szCs w:val="18"/>
              </w:rPr>
            </w:pPr>
            <w:r w:rsidRPr="00CD0BDB">
              <w:rPr>
                <w:sz w:val="18"/>
                <w:szCs w:val="18"/>
              </w:rPr>
              <w:t>S.465</w:t>
            </w:r>
          </w:p>
        </w:tc>
        <w:tc>
          <w:tcPr>
            <w:tcW w:w="990" w:type="dxa"/>
            <w:tcBorders>
              <w:top w:val="single" w:sz="4" w:space="0" w:color="D2232A"/>
              <w:left w:val="single" w:sz="4" w:space="0" w:color="D2232A"/>
              <w:bottom w:val="single" w:sz="4" w:space="0" w:color="D2232A"/>
              <w:right w:val="single" w:sz="4" w:space="0" w:color="D2232A"/>
            </w:tcBorders>
          </w:tcPr>
          <w:p w14:paraId="3A97C447" w14:textId="77777777" w:rsidR="006F1D8B" w:rsidRPr="00CD0BDB" w:rsidRDefault="006F1D8B" w:rsidP="006F1D8B">
            <w:pPr>
              <w:pStyle w:val="ECCTabletext"/>
              <w:jc w:val="center"/>
              <w:rPr>
                <w:sz w:val="18"/>
                <w:szCs w:val="18"/>
              </w:rPr>
            </w:pPr>
            <w:r w:rsidRPr="00CD0BDB">
              <w:rPr>
                <w:sz w:val="18"/>
                <w:szCs w:val="18"/>
              </w:rPr>
              <w:t>37.5%</w:t>
            </w:r>
          </w:p>
        </w:tc>
        <w:tc>
          <w:tcPr>
            <w:tcW w:w="1260" w:type="dxa"/>
            <w:tcBorders>
              <w:top w:val="single" w:sz="4" w:space="0" w:color="D2232A"/>
              <w:left w:val="single" w:sz="4" w:space="0" w:color="D2232A"/>
              <w:bottom w:val="single" w:sz="4" w:space="0" w:color="D2232A"/>
              <w:right w:val="single" w:sz="4" w:space="0" w:color="D2232A"/>
            </w:tcBorders>
            <w:vAlign w:val="center"/>
          </w:tcPr>
          <w:p w14:paraId="6B51A198" w14:textId="0095BEB1" w:rsidR="006F1D8B" w:rsidRPr="00CD0BDB" w:rsidRDefault="006F1D8B" w:rsidP="006F1D8B">
            <w:pPr>
              <w:pStyle w:val="ECCTabletext"/>
              <w:jc w:val="center"/>
              <w:rPr>
                <w:sz w:val="18"/>
                <w:szCs w:val="18"/>
              </w:rPr>
            </w:pPr>
            <w:r w:rsidRPr="00CD0BDB">
              <w:rPr>
                <w:sz w:val="18"/>
                <w:szCs w:val="18"/>
              </w:rPr>
              <w:t xml:space="preserve">&lt; </w:t>
            </w:r>
            <w:r w:rsidR="0053308C">
              <w:rPr>
                <w:sz w:val="18"/>
                <w:szCs w:val="18"/>
              </w:rPr>
              <w:t>8</w:t>
            </w:r>
            <w:r w:rsidRPr="00CD0BDB">
              <w:rPr>
                <w:sz w:val="18"/>
                <w:szCs w:val="18"/>
              </w:rPr>
              <w:t>.8</w:t>
            </w:r>
          </w:p>
        </w:tc>
        <w:tc>
          <w:tcPr>
            <w:tcW w:w="1235" w:type="dxa"/>
            <w:tcBorders>
              <w:top w:val="single" w:sz="4" w:space="0" w:color="D2232A"/>
              <w:left w:val="single" w:sz="4" w:space="0" w:color="D2232A"/>
              <w:bottom w:val="single" w:sz="4" w:space="0" w:color="D2232A"/>
              <w:right w:val="single" w:sz="4" w:space="0" w:color="D2232A"/>
            </w:tcBorders>
            <w:vAlign w:val="center"/>
          </w:tcPr>
          <w:p w14:paraId="35B14133" w14:textId="0BC14852" w:rsidR="006F1D8B" w:rsidRPr="00CD0BDB" w:rsidRDefault="006F1D8B" w:rsidP="006F1D8B">
            <w:pPr>
              <w:pStyle w:val="ECCTabletext"/>
              <w:jc w:val="center"/>
              <w:rPr>
                <w:sz w:val="18"/>
                <w:szCs w:val="18"/>
              </w:rPr>
            </w:pPr>
            <w:r w:rsidRPr="00CD0BDB">
              <w:rPr>
                <w:sz w:val="18"/>
                <w:szCs w:val="18"/>
              </w:rPr>
              <w:t xml:space="preserve">&lt; </w:t>
            </w:r>
            <w:r w:rsidR="0053308C">
              <w:rPr>
                <w:sz w:val="18"/>
                <w:szCs w:val="18"/>
              </w:rPr>
              <w:t>2.2</w:t>
            </w:r>
          </w:p>
        </w:tc>
      </w:tr>
      <w:tr w:rsidR="006F1D8B" w:rsidRPr="00CD0BDB" w14:paraId="5CD08C1F" w14:textId="77777777" w:rsidTr="00BF648C">
        <w:trPr>
          <w:jc w:val="center"/>
        </w:trPr>
        <w:tc>
          <w:tcPr>
            <w:tcW w:w="1572" w:type="dxa"/>
            <w:tcBorders>
              <w:top w:val="single" w:sz="4" w:space="0" w:color="D2232A"/>
              <w:left w:val="single" w:sz="4" w:space="0" w:color="D2232A"/>
              <w:bottom w:val="single" w:sz="4" w:space="0" w:color="D2232A"/>
              <w:right w:val="single" w:sz="4" w:space="0" w:color="D2232A"/>
            </w:tcBorders>
            <w:vAlign w:val="center"/>
          </w:tcPr>
          <w:p w14:paraId="00473860" w14:textId="77777777" w:rsidR="006F1D8B" w:rsidRPr="00CD0BDB" w:rsidRDefault="006F1D8B" w:rsidP="006F1D8B">
            <w:pPr>
              <w:pStyle w:val="ECCTabletext"/>
              <w:jc w:val="center"/>
              <w:rPr>
                <w:rFonts w:cs="Arial"/>
                <w:sz w:val="18"/>
                <w:szCs w:val="18"/>
              </w:rPr>
            </w:pPr>
            <w:r w:rsidRPr="00CD0BDB">
              <w:rPr>
                <w:rFonts w:cs="Arial"/>
                <w:sz w:val="18"/>
                <w:szCs w:val="18"/>
              </w:rPr>
              <w:t xml:space="preserve">4×4 </w:t>
            </w:r>
            <w:r w:rsidRPr="00CD0BDB">
              <w:rPr>
                <w:sz w:val="18"/>
                <w:szCs w:val="18"/>
                <w:lang w:eastAsia="zh-CN"/>
              </w:rPr>
              <w:t>AAS</w:t>
            </w:r>
          </w:p>
        </w:tc>
        <w:tc>
          <w:tcPr>
            <w:tcW w:w="1573" w:type="dxa"/>
            <w:tcBorders>
              <w:top w:val="single" w:sz="4" w:space="0" w:color="D2232A"/>
              <w:left w:val="single" w:sz="4" w:space="0" w:color="D2232A"/>
              <w:bottom w:val="single" w:sz="4" w:space="0" w:color="D2232A"/>
              <w:right w:val="single" w:sz="4" w:space="0" w:color="D2232A"/>
            </w:tcBorders>
            <w:vAlign w:val="center"/>
          </w:tcPr>
          <w:p w14:paraId="474A7924" w14:textId="77777777" w:rsidR="006F1D8B" w:rsidRPr="00CD0BDB" w:rsidRDefault="006F1D8B" w:rsidP="006F1D8B">
            <w:pPr>
              <w:pStyle w:val="ECCTabletext"/>
              <w:jc w:val="center"/>
              <w:rPr>
                <w:sz w:val="18"/>
                <w:szCs w:val="18"/>
                <w:lang w:eastAsia="zh-CN"/>
              </w:rPr>
            </w:pPr>
            <w:proofErr w:type="spellStart"/>
            <w:r w:rsidRPr="00CD0BDB">
              <w:rPr>
                <w:sz w:val="18"/>
                <w:szCs w:val="18"/>
                <w:lang w:eastAsia="zh-CN"/>
              </w:rPr>
              <w:t>Fuchsstadt</w:t>
            </w:r>
            <w:proofErr w:type="spellEnd"/>
          </w:p>
        </w:tc>
        <w:tc>
          <w:tcPr>
            <w:tcW w:w="1620" w:type="dxa"/>
            <w:tcBorders>
              <w:top w:val="single" w:sz="4" w:space="0" w:color="D2232A"/>
              <w:left w:val="single" w:sz="4" w:space="0" w:color="D2232A"/>
              <w:bottom w:val="single" w:sz="4" w:space="0" w:color="D2232A"/>
              <w:right w:val="single" w:sz="4" w:space="0" w:color="D2232A"/>
            </w:tcBorders>
          </w:tcPr>
          <w:p w14:paraId="0F1631C0" w14:textId="77777777" w:rsidR="006F1D8B" w:rsidRPr="00CD0BDB" w:rsidRDefault="006F1D8B" w:rsidP="006F1D8B">
            <w:pPr>
              <w:pStyle w:val="ECCTabletext"/>
              <w:jc w:val="center"/>
              <w:rPr>
                <w:rFonts w:cs="Arial"/>
                <w:sz w:val="18"/>
                <w:szCs w:val="18"/>
                <w:lang w:eastAsia="zh-CN"/>
              </w:rPr>
            </w:pPr>
            <w:r w:rsidRPr="00CD0BDB">
              <w:rPr>
                <w:rFonts w:cs="Arial"/>
                <w:sz w:val="18"/>
                <w:szCs w:val="18"/>
                <w:lang w:eastAsia="zh-CN"/>
              </w:rPr>
              <w:t>51</w:t>
            </w:r>
          </w:p>
        </w:tc>
        <w:tc>
          <w:tcPr>
            <w:tcW w:w="1170" w:type="dxa"/>
            <w:tcBorders>
              <w:top w:val="single" w:sz="4" w:space="0" w:color="D2232A"/>
              <w:left w:val="single" w:sz="4" w:space="0" w:color="D2232A"/>
              <w:bottom w:val="single" w:sz="4" w:space="0" w:color="D2232A"/>
              <w:right w:val="single" w:sz="4" w:space="0" w:color="D2232A"/>
            </w:tcBorders>
          </w:tcPr>
          <w:p w14:paraId="617F422E" w14:textId="1100383A" w:rsidR="006F1D8B" w:rsidRPr="00CD0BDB" w:rsidRDefault="006F1D8B" w:rsidP="006F1D8B">
            <w:pPr>
              <w:pStyle w:val="ECCTabletext"/>
              <w:jc w:val="center"/>
              <w:rPr>
                <w:sz w:val="18"/>
                <w:szCs w:val="18"/>
              </w:rPr>
            </w:pPr>
            <w:r w:rsidRPr="00CD0BDB">
              <w:rPr>
                <w:sz w:val="18"/>
                <w:szCs w:val="18"/>
              </w:rPr>
              <w:t>S.465</w:t>
            </w:r>
          </w:p>
        </w:tc>
        <w:tc>
          <w:tcPr>
            <w:tcW w:w="990" w:type="dxa"/>
            <w:tcBorders>
              <w:top w:val="single" w:sz="4" w:space="0" w:color="D2232A"/>
              <w:left w:val="single" w:sz="4" w:space="0" w:color="D2232A"/>
              <w:bottom w:val="single" w:sz="4" w:space="0" w:color="D2232A"/>
              <w:right w:val="single" w:sz="4" w:space="0" w:color="D2232A"/>
            </w:tcBorders>
          </w:tcPr>
          <w:p w14:paraId="6A1AB7B9" w14:textId="77777777" w:rsidR="006F1D8B" w:rsidRPr="00CD0BDB" w:rsidRDefault="006F1D8B" w:rsidP="006F1D8B">
            <w:pPr>
              <w:pStyle w:val="ECCTabletext"/>
              <w:jc w:val="center"/>
              <w:rPr>
                <w:sz w:val="18"/>
                <w:szCs w:val="18"/>
              </w:rPr>
            </w:pPr>
            <w:r w:rsidRPr="00CD0BDB">
              <w:rPr>
                <w:sz w:val="18"/>
                <w:szCs w:val="18"/>
              </w:rPr>
              <w:t>75%</w:t>
            </w:r>
          </w:p>
        </w:tc>
        <w:tc>
          <w:tcPr>
            <w:tcW w:w="1260" w:type="dxa"/>
            <w:tcBorders>
              <w:top w:val="single" w:sz="4" w:space="0" w:color="D2232A"/>
              <w:left w:val="single" w:sz="4" w:space="0" w:color="D2232A"/>
              <w:bottom w:val="single" w:sz="4" w:space="0" w:color="D2232A"/>
              <w:right w:val="single" w:sz="4" w:space="0" w:color="D2232A"/>
            </w:tcBorders>
            <w:vAlign w:val="center"/>
          </w:tcPr>
          <w:p w14:paraId="1E072C52" w14:textId="5079BE28" w:rsidR="006F1D8B" w:rsidRPr="00CD0BDB" w:rsidRDefault="006F1D8B" w:rsidP="006F1D8B">
            <w:pPr>
              <w:pStyle w:val="ECCTabletext"/>
              <w:jc w:val="center"/>
              <w:rPr>
                <w:sz w:val="18"/>
                <w:szCs w:val="18"/>
              </w:rPr>
            </w:pPr>
            <w:r w:rsidRPr="00CD0BDB">
              <w:rPr>
                <w:sz w:val="18"/>
                <w:szCs w:val="18"/>
              </w:rPr>
              <w:t xml:space="preserve">&lt; </w:t>
            </w:r>
            <w:r w:rsidR="0051042C">
              <w:rPr>
                <w:sz w:val="18"/>
                <w:szCs w:val="18"/>
              </w:rPr>
              <w:t>21</w:t>
            </w:r>
          </w:p>
        </w:tc>
        <w:tc>
          <w:tcPr>
            <w:tcW w:w="1235" w:type="dxa"/>
            <w:tcBorders>
              <w:top w:val="single" w:sz="4" w:space="0" w:color="D2232A"/>
              <w:left w:val="single" w:sz="4" w:space="0" w:color="D2232A"/>
              <w:bottom w:val="single" w:sz="4" w:space="0" w:color="D2232A"/>
              <w:right w:val="single" w:sz="4" w:space="0" w:color="D2232A"/>
            </w:tcBorders>
            <w:vAlign w:val="center"/>
          </w:tcPr>
          <w:p w14:paraId="143BFFC9" w14:textId="6980E5C0" w:rsidR="006F1D8B" w:rsidRPr="00CD0BDB" w:rsidRDefault="006F1D8B" w:rsidP="006F1D8B">
            <w:pPr>
              <w:pStyle w:val="ECCTabletext"/>
              <w:jc w:val="center"/>
              <w:rPr>
                <w:sz w:val="18"/>
                <w:szCs w:val="18"/>
              </w:rPr>
            </w:pPr>
            <w:r w:rsidRPr="00CD0BDB">
              <w:rPr>
                <w:sz w:val="18"/>
                <w:szCs w:val="18"/>
              </w:rPr>
              <w:t xml:space="preserve">&lt; </w:t>
            </w:r>
            <w:r w:rsidR="0051042C">
              <w:rPr>
                <w:sz w:val="18"/>
                <w:szCs w:val="18"/>
              </w:rPr>
              <w:t>3.4</w:t>
            </w:r>
          </w:p>
        </w:tc>
      </w:tr>
      <w:tr w:rsidR="006F1D8B" w:rsidRPr="00CD0BDB" w14:paraId="2805E83E" w14:textId="77777777" w:rsidTr="00BF648C">
        <w:trPr>
          <w:jc w:val="center"/>
        </w:trPr>
        <w:tc>
          <w:tcPr>
            <w:tcW w:w="1572" w:type="dxa"/>
            <w:tcBorders>
              <w:top w:val="single" w:sz="4" w:space="0" w:color="D2232A"/>
              <w:left w:val="single" w:sz="4" w:space="0" w:color="D2232A"/>
              <w:bottom w:val="single" w:sz="4" w:space="0" w:color="D2232A"/>
              <w:right w:val="single" w:sz="4" w:space="0" w:color="D2232A"/>
            </w:tcBorders>
            <w:vAlign w:val="center"/>
          </w:tcPr>
          <w:p w14:paraId="479C73C1" w14:textId="77777777" w:rsidR="006F1D8B" w:rsidRPr="00CD0BDB" w:rsidRDefault="006F1D8B" w:rsidP="006F1D8B">
            <w:pPr>
              <w:pStyle w:val="ECCTabletext"/>
              <w:jc w:val="center"/>
              <w:rPr>
                <w:rFonts w:cs="Arial"/>
                <w:sz w:val="18"/>
                <w:szCs w:val="18"/>
              </w:rPr>
            </w:pPr>
            <w:r w:rsidRPr="00CD0BDB">
              <w:rPr>
                <w:rFonts w:cs="Arial"/>
                <w:sz w:val="18"/>
                <w:szCs w:val="18"/>
              </w:rPr>
              <w:t xml:space="preserve">4×4 </w:t>
            </w:r>
            <w:r w:rsidRPr="00CD0BDB">
              <w:rPr>
                <w:sz w:val="18"/>
                <w:szCs w:val="18"/>
                <w:lang w:eastAsia="zh-CN"/>
              </w:rPr>
              <w:t>AAS</w:t>
            </w:r>
          </w:p>
        </w:tc>
        <w:tc>
          <w:tcPr>
            <w:tcW w:w="1573" w:type="dxa"/>
            <w:tcBorders>
              <w:top w:val="single" w:sz="4" w:space="0" w:color="D2232A"/>
              <w:left w:val="single" w:sz="4" w:space="0" w:color="D2232A"/>
              <w:bottom w:val="single" w:sz="4" w:space="0" w:color="D2232A"/>
              <w:right w:val="single" w:sz="4" w:space="0" w:color="D2232A"/>
            </w:tcBorders>
            <w:vAlign w:val="center"/>
          </w:tcPr>
          <w:p w14:paraId="58117B91" w14:textId="77777777" w:rsidR="006F1D8B" w:rsidRPr="00CD0BDB" w:rsidRDefault="006F1D8B" w:rsidP="006F1D8B">
            <w:pPr>
              <w:pStyle w:val="ECCTabletext"/>
              <w:jc w:val="center"/>
              <w:rPr>
                <w:sz w:val="18"/>
                <w:szCs w:val="18"/>
                <w:lang w:eastAsia="zh-CN"/>
              </w:rPr>
            </w:pPr>
            <w:proofErr w:type="spellStart"/>
            <w:r w:rsidRPr="00CD0BDB">
              <w:rPr>
                <w:sz w:val="18"/>
                <w:szCs w:val="18"/>
                <w:lang w:eastAsia="zh-CN"/>
              </w:rPr>
              <w:t>Fuchsstadt</w:t>
            </w:r>
            <w:proofErr w:type="spellEnd"/>
          </w:p>
        </w:tc>
        <w:tc>
          <w:tcPr>
            <w:tcW w:w="1620" w:type="dxa"/>
            <w:tcBorders>
              <w:top w:val="single" w:sz="4" w:space="0" w:color="D2232A"/>
              <w:left w:val="single" w:sz="4" w:space="0" w:color="D2232A"/>
              <w:bottom w:val="single" w:sz="4" w:space="0" w:color="D2232A"/>
              <w:right w:val="single" w:sz="4" w:space="0" w:color="D2232A"/>
            </w:tcBorders>
          </w:tcPr>
          <w:p w14:paraId="31BE5C51" w14:textId="77777777" w:rsidR="006F1D8B" w:rsidRPr="00CD0BDB" w:rsidRDefault="006F1D8B" w:rsidP="006F1D8B">
            <w:pPr>
              <w:pStyle w:val="ECCTabletext"/>
              <w:jc w:val="center"/>
              <w:rPr>
                <w:rFonts w:cs="Arial"/>
                <w:sz w:val="18"/>
                <w:szCs w:val="18"/>
                <w:lang w:eastAsia="zh-CN"/>
              </w:rPr>
            </w:pPr>
            <w:r w:rsidRPr="00CD0BDB">
              <w:rPr>
                <w:rFonts w:cs="Arial"/>
                <w:sz w:val="18"/>
                <w:szCs w:val="18"/>
                <w:lang w:eastAsia="zh-CN"/>
              </w:rPr>
              <w:t>51</w:t>
            </w:r>
          </w:p>
        </w:tc>
        <w:tc>
          <w:tcPr>
            <w:tcW w:w="1170" w:type="dxa"/>
            <w:tcBorders>
              <w:top w:val="single" w:sz="4" w:space="0" w:color="D2232A"/>
              <w:left w:val="single" w:sz="4" w:space="0" w:color="D2232A"/>
              <w:bottom w:val="single" w:sz="4" w:space="0" w:color="D2232A"/>
              <w:right w:val="single" w:sz="4" w:space="0" w:color="D2232A"/>
            </w:tcBorders>
          </w:tcPr>
          <w:p w14:paraId="6EE865D1" w14:textId="10FAD769" w:rsidR="006F1D8B" w:rsidRPr="00CD0BDB" w:rsidRDefault="006F1D8B" w:rsidP="006F1D8B">
            <w:pPr>
              <w:pStyle w:val="ECCTabletext"/>
              <w:jc w:val="center"/>
              <w:rPr>
                <w:sz w:val="18"/>
                <w:szCs w:val="18"/>
              </w:rPr>
            </w:pPr>
            <w:r w:rsidRPr="00CD0BDB">
              <w:rPr>
                <w:sz w:val="18"/>
                <w:szCs w:val="18"/>
              </w:rPr>
              <w:t>S.465</w:t>
            </w:r>
          </w:p>
        </w:tc>
        <w:tc>
          <w:tcPr>
            <w:tcW w:w="990" w:type="dxa"/>
            <w:tcBorders>
              <w:top w:val="single" w:sz="4" w:space="0" w:color="D2232A"/>
              <w:left w:val="single" w:sz="4" w:space="0" w:color="D2232A"/>
              <w:bottom w:val="single" w:sz="4" w:space="0" w:color="D2232A"/>
              <w:right w:val="single" w:sz="4" w:space="0" w:color="D2232A"/>
            </w:tcBorders>
          </w:tcPr>
          <w:p w14:paraId="6496ED52" w14:textId="77777777" w:rsidR="006F1D8B" w:rsidRPr="00CD0BDB" w:rsidRDefault="006F1D8B" w:rsidP="006F1D8B">
            <w:pPr>
              <w:pStyle w:val="ECCTabletext"/>
              <w:jc w:val="center"/>
              <w:rPr>
                <w:sz w:val="18"/>
                <w:szCs w:val="18"/>
              </w:rPr>
            </w:pPr>
            <w:r w:rsidRPr="00CD0BDB">
              <w:rPr>
                <w:sz w:val="18"/>
                <w:szCs w:val="18"/>
              </w:rPr>
              <w:t>37.5%</w:t>
            </w:r>
          </w:p>
        </w:tc>
        <w:tc>
          <w:tcPr>
            <w:tcW w:w="1260" w:type="dxa"/>
            <w:tcBorders>
              <w:top w:val="single" w:sz="4" w:space="0" w:color="D2232A"/>
              <w:left w:val="single" w:sz="4" w:space="0" w:color="D2232A"/>
              <w:bottom w:val="single" w:sz="4" w:space="0" w:color="D2232A"/>
              <w:right w:val="single" w:sz="4" w:space="0" w:color="D2232A"/>
            </w:tcBorders>
            <w:vAlign w:val="center"/>
          </w:tcPr>
          <w:p w14:paraId="0D1B604C" w14:textId="022696C3" w:rsidR="006F1D8B" w:rsidRPr="00CD0BDB" w:rsidRDefault="006F1D8B" w:rsidP="006F1D8B">
            <w:pPr>
              <w:pStyle w:val="ECCTabletext"/>
              <w:jc w:val="center"/>
              <w:rPr>
                <w:sz w:val="18"/>
                <w:szCs w:val="18"/>
              </w:rPr>
            </w:pPr>
            <w:r w:rsidRPr="00CD0BDB">
              <w:rPr>
                <w:sz w:val="18"/>
                <w:szCs w:val="18"/>
              </w:rPr>
              <w:t xml:space="preserve">&lt; </w:t>
            </w:r>
            <w:r w:rsidR="001A661C">
              <w:rPr>
                <w:sz w:val="18"/>
                <w:szCs w:val="18"/>
              </w:rPr>
              <w:t>18.6</w:t>
            </w:r>
          </w:p>
        </w:tc>
        <w:tc>
          <w:tcPr>
            <w:tcW w:w="1235" w:type="dxa"/>
            <w:tcBorders>
              <w:top w:val="single" w:sz="4" w:space="0" w:color="D2232A"/>
              <w:left w:val="single" w:sz="4" w:space="0" w:color="D2232A"/>
              <w:bottom w:val="single" w:sz="4" w:space="0" w:color="D2232A"/>
              <w:right w:val="single" w:sz="4" w:space="0" w:color="D2232A"/>
            </w:tcBorders>
            <w:vAlign w:val="center"/>
          </w:tcPr>
          <w:p w14:paraId="6E4A0099" w14:textId="1D72727C" w:rsidR="006F1D8B" w:rsidRPr="00CD0BDB" w:rsidRDefault="006F1D8B" w:rsidP="006F1D8B">
            <w:pPr>
              <w:pStyle w:val="ECCTabletext"/>
              <w:jc w:val="center"/>
              <w:rPr>
                <w:sz w:val="18"/>
                <w:szCs w:val="18"/>
              </w:rPr>
            </w:pPr>
            <w:r w:rsidRPr="00CD0BDB">
              <w:rPr>
                <w:sz w:val="18"/>
                <w:szCs w:val="18"/>
              </w:rPr>
              <w:t xml:space="preserve">&lt; </w:t>
            </w:r>
            <w:r w:rsidR="001A661C">
              <w:rPr>
                <w:sz w:val="18"/>
                <w:szCs w:val="18"/>
              </w:rPr>
              <w:t>2.4</w:t>
            </w:r>
          </w:p>
        </w:tc>
      </w:tr>
    </w:tbl>
    <w:p w14:paraId="761D532F" w14:textId="70B93C22" w:rsidR="0057303B" w:rsidRPr="00CD0BDB" w:rsidRDefault="0057303B" w:rsidP="0057303B"/>
    <w:p w14:paraId="1D71620D" w14:textId="65015C0F" w:rsidR="00F8125C" w:rsidRPr="00CD0BDB" w:rsidRDefault="00636494" w:rsidP="00592A9C">
      <w:pPr>
        <w:pStyle w:val="Heading2"/>
      </w:pPr>
      <w:r w:rsidRPr="00CD0BDB">
        <w:t>Short-term criterion (sensitivity analysis)</w:t>
      </w:r>
    </w:p>
    <w:p w14:paraId="11056CB0" w14:textId="2C5F9935" w:rsidR="00F8125C" w:rsidRPr="00CD0BDB" w:rsidRDefault="00F8125C" w:rsidP="00F8125C">
      <w:pPr>
        <w:rPr>
          <w:rStyle w:val="ECCParagraph"/>
        </w:rPr>
      </w:pPr>
      <w:r w:rsidRPr="00CD0BDB">
        <w:rPr>
          <w:rStyle w:val="ECCParagraph"/>
        </w:rPr>
        <w:t xml:space="preserve">We provide the separation distances for the short-term criterion for </w:t>
      </w:r>
      <w:r w:rsidR="00E2550C">
        <w:rPr>
          <w:rStyle w:val="ECCParagraph"/>
        </w:rPr>
        <w:t>WBB</w:t>
      </w:r>
      <w:r w:rsidR="0019680D" w:rsidRPr="00CD0BDB">
        <w:rPr>
          <w:rStyle w:val="ECCParagraph"/>
        </w:rPr>
        <w:t xml:space="preserve"> BS</w:t>
      </w:r>
      <w:r w:rsidRPr="00CD0BDB">
        <w:rPr>
          <w:rStyle w:val="ECCParagraph"/>
        </w:rPr>
        <w:t xml:space="preserve"> with AAS</w:t>
      </w:r>
      <w:r w:rsidR="00A00999" w:rsidRPr="00CD0BDB">
        <w:rPr>
          <w:rStyle w:val="ECCParagraph"/>
        </w:rPr>
        <w:t>, the DLR FSS ES,</w:t>
      </w:r>
      <w:r w:rsidRPr="00CD0BDB">
        <w:rPr>
          <w:rStyle w:val="ECCParagraph"/>
        </w:rPr>
        <w:t xml:space="preserve"> and clutter losses only on one end of the propagation path</w:t>
      </w:r>
      <w:r w:rsidR="00FA0411" w:rsidRPr="00CD0BDB">
        <w:rPr>
          <w:rStyle w:val="ECCParagraph"/>
        </w:rPr>
        <w:t>.</w:t>
      </w:r>
      <w:r w:rsidRPr="00CD0BDB">
        <w:rPr>
          <w:rStyle w:val="ECCParagraph"/>
        </w:rPr>
        <w:t xml:space="preserve"> </w:t>
      </w:r>
      <w:r w:rsidRPr="00CD0BDB">
        <w:rPr>
          <w:rStyle w:val="ECCParagraph"/>
        </w:rPr>
        <w:fldChar w:fldCharType="begin"/>
      </w:r>
      <w:r w:rsidRPr="00CD0BDB">
        <w:rPr>
          <w:rStyle w:val="ECCParagraph"/>
        </w:rPr>
        <w:instrText xml:space="preserve"> REF _Ref121336126 \h  \* MERGEFORMAT </w:instrText>
      </w:r>
      <w:r w:rsidRPr="00CD0BDB">
        <w:rPr>
          <w:rStyle w:val="ECCParagraph"/>
        </w:rPr>
      </w:r>
      <w:r w:rsidRPr="00CD0BDB">
        <w:rPr>
          <w:rStyle w:val="ECCParagraph"/>
        </w:rPr>
        <w:fldChar w:fldCharType="separate"/>
      </w:r>
      <w:r w:rsidR="00C156FD" w:rsidRPr="00CD0BDB">
        <w:t>Table 8</w:t>
      </w:r>
      <w:r w:rsidRPr="00CD0BDB">
        <w:rPr>
          <w:rStyle w:val="ECCParagraph"/>
        </w:rPr>
        <w:fldChar w:fldCharType="end"/>
      </w:r>
      <w:r w:rsidRPr="00CD0BDB">
        <w:rPr>
          <w:rStyle w:val="ECCParagraph"/>
        </w:rPr>
        <w:t xml:space="preserve"> </w:t>
      </w:r>
      <w:r w:rsidR="00BF0D6B" w:rsidRPr="00CD0BDB">
        <w:rPr>
          <w:rStyle w:val="ECCParagraph"/>
        </w:rPr>
        <w:t>summarizes the separation distances for the instances where the BS is facing the main-lobe</w:t>
      </w:r>
      <w:r w:rsidR="000205FD">
        <w:rPr>
          <w:rStyle w:val="ECCParagraph"/>
        </w:rPr>
        <w:t xml:space="preserve"> </w:t>
      </w:r>
      <w:r w:rsidR="000205FD">
        <w:t xml:space="preserve">(i.e., </w:t>
      </w:r>
      <w:r w:rsidR="000205FD" w:rsidRPr="00567230">
        <w:t>aligned in azimuth with the FSS ES</w:t>
      </w:r>
      <w:r w:rsidR="000205FD">
        <w:t>)</w:t>
      </w:r>
      <w:r w:rsidR="00BF0D6B" w:rsidRPr="00CD0BDB">
        <w:rPr>
          <w:rStyle w:val="ECCParagraph"/>
        </w:rPr>
        <w:t xml:space="preserve"> and </w:t>
      </w:r>
      <w:r w:rsidR="000205FD">
        <w:rPr>
          <w:rStyle w:val="ECCParagraph"/>
        </w:rPr>
        <w:t xml:space="preserve">facing </w:t>
      </w:r>
      <w:r w:rsidR="00BF0D6B" w:rsidRPr="00CD0BDB">
        <w:rPr>
          <w:rStyle w:val="ECCParagraph"/>
        </w:rPr>
        <w:t>the back-lobe of the FSS ES</w:t>
      </w:r>
      <w:r w:rsidR="00A43CBD" w:rsidRPr="00CD0BDB">
        <w:rPr>
          <w:rStyle w:val="ECCParagraph"/>
        </w:rPr>
        <w:t>.</w:t>
      </w:r>
    </w:p>
    <w:p w14:paraId="3A06E5AF" w14:textId="6A854438" w:rsidR="00F8125C" w:rsidRPr="00CD0BDB" w:rsidRDefault="00F8125C" w:rsidP="00F8125C">
      <w:pPr>
        <w:pStyle w:val="Caption"/>
        <w:contextualSpacing w:val="0"/>
        <w:rPr>
          <w:rStyle w:val="ECCParagraph"/>
        </w:rPr>
      </w:pPr>
      <w:bookmarkStart w:id="59" w:name="_Ref121336126"/>
      <w:r w:rsidRPr="00CD0BDB">
        <w:rPr>
          <w:lang w:val="en-GB"/>
        </w:rPr>
        <w:t xml:space="preserve">Table </w:t>
      </w:r>
      <w:r w:rsidRPr="00CD0BDB">
        <w:rPr>
          <w:lang w:val="en-GB"/>
        </w:rPr>
        <w:fldChar w:fldCharType="begin"/>
      </w:r>
      <w:r w:rsidRPr="00CD0BDB">
        <w:rPr>
          <w:lang w:val="en-GB"/>
        </w:rPr>
        <w:instrText xml:space="preserve"> SEQ Table \* ARABIC </w:instrText>
      </w:r>
      <w:r w:rsidRPr="00CD0BDB">
        <w:rPr>
          <w:lang w:val="en-GB"/>
        </w:rPr>
        <w:fldChar w:fldCharType="separate"/>
      </w:r>
      <w:r w:rsidR="000A5A25">
        <w:rPr>
          <w:noProof/>
          <w:lang w:val="en-GB"/>
        </w:rPr>
        <w:t>8</w:t>
      </w:r>
      <w:r w:rsidRPr="00CD0BDB">
        <w:rPr>
          <w:lang w:val="en-GB"/>
        </w:rPr>
        <w:fldChar w:fldCharType="end"/>
      </w:r>
      <w:bookmarkEnd w:id="59"/>
      <w:r w:rsidRPr="00CD0BDB">
        <w:rPr>
          <w:lang w:val="en-GB"/>
        </w:rPr>
        <w:t xml:space="preserve">: </w:t>
      </w:r>
      <w:r w:rsidR="00E07487" w:rsidRPr="00CD0BDB">
        <w:rPr>
          <w:lang w:val="en-GB" w:eastAsia="zh-CN"/>
        </w:rPr>
        <w:t xml:space="preserve">Separation distances using </w:t>
      </w:r>
      <w:r w:rsidR="00AC12B9" w:rsidRPr="00CD0BDB">
        <w:rPr>
          <w:lang w:val="en-GB" w:eastAsia="zh-CN"/>
        </w:rPr>
        <w:t xml:space="preserve">baseline and </w:t>
      </w:r>
      <w:r w:rsidR="00E07487" w:rsidRPr="00CD0BDB">
        <w:rPr>
          <w:lang w:val="en-GB" w:eastAsia="zh-CN"/>
        </w:rPr>
        <w:t>sensitivity analysis parameters</w:t>
      </w:r>
      <w:r w:rsidR="00D94E29" w:rsidRPr="00CD0BDB">
        <w:rPr>
          <w:lang w:val="en-GB" w:eastAsia="zh-CN"/>
        </w:rPr>
        <w:t xml:space="preserve"> </w:t>
      </w:r>
      <w:r w:rsidR="001D0614" w:rsidRPr="00CD0BDB">
        <w:rPr>
          <w:lang w:val="en-GB" w:eastAsia="zh-CN"/>
        </w:rPr>
        <w:t xml:space="preserve">and </w:t>
      </w:r>
      <w:r w:rsidR="00D94E29" w:rsidRPr="00CD0BDB">
        <w:rPr>
          <w:lang w:val="en-GB" w:eastAsia="zh-CN"/>
        </w:rPr>
        <w:t>UE uniform distribution</w:t>
      </w:r>
    </w:p>
    <w:tbl>
      <w:tblPr>
        <w:tblW w:w="94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 w:type="dxa"/>
          <w:bottom w:w="11" w:type="dxa"/>
        </w:tblCellMar>
        <w:tblLook w:val="01E0" w:firstRow="1" w:lastRow="1" w:firstColumn="1" w:lastColumn="1" w:noHBand="0" w:noVBand="0"/>
      </w:tblPr>
      <w:tblGrid>
        <w:gridCol w:w="1572"/>
        <w:gridCol w:w="1573"/>
        <w:gridCol w:w="1620"/>
        <w:gridCol w:w="1170"/>
        <w:gridCol w:w="990"/>
        <w:gridCol w:w="1260"/>
        <w:gridCol w:w="1235"/>
      </w:tblGrid>
      <w:tr w:rsidR="00E07487" w:rsidRPr="00CD0BDB" w14:paraId="0AF10E4A" w14:textId="77777777" w:rsidTr="00BF648C">
        <w:trPr>
          <w:tblHeader/>
          <w:jc w:val="center"/>
        </w:trPr>
        <w:tc>
          <w:tcPr>
            <w:tcW w:w="1572" w:type="dxa"/>
            <w:tcBorders>
              <w:top w:val="single" w:sz="4" w:space="0" w:color="D2232A"/>
              <w:left w:val="single" w:sz="4" w:space="0" w:color="D2232A"/>
              <w:bottom w:val="single" w:sz="4" w:space="0" w:color="D2232A"/>
              <w:right w:val="nil"/>
            </w:tcBorders>
            <w:shd w:val="clear" w:color="auto" w:fill="D2232A"/>
            <w:vAlign w:val="center"/>
          </w:tcPr>
          <w:p w14:paraId="294AE260" w14:textId="5858D49A" w:rsidR="00E07487" w:rsidRPr="00CD0BDB" w:rsidRDefault="00E2550C" w:rsidP="00BF648C">
            <w:pPr>
              <w:pStyle w:val="ECCTableHeaderwhitefont"/>
              <w:rPr>
                <w:rStyle w:val="ECCHLbold"/>
                <w:sz w:val="18"/>
                <w:szCs w:val="18"/>
              </w:rPr>
            </w:pPr>
            <w:r>
              <w:rPr>
                <w:rStyle w:val="ECCHLbold"/>
                <w:sz w:val="18"/>
                <w:szCs w:val="18"/>
              </w:rPr>
              <w:t>WBB</w:t>
            </w:r>
            <w:r w:rsidR="00E07487" w:rsidRPr="00CD0BDB">
              <w:rPr>
                <w:rStyle w:val="ECCHLbold"/>
                <w:sz w:val="18"/>
                <w:szCs w:val="18"/>
              </w:rPr>
              <w:t xml:space="preserve"> BS</w:t>
            </w:r>
          </w:p>
        </w:tc>
        <w:tc>
          <w:tcPr>
            <w:tcW w:w="1573" w:type="dxa"/>
            <w:tcBorders>
              <w:top w:val="single" w:sz="4" w:space="0" w:color="D2232A"/>
              <w:left w:val="single" w:sz="4" w:space="0" w:color="D2232A"/>
              <w:bottom w:val="single" w:sz="4" w:space="0" w:color="D2232A"/>
              <w:right w:val="nil"/>
            </w:tcBorders>
            <w:shd w:val="clear" w:color="auto" w:fill="D2232A"/>
            <w:vAlign w:val="center"/>
          </w:tcPr>
          <w:p w14:paraId="38DB463B" w14:textId="77777777" w:rsidR="00E07487" w:rsidRPr="00CD0BDB" w:rsidRDefault="00E07487" w:rsidP="00BF648C">
            <w:pPr>
              <w:pStyle w:val="ECCTableHeaderwhitefont"/>
              <w:rPr>
                <w:rStyle w:val="ECCHLbold"/>
                <w:sz w:val="18"/>
                <w:szCs w:val="18"/>
              </w:rPr>
            </w:pPr>
            <w:r w:rsidRPr="00CD0BDB">
              <w:rPr>
                <w:rStyle w:val="ECCHLbold"/>
                <w:sz w:val="18"/>
                <w:szCs w:val="18"/>
              </w:rPr>
              <w:t>FSS ES</w:t>
            </w:r>
          </w:p>
        </w:tc>
        <w:tc>
          <w:tcPr>
            <w:tcW w:w="1620" w:type="dxa"/>
            <w:tcBorders>
              <w:top w:val="single" w:sz="4" w:space="0" w:color="D2232A"/>
              <w:left w:val="nil"/>
              <w:bottom w:val="single" w:sz="4" w:space="0" w:color="D2232A"/>
              <w:right w:val="nil"/>
            </w:tcBorders>
            <w:shd w:val="clear" w:color="auto" w:fill="D2232A"/>
          </w:tcPr>
          <w:p w14:paraId="4F22189A" w14:textId="77777777" w:rsidR="00E07487" w:rsidRPr="00CD0BDB" w:rsidRDefault="00E07487" w:rsidP="00BF648C">
            <w:pPr>
              <w:pStyle w:val="ECCTableHeaderwhitefont"/>
              <w:rPr>
                <w:rStyle w:val="ECCHLbold"/>
                <w:bCs/>
                <w:sz w:val="18"/>
                <w:szCs w:val="18"/>
              </w:rPr>
            </w:pPr>
            <w:r w:rsidRPr="00CD0BDB">
              <w:rPr>
                <w:rStyle w:val="ECCHLbold"/>
                <w:bCs/>
                <w:sz w:val="18"/>
                <w:szCs w:val="18"/>
              </w:rPr>
              <w:t>Maximum EIRP (dBm/100MHz)</w:t>
            </w:r>
          </w:p>
        </w:tc>
        <w:tc>
          <w:tcPr>
            <w:tcW w:w="1170" w:type="dxa"/>
            <w:tcBorders>
              <w:top w:val="single" w:sz="4" w:space="0" w:color="D2232A"/>
              <w:left w:val="nil"/>
              <w:bottom w:val="single" w:sz="4" w:space="0" w:color="D2232A"/>
              <w:right w:val="nil"/>
            </w:tcBorders>
            <w:shd w:val="clear" w:color="auto" w:fill="D2232A"/>
          </w:tcPr>
          <w:p w14:paraId="6A16BD9C" w14:textId="77777777" w:rsidR="00E07487" w:rsidRPr="00CD0BDB" w:rsidRDefault="00E07487" w:rsidP="00BF648C">
            <w:pPr>
              <w:pStyle w:val="ECCTableHeaderwhitefont"/>
              <w:rPr>
                <w:rStyle w:val="ECCHLbold"/>
                <w:bCs/>
                <w:sz w:val="18"/>
                <w:szCs w:val="18"/>
              </w:rPr>
            </w:pPr>
            <w:r w:rsidRPr="00CD0BDB">
              <w:rPr>
                <w:rStyle w:val="ECCHLbold"/>
                <w:bCs/>
                <w:sz w:val="18"/>
                <w:szCs w:val="18"/>
              </w:rPr>
              <w:t>FSS ES Pattern</w:t>
            </w:r>
          </w:p>
        </w:tc>
        <w:tc>
          <w:tcPr>
            <w:tcW w:w="990" w:type="dxa"/>
            <w:tcBorders>
              <w:top w:val="single" w:sz="4" w:space="0" w:color="D2232A"/>
              <w:left w:val="nil"/>
              <w:bottom w:val="single" w:sz="4" w:space="0" w:color="D2232A"/>
              <w:right w:val="nil"/>
            </w:tcBorders>
            <w:shd w:val="clear" w:color="auto" w:fill="D2232A"/>
          </w:tcPr>
          <w:p w14:paraId="0574F892" w14:textId="77777777" w:rsidR="00E07487" w:rsidRPr="00CD0BDB" w:rsidRDefault="00E07487" w:rsidP="00BF648C">
            <w:pPr>
              <w:pStyle w:val="ECCTableHeaderwhitefont"/>
              <w:rPr>
                <w:rStyle w:val="ECCHLbold"/>
                <w:bCs/>
                <w:sz w:val="18"/>
                <w:szCs w:val="18"/>
              </w:rPr>
            </w:pPr>
            <w:r w:rsidRPr="00CD0BDB">
              <w:rPr>
                <w:rStyle w:val="ECCHLbold"/>
                <w:bCs/>
                <w:sz w:val="18"/>
                <w:szCs w:val="18"/>
              </w:rPr>
              <w:t>Activity factor</w:t>
            </w:r>
          </w:p>
        </w:tc>
        <w:tc>
          <w:tcPr>
            <w:tcW w:w="1260" w:type="dxa"/>
            <w:tcBorders>
              <w:top w:val="single" w:sz="4" w:space="0" w:color="D2232A"/>
              <w:left w:val="nil"/>
              <w:bottom w:val="single" w:sz="4" w:space="0" w:color="D2232A"/>
              <w:right w:val="single" w:sz="4" w:space="0" w:color="D2232A"/>
            </w:tcBorders>
            <w:shd w:val="clear" w:color="auto" w:fill="D2232A"/>
            <w:vAlign w:val="center"/>
          </w:tcPr>
          <w:p w14:paraId="7370A5EB" w14:textId="77777777" w:rsidR="00E07487" w:rsidRPr="00CD0BDB" w:rsidRDefault="00E07487" w:rsidP="00BF648C">
            <w:pPr>
              <w:pStyle w:val="ECCTableHeaderwhitefont"/>
              <w:rPr>
                <w:rStyle w:val="ECCHLbold"/>
                <w:b w:val="0"/>
                <w:sz w:val="18"/>
                <w:szCs w:val="18"/>
              </w:rPr>
            </w:pPr>
            <w:r w:rsidRPr="00CD0BDB">
              <w:rPr>
                <w:rStyle w:val="ECCHLbold"/>
                <w:bCs/>
                <w:sz w:val="18"/>
                <w:szCs w:val="18"/>
              </w:rPr>
              <w:t>Main-lobe</w:t>
            </w:r>
            <w:r w:rsidRPr="00CD0BDB">
              <w:rPr>
                <w:bCs w:val="0"/>
                <w:sz w:val="18"/>
                <w:szCs w:val="18"/>
              </w:rPr>
              <w:t xml:space="preserve"> </w:t>
            </w:r>
            <w:r w:rsidRPr="00CD0BDB">
              <w:rPr>
                <w:rStyle w:val="ECCHLbold"/>
                <w:bCs/>
              </w:rPr>
              <w:t>(</w:t>
            </w:r>
            <w:r w:rsidRPr="00CD0BDB">
              <w:rPr>
                <w:rStyle w:val="ECCHLbold"/>
                <w:bCs/>
                <w:sz w:val="18"/>
                <w:szCs w:val="18"/>
              </w:rPr>
              <w:t>km)</w:t>
            </w:r>
          </w:p>
        </w:tc>
        <w:tc>
          <w:tcPr>
            <w:tcW w:w="1235" w:type="dxa"/>
            <w:tcBorders>
              <w:top w:val="single" w:sz="4" w:space="0" w:color="D2232A"/>
              <w:left w:val="nil"/>
              <w:bottom w:val="single" w:sz="4" w:space="0" w:color="D2232A"/>
              <w:right w:val="single" w:sz="4" w:space="0" w:color="D2232A"/>
            </w:tcBorders>
            <w:shd w:val="clear" w:color="auto" w:fill="D2232A"/>
            <w:vAlign w:val="center"/>
          </w:tcPr>
          <w:p w14:paraId="439A2101" w14:textId="77777777" w:rsidR="00E07487" w:rsidRPr="00CD0BDB" w:rsidRDefault="00E07487" w:rsidP="00BF648C">
            <w:pPr>
              <w:pStyle w:val="ECCTableHeaderwhitefont"/>
              <w:rPr>
                <w:rStyle w:val="ECCHLbold"/>
                <w:b w:val="0"/>
                <w:sz w:val="18"/>
                <w:szCs w:val="18"/>
              </w:rPr>
            </w:pPr>
            <w:r w:rsidRPr="00CD0BDB">
              <w:rPr>
                <w:rStyle w:val="ECCHLbold"/>
                <w:bCs/>
                <w:sz w:val="18"/>
                <w:szCs w:val="18"/>
              </w:rPr>
              <w:t>Back-lobe</w:t>
            </w:r>
            <w:r w:rsidRPr="00CD0BDB">
              <w:rPr>
                <w:bCs w:val="0"/>
                <w:sz w:val="18"/>
                <w:szCs w:val="18"/>
              </w:rPr>
              <w:t xml:space="preserve"> </w:t>
            </w:r>
            <w:r w:rsidRPr="00CD0BDB">
              <w:rPr>
                <w:rStyle w:val="ECCHLbold"/>
                <w:bCs/>
              </w:rPr>
              <w:t>(</w:t>
            </w:r>
            <w:r w:rsidRPr="00CD0BDB">
              <w:rPr>
                <w:rStyle w:val="ECCHLbold"/>
                <w:bCs/>
                <w:sz w:val="18"/>
                <w:szCs w:val="18"/>
              </w:rPr>
              <w:t>km)</w:t>
            </w:r>
          </w:p>
        </w:tc>
      </w:tr>
      <w:tr w:rsidR="00BF0D6B" w:rsidRPr="00CD0BDB" w14:paraId="2B0E8C09" w14:textId="77777777" w:rsidTr="00BF648C">
        <w:trPr>
          <w:jc w:val="center"/>
        </w:trPr>
        <w:tc>
          <w:tcPr>
            <w:tcW w:w="1572" w:type="dxa"/>
            <w:tcBorders>
              <w:top w:val="single" w:sz="4" w:space="0" w:color="D2232A"/>
              <w:left w:val="single" w:sz="4" w:space="0" w:color="D2232A"/>
              <w:bottom w:val="single" w:sz="4" w:space="0" w:color="D2232A"/>
              <w:right w:val="single" w:sz="4" w:space="0" w:color="D2232A"/>
            </w:tcBorders>
            <w:vAlign w:val="center"/>
          </w:tcPr>
          <w:p w14:paraId="5CBDE813" w14:textId="0957A5D7" w:rsidR="00BF0D6B" w:rsidRPr="00CD0BDB" w:rsidRDefault="00BF0D6B" w:rsidP="00BF0D6B">
            <w:pPr>
              <w:pStyle w:val="ECCTabletext"/>
              <w:jc w:val="center"/>
              <w:rPr>
                <w:sz w:val="18"/>
                <w:szCs w:val="18"/>
              </w:rPr>
            </w:pPr>
            <w:r w:rsidRPr="00CD0BDB">
              <w:rPr>
                <w:rFonts w:cs="Arial"/>
                <w:sz w:val="18"/>
                <w:szCs w:val="18"/>
              </w:rPr>
              <w:t xml:space="preserve">8×8 </w:t>
            </w:r>
            <w:r w:rsidRPr="00CD0BDB">
              <w:rPr>
                <w:sz w:val="18"/>
                <w:szCs w:val="18"/>
                <w:lang w:eastAsia="zh-CN"/>
              </w:rPr>
              <w:t>AAS</w:t>
            </w:r>
          </w:p>
        </w:tc>
        <w:tc>
          <w:tcPr>
            <w:tcW w:w="1573" w:type="dxa"/>
            <w:tcBorders>
              <w:top w:val="single" w:sz="4" w:space="0" w:color="D2232A"/>
              <w:left w:val="single" w:sz="4" w:space="0" w:color="D2232A"/>
              <w:bottom w:val="single" w:sz="4" w:space="0" w:color="D2232A"/>
              <w:right w:val="single" w:sz="4" w:space="0" w:color="D2232A"/>
            </w:tcBorders>
            <w:vAlign w:val="center"/>
          </w:tcPr>
          <w:p w14:paraId="7C7D0DC5" w14:textId="49B0608B" w:rsidR="00BF0D6B" w:rsidRPr="00CD0BDB" w:rsidRDefault="00BF0D6B" w:rsidP="00BF0D6B">
            <w:pPr>
              <w:pStyle w:val="ECCTabletext"/>
              <w:jc w:val="center"/>
              <w:rPr>
                <w:sz w:val="18"/>
                <w:szCs w:val="18"/>
              </w:rPr>
            </w:pPr>
            <w:r w:rsidRPr="00CD0BDB">
              <w:rPr>
                <w:sz w:val="18"/>
                <w:szCs w:val="18"/>
                <w:lang w:eastAsia="zh-CN"/>
              </w:rPr>
              <w:t>DLR</w:t>
            </w:r>
          </w:p>
        </w:tc>
        <w:tc>
          <w:tcPr>
            <w:tcW w:w="1620" w:type="dxa"/>
            <w:tcBorders>
              <w:top w:val="single" w:sz="4" w:space="0" w:color="D2232A"/>
              <w:left w:val="single" w:sz="4" w:space="0" w:color="D2232A"/>
              <w:bottom w:val="single" w:sz="4" w:space="0" w:color="D2232A"/>
              <w:right w:val="single" w:sz="4" w:space="0" w:color="D2232A"/>
            </w:tcBorders>
          </w:tcPr>
          <w:p w14:paraId="64863BD8" w14:textId="29DE5266" w:rsidR="00BF0D6B" w:rsidRPr="00CD0BDB" w:rsidRDefault="00BF0D6B" w:rsidP="00BF0D6B">
            <w:pPr>
              <w:pStyle w:val="ECCTabletext"/>
              <w:jc w:val="center"/>
              <w:rPr>
                <w:sz w:val="18"/>
                <w:szCs w:val="18"/>
              </w:rPr>
            </w:pPr>
            <w:r w:rsidRPr="00CD0BDB">
              <w:rPr>
                <w:rFonts w:cs="Arial"/>
                <w:sz w:val="18"/>
                <w:szCs w:val="18"/>
                <w:lang w:eastAsia="zh-CN"/>
              </w:rPr>
              <w:t>51</w:t>
            </w:r>
          </w:p>
        </w:tc>
        <w:tc>
          <w:tcPr>
            <w:tcW w:w="1170" w:type="dxa"/>
            <w:tcBorders>
              <w:top w:val="single" w:sz="4" w:space="0" w:color="D2232A"/>
              <w:left w:val="single" w:sz="4" w:space="0" w:color="D2232A"/>
              <w:bottom w:val="single" w:sz="4" w:space="0" w:color="D2232A"/>
              <w:right w:val="single" w:sz="4" w:space="0" w:color="D2232A"/>
            </w:tcBorders>
          </w:tcPr>
          <w:p w14:paraId="0CB2C249" w14:textId="3417ED16" w:rsidR="00BF0D6B" w:rsidRPr="00CD0BDB" w:rsidRDefault="00BF0D6B" w:rsidP="00BF0D6B">
            <w:pPr>
              <w:pStyle w:val="ECCTabletext"/>
              <w:jc w:val="center"/>
              <w:rPr>
                <w:sz w:val="18"/>
                <w:szCs w:val="18"/>
              </w:rPr>
            </w:pPr>
            <w:r w:rsidRPr="00CD0BDB">
              <w:rPr>
                <w:sz w:val="18"/>
                <w:szCs w:val="18"/>
              </w:rPr>
              <w:t>S.465</w:t>
            </w:r>
          </w:p>
        </w:tc>
        <w:tc>
          <w:tcPr>
            <w:tcW w:w="990" w:type="dxa"/>
            <w:tcBorders>
              <w:top w:val="single" w:sz="4" w:space="0" w:color="D2232A"/>
              <w:left w:val="single" w:sz="4" w:space="0" w:color="D2232A"/>
              <w:bottom w:val="single" w:sz="4" w:space="0" w:color="D2232A"/>
              <w:right w:val="single" w:sz="4" w:space="0" w:color="D2232A"/>
            </w:tcBorders>
          </w:tcPr>
          <w:p w14:paraId="40D424D0" w14:textId="4F1085AD" w:rsidR="00BF0D6B" w:rsidRPr="00CD0BDB" w:rsidRDefault="00BF0D6B" w:rsidP="00BF0D6B">
            <w:pPr>
              <w:pStyle w:val="ECCTabletext"/>
              <w:jc w:val="center"/>
              <w:rPr>
                <w:sz w:val="18"/>
                <w:szCs w:val="18"/>
              </w:rPr>
            </w:pPr>
            <w:r w:rsidRPr="00CD0BDB">
              <w:rPr>
                <w:sz w:val="18"/>
                <w:szCs w:val="18"/>
              </w:rPr>
              <w:t>75%</w:t>
            </w:r>
          </w:p>
        </w:tc>
        <w:tc>
          <w:tcPr>
            <w:tcW w:w="1260" w:type="dxa"/>
            <w:tcBorders>
              <w:top w:val="single" w:sz="4" w:space="0" w:color="D2232A"/>
              <w:left w:val="single" w:sz="4" w:space="0" w:color="D2232A"/>
              <w:bottom w:val="single" w:sz="4" w:space="0" w:color="D2232A"/>
              <w:right w:val="single" w:sz="4" w:space="0" w:color="D2232A"/>
            </w:tcBorders>
            <w:vAlign w:val="center"/>
          </w:tcPr>
          <w:p w14:paraId="2595258B" w14:textId="6A39864A" w:rsidR="00BF0D6B" w:rsidRPr="00CD0BDB" w:rsidRDefault="00306643" w:rsidP="00BF0D6B">
            <w:pPr>
              <w:pStyle w:val="ECCTabletext"/>
              <w:jc w:val="center"/>
              <w:rPr>
                <w:sz w:val="18"/>
                <w:szCs w:val="18"/>
              </w:rPr>
            </w:pPr>
            <w:r w:rsidRPr="00CD0BDB">
              <w:rPr>
                <w:sz w:val="18"/>
                <w:szCs w:val="18"/>
              </w:rPr>
              <w:t>&lt; 7.8</w:t>
            </w:r>
          </w:p>
        </w:tc>
        <w:tc>
          <w:tcPr>
            <w:tcW w:w="1235" w:type="dxa"/>
            <w:tcBorders>
              <w:top w:val="single" w:sz="4" w:space="0" w:color="D2232A"/>
              <w:left w:val="single" w:sz="4" w:space="0" w:color="D2232A"/>
              <w:bottom w:val="single" w:sz="4" w:space="0" w:color="D2232A"/>
              <w:right w:val="single" w:sz="4" w:space="0" w:color="D2232A"/>
            </w:tcBorders>
            <w:vAlign w:val="center"/>
          </w:tcPr>
          <w:p w14:paraId="65CE0123" w14:textId="10F424AE" w:rsidR="00BF0D6B" w:rsidRPr="00CD0BDB" w:rsidRDefault="002B1B58" w:rsidP="00BF0D6B">
            <w:pPr>
              <w:pStyle w:val="ECCTabletext"/>
              <w:jc w:val="center"/>
              <w:rPr>
                <w:sz w:val="18"/>
                <w:szCs w:val="18"/>
              </w:rPr>
            </w:pPr>
            <w:r w:rsidRPr="00CD0BDB">
              <w:rPr>
                <w:sz w:val="18"/>
                <w:szCs w:val="18"/>
              </w:rPr>
              <w:t>&lt; 1.8</w:t>
            </w:r>
          </w:p>
        </w:tc>
      </w:tr>
      <w:tr w:rsidR="00BF0D6B" w:rsidRPr="00CD0BDB" w14:paraId="528DCE14" w14:textId="77777777" w:rsidTr="00BF648C">
        <w:trPr>
          <w:jc w:val="center"/>
        </w:trPr>
        <w:tc>
          <w:tcPr>
            <w:tcW w:w="1572" w:type="dxa"/>
            <w:tcBorders>
              <w:top w:val="single" w:sz="4" w:space="0" w:color="D2232A"/>
              <w:left w:val="single" w:sz="4" w:space="0" w:color="D2232A"/>
              <w:bottom w:val="single" w:sz="4" w:space="0" w:color="D2232A"/>
              <w:right w:val="single" w:sz="4" w:space="0" w:color="D2232A"/>
            </w:tcBorders>
            <w:vAlign w:val="center"/>
          </w:tcPr>
          <w:p w14:paraId="681EF375" w14:textId="3BA7E2A7" w:rsidR="00BF0D6B" w:rsidRPr="00CD0BDB" w:rsidRDefault="00BF0D6B" w:rsidP="00BF0D6B">
            <w:pPr>
              <w:pStyle w:val="ECCTabletext"/>
              <w:jc w:val="center"/>
              <w:rPr>
                <w:sz w:val="18"/>
                <w:szCs w:val="18"/>
                <w:lang w:eastAsia="zh-CN"/>
              </w:rPr>
            </w:pPr>
            <w:r w:rsidRPr="00CD0BDB">
              <w:rPr>
                <w:rFonts w:cs="Arial"/>
                <w:sz w:val="18"/>
                <w:szCs w:val="18"/>
              </w:rPr>
              <w:t xml:space="preserve">8×8 </w:t>
            </w:r>
            <w:r w:rsidRPr="00CD0BDB">
              <w:rPr>
                <w:sz w:val="18"/>
                <w:szCs w:val="18"/>
                <w:lang w:eastAsia="zh-CN"/>
              </w:rPr>
              <w:t>AAS</w:t>
            </w:r>
          </w:p>
        </w:tc>
        <w:tc>
          <w:tcPr>
            <w:tcW w:w="1573" w:type="dxa"/>
            <w:tcBorders>
              <w:top w:val="single" w:sz="4" w:space="0" w:color="D2232A"/>
              <w:left w:val="single" w:sz="4" w:space="0" w:color="D2232A"/>
              <w:bottom w:val="single" w:sz="4" w:space="0" w:color="D2232A"/>
              <w:right w:val="single" w:sz="4" w:space="0" w:color="D2232A"/>
            </w:tcBorders>
            <w:vAlign w:val="center"/>
          </w:tcPr>
          <w:p w14:paraId="066EC692" w14:textId="7C2C51A6" w:rsidR="00BF0D6B" w:rsidRPr="00CD0BDB" w:rsidRDefault="00BF0D6B" w:rsidP="00BF0D6B">
            <w:pPr>
              <w:pStyle w:val="ECCTabletext"/>
              <w:jc w:val="center"/>
              <w:rPr>
                <w:sz w:val="18"/>
                <w:szCs w:val="18"/>
                <w:lang w:eastAsia="zh-CN"/>
              </w:rPr>
            </w:pPr>
            <w:r w:rsidRPr="00CD0BDB">
              <w:rPr>
                <w:sz w:val="18"/>
                <w:szCs w:val="18"/>
                <w:lang w:eastAsia="zh-CN"/>
              </w:rPr>
              <w:t>DLR</w:t>
            </w:r>
          </w:p>
        </w:tc>
        <w:tc>
          <w:tcPr>
            <w:tcW w:w="1620" w:type="dxa"/>
            <w:tcBorders>
              <w:top w:val="single" w:sz="4" w:space="0" w:color="D2232A"/>
              <w:left w:val="single" w:sz="4" w:space="0" w:color="D2232A"/>
              <w:bottom w:val="single" w:sz="4" w:space="0" w:color="D2232A"/>
              <w:right w:val="single" w:sz="4" w:space="0" w:color="D2232A"/>
            </w:tcBorders>
          </w:tcPr>
          <w:p w14:paraId="62C47434" w14:textId="3A3A42BD" w:rsidR="00BF0D6B" w:rsidRPr="00CD0BDB" w:rsidRDefault="00BF0D6B" w:rsidP="00BF0D6B">
            <w:pPr>
              <w:pStyle w:val="ECCTabletext"/>
              <w:jc w:val="center"/>
              <w:rPr>
                <w:rFonts w:cs="Arial"/>
                <w:sz w:val="18"/>
                <w:szCs w:val="18"/>
                <w:lang w:eastAsia="zh-CN"/>
              </w:rPr>
            </w:pPr>
            <w:r w:rsidRPr="00CD0BDB">
              <w:rPr>
                <w:rFonts w:cs="Arial"/>
                <w:sz w:val="18"/>
                <w:szCs w:val="18"/>
                <w:lang w:eastAsia="zh-CN"/>
              </w:rPr>
              <w:t>51</w:t>
            </w:r>
          </w:p>
        </w:tc>
        <w:tc>
          <w:tcPr>
            <w:tcW w:w="1170" w:type="dxa"/>
            <w:tcBorders>
              <w:top w:val="single" w:sz="4" w:space="0" w:color="D2232A"/>
              <w:left w:val="single" w:sz="4" w:space="0" w:color="D2232A"/>
              <w:bottom w:val="single" w:sz="4" w:space="0" w:color="D2232A"/>
              <w:right w:val="single" w:sz="4" w:space="0" w:color="D2232A"/>
            </w:tcBorders>
          </w:tcPr>
          <w:p w14:paraId="25AACC54" w14:textId="7CC1D2D0" w:rsidR="00BF0D6B" w:rsidRPr="00CD0BDB" w:rsidRDefault="00BF0D6B" w:rsidP="00BF0D6B">
            <w:pPr>
              <w:pStyle w:val="ECCTabletext"/>
              <w:jc w:val="center"/>
              <w:rPr>
                <w:sz w:val="18"/>
                <w:szCs w:val="18"/>
              </w:rPr>
            </w:pPr>
            <w:r w:rsidRPr="00CD0BDB">
              <w:rPr>
                <w:sz w:val="18"/>
                <w:szCs w:val="18"/>
              </w:rPr>
              <w:t>S.465</w:t>
            </w:r>
          </w:p>
        </w:tc>
        <w:tc>
          <w:tcPr>
            <w:tcW w:w="990" w:type="dxa"/>
            <w:tcBorders>
              <w:top w:val="single" w:sz="4" w:space="0" w:color="D2232A"/>
              <w:left w:val="single" w:sz="4" w:space="0" w:color="D2232A"/>
              <w:bottom w:val="single" w:sz="4" w:space="0" w:color="D2232A"/>
              <w:right w:val="single" w:sz="4" w:space="0" w:color="D2232A"/>
            </w:tcBorders>
          </w:tcPr>
          <w:p w14:paraId="246D7966" w14:textId="10B7E639" w:rsidR="00BF0D6B" w:rsidRPr="00CD0BDB" w:rsidRDefault="00BF0D6B" w:rsidP="00BF0D6B">
            <w:pPr>
              <w:pStyle w:val="ECCTabletext"/>
              <w:jc w:val="center"/>
              <w:rPr>
                <w:sz w:val="18"/>
                <w:szCs w:val="18"/>
              </w:rPr>
            </w:pPr>
            <w:r w:rsidRPr="00CD0BDB">
              <w:rPr>
                <w:sz w:val="18"/>
                <w:szCs w:val="18"/>
              </w:rPr>
              <w:t>37.5%</w:t>
            </w:r>
          </w:p>
        </w:tc>
        <w:tc>
          <w:tcPr>
            <w:tcW w:w="1260" w:type="dxa"/>
            <w:tcBorders>
              <w:top w:val="single" w:sz="4" w:space="0" w:color="D2232A"/>
              <w:left w:val="single" w:sz="4" w:space="0" w:color="D2232A"/>
              <w:bottom w:val="single" w:sz="4" w:space="0" w:color="D2232A"/>
              <w:right w:val="single" w:sz="4" w:space="0" w:color="D2232A"/>
            </w:tcBorders>
            <w:vAlign w:val="center"/>
          </w:tcPr>
          <w:p w14:paraId="16D71174" w14:textId="414DECDF" w:rsidR="00BF0D6B" w:rsidRPr="00CD0BDB" w:rsidRDefault="00E758F9" w:rsidP="00BF0D6B">
            <w:pPr>
              <w:pStyle w:val="ECCTabletext"/>
              <w:jc w:val="center"/>
              <w:rPr>
                <w:sz w:val="18"/>
                <w:szCs w:val="18"/>
              </w:rPr>
            </w:pPr>
            <w:r w:rsidRPr="00CD0BDB">
              <w:rPr>
                <w:sz w:val="18"/>
                <w:szCs w:val="18"/>
              </w:rPr>
              <w:t>&lt; 7.4</w:t>
            </w:r>
          </w:p>
        </w:tc>
        <w:tc>
          <w:tcPr>
            <w:tcW w:w="1235" w:type="dxa"/>
            <w:tcBorders>
              <w:top w:val="single" w:sz="4" w:space="0" w:color="D2232A"/>
              <w:left w:val="single" w:sz="4" w:space="0" w:color="D2232A"/>
              <w:bottom w:val="single" w:sz="4" w:space="0" w:color="D2232A"/>
              <w:right w:val="single" w:sz="4" w:space="0" w:color="D2232A"/>
            </w:tcBorders>
            <w:vAlign w:val="center"/>
          </w:tcPr>
          <w:p w14:paraId="53C548FC" w14:textId="35D9F679" w:rsidR="00BF0D6B" w:rsidRPr="00CD0BDB" w:rsidRDefault="00AA2FA4" w:rsidP="00BF0D6B">
            <w:pPr>
              <w:pStyle w:val="ECCTabletext"/>
              <w:jc w:val="center"/>
              <w:rPr>
                <w:sz w:val="18"/>
                <w:szCs w:val="18"/>
              </w:rPr>
            </w:pPr>
            <w:r w:rsidRPr="00CD0BDB">
              <w:rPr>
                <w:sz w:val="18"/>
                <w:szCs w:val="18"/>
              </w:rPr>
              <w:t>&lt; 1.8</w:t>
            </w:r>
          </w:p>
        </w:tc>
      </w:tr>
      <w:tr w:rsidR="006A3150" w:rsidRPr="00CD0BDB" w14:paraId="268FD895" w14:textId="77777777" w:rsidTr="00BF648C">
        <w:trPr>
          <w:jc w:val="center"/>
        </w:trPr>
        <w:tc>
          <w:tcPr>
            <w:tcW w:w="1572" w:type="dxa"/>
            <w:tcBorders>
              <w:top w:val="single" w:sz="4" w:space="0" w:color="D2232A"/>
              <w:left w:val="single" w:sz="4" w:space="0" w:color="D2232A"/>
              <w:bottom w:val="single" w:sz="4" w:space="0" w:color="D2232A"/>
              <w:right w:val="single" w:sz="4" w:space="0" w:color="D2232A"/>
            </w:tcBorders>
            <w:vAlign w:val="center"/>
          </w:tcPr>
          <w:p w14:paraId="768D37CF" w14:textId="77777777" w:rsidR="006A3150" w:rsidRPr="00CD0BDB" w:rsidRDefault="006A3150" w:rsidP="006A3150">
            <w:pPr>
              <w:pStyle w:val="ECCTabletext"/>
              <w:jc w:val="center"/>
              <w:rPr>
                <w:rFonts w:cs="Arial"/>
                <w:sz w:val="18"/>
                <w:szCs w:val="18"/>
              </w:rPr>
            </w:pPr>
            <w:r w:rsidRPr="00CD0BDB">
              <w:rPr>
                <w:rFonts w:cs="Arial"/>
                <w:sz w:val="18"/>
                <w:szCs w:val="18"/>
              </w:rPr>
              <w:t xml:space="preserve">4×4 </w:t>
            </w:r>
            <w:r w:rsidRPr="00CD0BDB">
              <w:rPr>
                <w:sz w:val="18"/>
                <w:szCs w:val="18"/>
                <w:lang w:eastAsia="zh-CN"/>
              </w:rPr>
              <w:t>AAS</w:t>
            </w:r>
          </w:p>
        </w:tc>
        <w:tc>
          <w:tcPr>
            <w:tcW w:w="1573" w:type="dxa"/>
            <w:tcBorders>
              <w:top w:val="single" w:sz="4" w:space="0" w:color="D2232A"/>
              <w:left w:val="single" w:sz="4" w:space="0" w:color="D2232A"/>
              <w:bottom w:val="single" w:sz="4" w:space="0" w:color="D2232A"/>
              <w:right w:val="single" w:sz="4" w:space="0" w:color="D2232A"/>
            </w:tcBorders>
            <w:vAlign w:val="center"/>
          </w:tcPr>
          <w:p w14:paraId="22A2F6E3" w14:textId="5A0BA3E5" w:rsidR="006A3150" w:rsidRPr="00CD0BDB" w:rsidRDefault="006A3150" w:rsidP="006A3150">
            <w:pPr>
              <w:pStyle w:val="ECCTabletext"/>
              <w:jc w:val="center"/>
              <w:rPr>
                <w:sz w:val="18"/>
                <w:szCs w:val="18"/>
                <w:lang w:eastAsia="zh-CN"/>
              </w:rPr>
            </w:pPr>
            <w:r w:rsidRPr="00CD0BDB">
              <w:rPr>
                <w:sz w:val="18"/>
                <w:szCs w:val="18"/>
                <w:lang w:eastAsia="zh-CN"/>
              </w:rPr>
              <w:t>DLR</w:t>
            </w:r>
          </w:p>
        </w:tc>
        <w:tc>
          <w:tcPr>
            <w:tcW w:w="1620" w:type="dxa"/>
            <w:tcBorders>
              <w:top w:val="single" w:sz="4" w:space="0" w:color="D2232A"/>
              <w:left w:val="single" w:sz="4" w:space="0" w:color="D2232A"/>
              <w:bottom w:val="single" w:sz="4" w:space="0" w:color="D2232A"/>
              <w:right w:val="single" w:sz="4" w:space="0" w:color="D2232A"/>
            </w:tcBorders>
          </w:tcPr>
          <w:p w14:paraId="60E63183" w14:textId="670ED068" w:rsidR="006A3150" w:rsidRPr="00CD0BDB" w:rsidRDefault="006A3150" w:rsidP="006A3150">
            <w:pPr>
              <w:pStyle w:val="ECCTabletext"/>
              <w:jc w:val="center"/>
              <w:rPr>
                <w:rFonts w:cs="Arial"/>
                <w:sz w:val="18"/>
                <w:szCs w:val="18"/>
                <w:lang w:eastAsia="zh-CN"/>
              </w:rPr>
            </w:pPr>
            <w:r w:rsidRPr="00CD0BDB">
              <w:rPr>
                <w:rFonts w:cs="Arial"/>
                <w:sz w:val="18"/>
                <w:szCs w:val="18"/>
                <w:lang w:eastAsia="zh-CN"/>
              </w:rPr>
              <w:t>51</w:t>
            </w:r>
          </w:p>
        </w:tc>
        <w:tc>
          <w:tcPr>
            <w:tcW w:w="1170" w:type="dxa"/>
            <w:tcBorders>
              <w:top w:val="single" w:sz="4" w:space="0" w:color="D2232A"/>
              <w:left w:val="single" w:sz="4" w:space="0" w:color="D2232A"/>
              <w:bottom w:val="single" w:sz="4" w:space="0" w:color="D2232A"/>
              <w:right w:val="single" w:sz="4" w:space="0" w:color="D2232A"/>
            </w:tcBorders>
          </w:tcPr>
          <w:p w14:paraId="7A0660A1" w14:textId="3AD03E25" w:rsidR="006A3150" w:rsidRPr="00CD0BDB" w:rsidRDefault="006A3150" w:rsidP="006A3150">
            <w:pPr>
              <w:pStyle w:val="ECCTabletext"/>
              <w:jc w:val="center"/>
              <w:rPr>
                <w:sz w:val="18"/>
                <w:szCs w:val="18"/>
              </w:rPr>
            </w:pPr>
            <w:r w:rsidRPr="00CD0BDB">
              <w:rPr>
                <w:sz w:val="18"/>
                <w:szCs w:val="18"/>
              </w:rPr>
              <w:t>S.465</w:t>
            </w:r>
          </w:p>
        </w:tc>
        <w:tc>
          <w:tcPr>
            <w:tcW w:w="990" w:type="dxa"/>
            <w:tcBorders>
              <w:top w:val="single" w:sz="4" w:space="0" w:color="D2232A"/>
              <w:left w:val="single" w:sz="4" w:space="0" w:color="D2232A"/>
              <w:bottom w:val="single" w:sz="4" w:space="0" w:color="D2232A"/>
              <w:right w:val="single" w:sz="4" w:space="0" w:color="D2232A"/>
            </w:tcBorders>
          </w:tcPr>
          <w:p w14:paraId="61B5EBDC" w14:textId="583EE402" w:rsidR="006A3150" w:rsidRPr="00CD0BDB" w:rsidRDefault="006A3150" w:rsidP="006A3150">
            <w:pPr>
              <w:pStyle w:val="ECCTabletext"/>
              <w:jc w:val="center"/>
              <w:rPr>
                <w:sz w:val="18"/>
                <w:szCs w:val="18"/>
              </w:rPr>
            </w:pPr>
            <w:r w:rsidRPr="00CD0BDB">
              <w:rPr>
                <w:sz w:val="18"/>
                <w:szCs w:val="18"/>
              </w:rPr>
              <w:t>75%</w:t>
            </w:r>
          </w:p>
        </w:tc>
        <w:tc>
          <w:tcPr>
            <w:tcW w:w="1260" w:type="dxa"/>
            <w:tcBorders>
              <w:top w:val="single" w:sz="4" w:space="0" w:color="D2232A"/>
              <w:left w:val="single" w:sz="4" w:space="0" w:color="D2232A"/>
              <w:bottom w:val="single" w:sz="4" w:space="0" w:color="D2232A"/>
              <w:right w:val="single" w:sz="4" w:space="0" w:color="D2232A"/>
            </w:tcBorders>
            <w:vAlign w:val="center"/>
          </w:tcPr>
          <w:p w14:paraId="1B263C01" w14:textId="218ED01E" w:rsidR="006A3150" w:rsidRPr="00CD0BDB" w:rsidRDefault="00632B7D" w:rsidP="006A3150">
            <w:pPr>
              <w:pStyle w:val="ECCTabletext"/>
              <w:jc w:val="center"/>
              <w:rPr>
                <w:sz w:val="18"/>
                <w:szCs w:val="18"/>
              </w:rPr>
            </w:pPr>
            <w:r w:rsidRPr="00CD0BDB">
              <w:rPr>
                <w:sz w:val="18"/>
                <w:szCs w:val="18"/>
              </w:rPr>
              <w:t>&lt; 11.4</w:t>
            </w:r>
          </w:p>
        </w:tc>
        <w:tc>
          <w:tcPr>
            <w:tcW w:w="1235" w:type="dxa"/>
            <w:tcBorders>
              <w:top w:val="single" w:sz="4" w:space="0" w:color="D2232A"/>
              <w:left w:val="single" w:sz="4" w:space="0" w:color="D2232A"/>
              <w:bottom w:val="single" w:sz="4" w:space="0" w:color="D2232A"/>
              <w:right w:val="single" w:sz="4" w:space="0" w:color="D2232A"/>
            </w:tcBorders>
            <w:vAlign w:val="center"/>
          </w:tcPr>
          <w:p w14:paraId="24D8A71D" w14:textId="770DDD7C" w:rsidR="006A3150" w:rsidRPr="00CD0BDB" w:rsidRDefault="00632B7D" w:rsidP="006A3150">
            <w:pPr>
              <w:pStyle w:val="ECCTabletext"/>
              <w:jc w:val="center"/>
              <w:rPr>
                <w:sz w:val="18"/>
                <w:szCs w:val="18"/>
              </w:rPr>
            </w:pPr>
            <w:r w:rsidRPr="00CD0BDB">
              <w:rPr>
                <w:sz w:val="18"/>
                <w:szCs w:val="18"/>
              </w:rPr>
              <w:t>&lt; 2.4</w:t>
            </w:r>
          </w:p>
        </w:tc>
      </w:tr>
      <w:tr w:rsidR="006A3150" w:rsidRPr="00CD0BDB" w14:paraId="58DACDA5" w14:textId="77777777" w:rsidTr="00BF648C">
        <w:trPr>
          <w:jc w:val="center"/>
        </w:trPr>
        <w:tc>
          <w:tcPr>
            <w:tcW w:w="1572" w:type="dxa"/>
            <w:tcBorders>
              <w:top w:val="single" w:sz="4" w:space="0" w:color="D2232A"/>
              <w:left w:val="single" w:sz="4" w:space="0" w:color="D2232A"/>
              <w:bottom w:val="single" w:sz="4" w:space="0" w:color="D2232A"/>
              <w:right w:val="single" w:sz="4" w:space="0" w:color="D2232A"/>
            </w:tcBorders>
            <w:vAlign w:val="center"/>
          </w:tcPr>
          <w:p w14:paraId="777485D2" w14:textId="77777777" w:rsidR="006A3150" w:rsidRPr="00CD0BDB" w:rsidRDefault="006A3150" w:rsidP="006A3150">
            <w:pPr>
              <w:pStyle w:val="ECCTabletext"/>
              <w:jc w:val="center"/>
              <w:rPr>
                <w:rFonts w:cs="Arial"/>
                <w:sz w:val="18"/>
                <w:szCs w:val="18"/>
              </w:rPr>
            </w:pPr>
            <w:r w:rsidRPr="00CD0BDB">
              <w:rPr>
                <w:rFonts w:cs="Arial"/>
                <w:sz w:val="18"/>
                <w:szCs w:val="18"/>
              </w:rPr>
              <w:t xml:space="preserve">4×4 </w:t>
            </w:r>
            <w:r w:rsidRPr="00CD0BDB">
              <w:rPr>
                <w:sz w:val="18"/>
                <w:szCs w:val="18"/>
                <w:lang w:eastAsia="zh-CN"/>
              </w:rPr>
              <w:t>AAS</w:t>
            </w:r>
          </w:p>
        </w:tc>
        <w:tc>
          <w:tcPr>
            <w:tcW w:w="1573" w:type="dxa"/>
            <w:tcBorders>
              <w:top w:val="single" w:sz="4" w:space="0" w:color="D2232A"/>
              <w:left w:val="single" w:sz="4" w:space="0" w:color="D2232A"/>
              <w:bottom w:val="single" w:sz="4" w:space="0" w:color="D2232A"/>
              <w:right w:val="single" w:sz="4" w:space="0" w:color="D2232A"/>
            </w:tcBorders>
            <w:vAlign w:val="center"/>
          </w:tcPr>
          <w:p w14:paraId="4C3EC43F" w14:textId="39CBD59C" w:rsidR="006A3150" w:rsidRPr="00CD0BDB" w:rsidRDefault="006A3150" w:rsidP="006A3150">
            <w:pPr>
              <w:pStyle w:val="ECCTabletext"/>
              <w:jc w:val="center"/>
              <w:rPr>
                <w:sz w:val="18"/>
                <w:szCs w:val="18"/>
                <w:lang w:eastAsia="zh-CN"/>
              </w:rPr>
            </w:pPr>
            <w:r w:rsidRPr="00CD0BDB">
              <w:rPr>
                <w:sz w:val="18"/>
                <w:szCs w:val="18"/>
                <w:lang w:eastAsia="zh-CN"/>
              </w:rPr>
              <w:t>DLR</w:t>
            </w:r>
          </w:p>
        </w:tc>
        <w:tc>
          <w:tcPr>
            <w:tcW w:w="1620" w:type="dxa"/>
            <w:tcBorders>
              <w:top w:val="single" w:sz="4" w:space="0" w:color="D2232A"/>
              <w:left w:val="single" w:sz="4" w:space="0" w:color="D2232A"/>
              <w:bottom w:val="single" w:sz="4" w:space="0" w:color="D2232A"/>
              <w:right w:val="single" w:sz="4" w:space="0" w:color="D2232A"/>
            </w:tcBorders>
          </w:tcPr>
          <w:p w14:paraId="1EFB8193" w14:textId="2110F82D" w:rsidR="006A3150" w:rsidRPr="00CD0BDB" w:rsidRDefault="006A3150" w:rsidP="006A3150">
            <w:pPr>
              <w:pStyle w:val="ECCTabletext"/>
              <w:jc w:val="center"/>
              <w:rPr>
                <w:rFonts w:cs="Arial"/>
                <w:sz w:val="18"/>
                <w:szCs w:val="18"/>
                <w:lang w:eastAsia="zh-CN"/>
              </w:rPr>
            </w:pPr>
            <w:r w:rsidRPr="00CD0BDB">
              <w:rPr>
                <w:rFonts w:cs="Arial"/>
                <w:sz w:val="18"/>
                <w:szCs w:val="18"/>
                <w:lang w:eastAsia="zh-CN"/>
              </w:rPr>
              <w:t>51</w:t>
            </w:r>
          </w:p>
        </w:tc>
        <w:tc>
          <w:tcPr>
            <w:tcW w:w="1170" w:type="dxa"/>
            <w:tcBorders>
              <w:top w:val="single" w:sz="4" w:space="0" w:color="D2232A"/>
              <w:left w:val="single" w:sz="4" w:space="0" w:color="D2232A"/>
              <w:bottom w:val="single" w:sz="4" w:space="0" w:color="D2232A"/>
              <w:right w:val="single" w:sz="4" w:space="0" w:color="D2232A"/>
            </w:tcBorders>
          </w:tcPr>
          <w:p w14:paraId="31A6B254" w14:textId="5CEE0CF9" w:rsidR="006A3150" w:rsidRPr="00CD0BDB" w:rsidRDefault="006A3150" w:rsidP="006A3150">
            <w:pPr>
              <w:pStyle w:val="ECCTabletext"/>
              <w:jc w:val="center"/>
              <w:rPr>
                <w:sz w:val="18"/>
                <w:szCs w:val="18"/>
              </w:rPr>
            </w:pPr>
            <w:r w:rsidRPr="00CD0BDB">
              <w:rPr>
                <w:sz w:val="18"/>
                <w:szCs w:val="18"/>
              </w:rPr>
              <w:t>S.465</w:t>
            </w:r>
          </w:p>
        </w:tc>
        <w:tc>
          <w:tcPr>
            <w:tcW w:w="990" w:type="dxa"/>
            <w:tcBorders>
              <w:top w:val="single" w:sz="4" w:space="0" w:color="D2232A"/>
              <w:left w:val="single" w:sz="4" w:space="0" w:color="D2232A"/>
              <w:bottom w:val="single" w:sz="4" w:space="0" w:color="D2232A"/>
              <w:right w:val="single" w:sz="4" w:space="0" w:color="D2232A"/>
            </w:tcBorders>
          </w:tcPr>
          <w:p w14:paraId="631416C2" w14:textId="1B0883FD" w:rsidR="006A3150" w:rsidRPr="00CD0BDB" w:rsidRDefault="006A3150" w:rsidP="006A3150">
            <w:pPr>
              <w:pStyle w:val="ECCTabletext"/>
              <w:jc w:val="center"/>
              <w:rPr>
                <w:sz w:val="18"/>
                <w:szCs w:val="18"/>
              </w:rPr>
            </w:pPr>
            <w:r w:rsidRPr="00CD0BDB">
              <w:rPr>
                <w:sz w:val="18"/>
                <w:szCs w:val="18"/>
              </w:rPr>
              <w:t>37.5%</w:t>
            </w:r>
          </w:p>
        </w:tc>
        <w:tc>
          <w:tcPr>
            <w:tcW w:w="1260" w:type="dxa"/>
            <w:tcBorders>
              <w:top w:val="single" w:sz="4" w:space="0" w:color="D2232A"/>
              <w:left w:val="single" w:sz="4" w:space="0" w:color="D2232A"/>
              <w:bottom w:val="single" w:sz="4" w:space="0" w:color="D2232A"/>
              <w:right w:val="single" w:sz="4" w:space="0" w:color="D2232A"/>
            </w:tcBorders>
            <w:vAlign w:val="center"/>
          </w:tcPr>
          <w:p w14:paraId="14B9ECF1" w14:textId="1E178FD5" w:rsidR="006A3150" w:rsidRPr="00CD0BDB" w:rsidRDefault="00582D31" w:rsidP="006A3150">
            <w:pPr>
              <w:pStyle w:val="ECCTabletext"/>
              <w:jc w:val="center"/>
              <w:rPr>
                <w:sz w:val="18"/>
                <w:szCs w:val="18"/>
              </w:rPr>
            </w:pPr>
            <w:r w:rsidRPr="00CD0BDB">
              <w:rPr>
                <w:sz w:val="18"/>
                <w:szCs w:val="18"/>
              </w:rPr>
              <w:t>&lt; 11</w:t>
            </w:r>
          </w:p>
        </w:tc>
        <w:tc>
          <w:tcPr>
            <w:tcW w:w="1235" w:type="dxa"/>
            <w:tcBorders>
              <w:top w:val="single" w:sz="4" w:space="0" w:color="D2232A"/>
              <w:left w:val="single" w:sz="4" w:space="0" w:color="D2232A"/>
              <w:bottom w:val="single" w:sz="4" w:space="0" w:color="D2232A"/>
              <w:right w:val="single" w:sz="4" w:space="0" w:color="D2232A"/>
            </w:tcBorders>
            <w:vAlign w:val="center"/>
          </w:tcPr>
          <w:p w14:paraId="3BC39292" w14:textId="14F8DE05" w:rsidR="006A3150" w:rsidRPr="00CD0BDB" w:rsidRDefault="00E26923" w:rsidP="006A3150">
            <w:pPr>
              <w:pStyle w:val="ECCTabletext"/>
              <w:jc w:val="center"/>
              <w:rPr>
                <w:sz w:val="18"/>
                <w:szCs w:val="18"/>
              </w:rPr>
            </w:pPr>
            <w:r w:rsidRPr="00CD0BDB">
              <w:rPr>
                <w:sz w:val="18"/>
                <w:szCs w:val="18"/>
              </w:rPr>
              <w:t>&lt; 2.4</w:t>
            </w:r>
          </w:p>
        </w:tc>
      </w:tr>
    </w:tbl>
    <w:p w14:paraId="3EF0E5D8" w14:textId="62E0EEA3" w:rsidR="009C60EC" w:rsidRPr="00CD0BDB" w:rsidRDefault="00BB7083" w:rsidP="009C60EC">
      <w:pPr>
        <w:rPr>
          <w:szCs w:val="20"/>
          <w:lang w:eastAsia="zh-CN"/>
        </w:rPr>
      </w:pPr>
      <w:r>
        <w:rPr>
          <w:szCs w:val="20"/>
        </w:rPr>
        <w:fldChar w:fldCharType="begin"/>
      </w:r>
      <w:r>
        <w:rPr>
          <w:szCs w:val="20"/>
        </w:rPr>
        <w:instrText xml:space="preserve"> REF _Ref156946879 \h </w:instrText>
      </w:r>
      <w:r>
        <w:rPr>
          <w:szCs w:val="20"/>
        </w:rPr>
      </w:r>
      <w:r>
        <w:rPr>
          <w:szCs w:val="20"/>
        </w:rPr>
        <w:fldChar w:fldCharType="separate"/>
      </w:r>
      <w:r w:rsidRPr="00CD0BDB">
        <w:t xml:space="preserve">Figure </w:t>
      </w:r>
      <w:r>
        <w:rPr>
          <w:noProof/>
        </w:rPr>
        <w:t>5</w:t>
      </w:r>
      <w:r>
        <w:rPr>
          <w:szCs w:val="20"/>
        </w:rPr>
        <w:fldChar w:fldCharType="end"/>
      </w:r>
      <w:r w:rsidR="009C60EC" w:rsidRPr="00CD0BDB">
        <w:rPr>
          <w:szCs w:val="20"/>
        </w:rPr>
        <w:t xml:space="preserve"> shows the I/N values</w:t>
      </w:r>
      <w:r w:rsidR="00241624" w:rsidRPr="00CD0BDB">
        <w:rPr>
          <w:szCs w:val="20"/>
        </w:rPr>
        <w:t xml:space="preserve"> </w:t>
      </w:r>
      <w:r w:rsidR="00CA57D2" w:rsidRPr="00CD0BDB">
        <w:rPr>
          <w:szCs w:val="20"/>
        </w:rPr>
        <w:t>for</w:t>
      </w:r>
      <w:r w:rsidR="00241624" w:rsidRPr="00CD0BDB">
        <w:rPr>
          <w:szCs w:val="20"/>
        </w:rPr>
        <w:t xml:space="preserve"> a probability of 0.005%</w:t>
      </w:r>
      <w:r w:rsidR="009C60EC" w:rsidRPr="00CD0BDB">
        <w:rPr>
          <w:szCs w:val="20"/>
        </w:rPr>
        <w:t xml:space="preserve"> around the </w:t>
      </w:r>
      <w:r w:rsidR="009C60EC" w:rsidRPr="00CD0BDB">
        <w:rPr>
          <w:szCs w:val="20"/>
          <w:lang w:eastAsia="zh-CN"/>
        </w:rPr>
        <w:t>DLR earth station with an equivalent activity factor of 37.5% for the case of a BS with an 8x8 array size</w:t>
      </w:r>
      <w:r w:rsidR="00515B09" w:rsidRPr="00CD0BDB">
        <w:rPr>
          <w:szCs w:val="20"/>
          <w:lang w:eastAsia="zh-CN"/>
        </w:rPr>
        <w:t xml:space="preserve">, </w:t>
      </w:r>
      <w:r w:rsidR="00FD5A41" w:rsidRPr="00CD0BDB">
        <w:rPr>
          <w:szCs w:val="20"/>
          <w:lang w:eastAsia="zh-CN"/>
        </w:rPr>
        <w:t>UE uniform distribution, and FSS ES S.465 pattern</w:t>
      </w:r>
      <w:r w:rsidR="009C60EC" w:rsidRPr="00CD0BDB">
        <w:rPr>
          <w:szCs w:val="20"/>
          <w:lang w:eastAsia="zh-CN"/>
        </w:rPr>
        <w:t>. The darkened area corresponds to locations where the I/N protection criterion is exceeded.</w:t>
      </w:r>
    </w:p>
    <w:p w14:paraId="3AAE6C9B" w14:textId="097F1A67" w:rsidR="009C60EC" w:rsidRPr="00CD0BDB" w:rsidRDefault="00E758F9" w:rsidP="009C60EC">
      <w:pPr>
        <w:keepNext/>
      </w:pPr>
      <w:r w:rsidRPr="00CD0BDB">
        <w:rPr>
          <w:noProof/>
          <w:lang w:val="sl-SI" w:eastAsia="sl-SI"/>
        </w:rPr>
        <w:lastRenderedPageBreak/>
        <w:drawing>
          <wp:inline distT="0" distB="0" distL="0" distR="0" wp14:anchorId="6C24A168" wp14:editId="12E678D8">
            <wp:extent cx="6120765" cy="2626995"/>
            <wp:effectExtent l="0" t="0" r="0" b="0"/>
            <wp:docPr id="19" name="Picture 19">
              <a:extLst xmlns:a="http://schemas.openxmlformats.org/drawingml/2006/main">
                <a:ext uri="{FF2B5EF4-FFF2-40B4-BE49-F238E27FC236}">
                  <a16:creationId xmlns:a16="http://schemas.microsoft.com/office/drawing/2014/main" id="{C31F7488-8E43-9A4B-6B01-B4BF8F33FF4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a:extLst>
                        <a:ext uri="{FF2B5EF4-FFF2-40B4-BE49-F238E27FC236}">
                          <a16:creationId xmlns:a16="http://schemas.microsoft.com/office/drawing/2014/main" id="{C31F7488-8E43-9A4B-6B01-B4BF8F33FF4A}"/>
                        </a:ext>
                      </a:extLst>
                    </pic:cNvPr>
                    <pic:cNvPicPr>
                      <a:picLocks noChangeAspect="1"/>
                    </pic:cNvPicPr>
                  </pic:nvPicPr>
                  <pic:blipFill>
                    <a:blip r:embed="rId13"/>
                    <a:stretch>
                      <a:fillRect/>
                    </a:stretch>
                  </pic:blipFill>
                  <pic:spPr>
                    <a:xfrm>
                      <a:off x="0" y="0"/>
                      <a:ext cx="6120765" cy="2626995"/>
                    </a:xfrm>
                    <a:prstGeom prst="rect">
                      <a:avLst/>
                    </a:prstGeom>
                  </pic:spPr>
                </pic:pic>
              </a:graphicData>
            </a:graphic>
          </wp:inline>
        </w:drawing>
      </w:r>
    </w:p>
    <w:p w14:paraId="508947AE" w14:textId="6A2FC31F" w:rsidR="009C60EC" w:rsidRPr="00CD0BDB" w:rsidRDefault="009C60EC" w:rsidP="009C60EC">
      <w:pPr>
        <w:pStyle w:val="Caption"/>
        <w:rPr>
          <w:lang w:val="en-GB"/>
        </w:rPr>
      </w:pPr>
      <w:bookmarkStart w:id="60" w:name="_Ref156946879"/>
      <w:r w:rsidRPr="00CD0BDB">
        <w:rPr>
          <w:lang w:val="en-GB"/>
        </w:rPr>
        <w:t xml:space="preserve">Figure </w:t>
      </w:r>
      <w:r w:rsidR="00571C48" w:rsidRPr="00CD0BDB">
        <w:rPr>
          <w:lang w:val="en-GB"/>
        </w:rPr>
        <w:fldChar w:fldCharType="begin"/>
      </w:r>
      <w:r w:rsidR="00571C48" w:rsidRPr="00CD0BDB">
        <w:rPr>
          <w:lang w:val="en-GB"/>
        </w:rPr>
        <w:instrText xml:space="preserve"> SEQ Figure \* ARABIC </w:instrText>
      </w:r>
      <w:r w:rsidR="00571C48" w:rsidRPr="00CD0BDB">
        <w:rPr>
          <w:lang w:val="en-GB"/>
        </w:rPr>
        <w:fldChar w:fldCharType="separate"/>
      </w:r>
      <w:r w:rsidR="00BB7083">
        <w:rPr>
          <w:noProof/>
          <w:lang w:val="en-GB"/>
        </w:rPr>
        <w:t>5</w:t>
      </w:r>
      <w:r w:rsidR="00571C48" w:rsidRPr="00CD0BDB">
        <w:rPr>
          <w:lang w:val="en-GB"/>
        </w:rPr>
        <w:fldChar w:fldCharType="end"/>
      </w:r>
      <w:bookmarkEnd w:id="60"/>
      <w:r w:rsidR="00CD0BDB" w:rsidRPr="00CD0BDB">
        <w:rPr>
          <w:lang w:val="en-GB"/>
        </w:rPr>
        <w:t>:</w:t>
      </w:r>
      <w:r w:rsidRPr="00CD0BDB">
        <w:rPr>
          <w:lang w:val="en-GB"/>
        </w:rPr>
        <w:t xml:space="preserve"> </w:t>
      </w:r>
      <w:r w:rsidR="008A3C42" w:rsidRPr="00CD0BDB">
        <w:rPr>
          <w:lang w:val="en-GB"/>
        </w:rPr>
        <w:t>Sensitivity analysis with UE uniform distribution</w:t>
      </w:r>
      <w:r w:rsidR="00E15323" w:rsidRPr="00CD0BDB">
        <w:rPr>
          <w:lang w:val="en-GB"/>
        </w:rPr>
        <w:t>, AAS 8x8,</w:t>
      </w:r>
      <w:r w:rsidR="00EF43CC" w:rsidRPr="00CD0BDB">
        <w:rPr>
          <w:lang w:val="en-GB"/>
        </w:rPr>
        <w:t xml:space="preserve"> and </w:t>
      </w:r>
      <w:r w:rsidR="00996629" w:rsidRPr="00CD0BDB">
        <w:rPr>
          <w:lang w:val="en-GB"/>
        </w:rPr>
        <w:t xml:space="preserve">FSS ES </w:t>
      </w:r>
      <w:r w:rsidR="00EF43CC" w:rsidRPr="00CD0BDB">
        <w:rPr>
          <w:lang w:val="en-GB"/>
        </w:rPr>
        <w:t>S.465 pattern</w:t>
      </w:r>
      <w:r w:rsidR="008A3C42" w:rsidRPr="00CD0BDB">
        <w:rPr>
          <w:lang w:val="en-GB"/>
        </w:rPr>
        <w:t xml:space="preserve">: </w:t>
      </w:r>
      <w:r w:rsidRPr="00CD0BDB">
        <w:rPr>
          <w:lang w:val="en-GB"/>
        </w:rPr>
        <w:t xml:space="preserve">(a) I/N around DLR earth station and (b) I/N CDF at </w:t>
      </w:r>
      <w:r w:rsidR="001F4BE7" w:rsidRPr="00CD0BDB">
        <w:rPr>
          <w:lang w:val="en-GB"/>
        </w:rPr>
        <w:t>7</w:t>
      </w:r>
      <w:r w:rsidRPr="00CD0BDB">
        <w:rPr>
          <w:lang w:val="en-GB"/>
        </w:rPr>
        <w:t>.</w:t>
      </w:r>
      <w:r w:rsidR="001F4BE7" w:rsidRPr="00CD0BDB">
        <w:rPr>
          <w:lang w:val="en-GB"/>
        </w:rPr>
        <w:t>4</w:t>
      </w:r>
      <w:r w:rsidRPr="00CD0BDB">
        <w:rPr>
          <w:lang w:val="en-GB"/>
        </w:rPr>
        <w:t xml:space="preserve"> km from FSS ES (facing </w:t>
      </w:r>
      <w:proofErr w:type="gramStart"/>
      <w:r w:rsidRPr="00CD0BDB">
        <w:rPr>
          <w:lang w:val="en-GB"/>
        </w:rPr>
        <w:t>main-lobe</w:t>
      </w:r>
      <w:proofErr w:type="gramEnd"/>
      <w:r w:rsidRPr="00CD0BDB">
        <w:rPr>
          <w:lang w:val="en-GB"/>
        </w:rPr>
        <w:t>)</w:t>
      </w:r>
    </w:p>
    <w:p w14:paraId="125487BF" w14:textId="02763044" w:rsidR="007D6F0D" w:rsidRPr="00CD0BDB" w:rsidRDefault="00BB7083" w:rsidP="007D6F0D">
      <w:pPr>
        <w:rPr>
          <w:szCs w:val="20"/>
          <w:lang w:eastAsia="zh-CN"/>
        </w:rPr>
      </w:pPr>
      <w:r>
        <w:rPr>
          <w:szCs w:val="20"/>
        </w:rPr>
        <w:fldChar w:fldCharType="begin"/>
      </w:r>
      <w:r>
        <w:rPr>
          <w:szCs w:val="20"/>
        </w:rPr>
        <w:instrText xml:space="preserve"> REF _Ref156946888 \h </w:instrText>
      </w:r>
      <w:r>
        <w:rPr>
          <w:szCs w:val="20"/>
        </w:rPr>
      </w:r>
      <w:r>
        <w:rPr>
          <w:szCs w:val="20"/>
        </w:rPr>
        <w:fldChar w:fldCharType="separate"/>
      </w:r>
      <w:r w:rsidRPr="00CD0BDB">
        <w:t xml:space="preserve">Figure </w:t>
      </w:r>
      <w:r>
        <w:rPr>
          <w:noProof/>
        </w:rPr>
        <w:t>6</w:t>
      </w:r>
      <w:r>
        <w:rPr>
          <w:szCs w:val="20"/>
        </w:rPr>
        <w:fldChar w:fldCharType="end"/>
      </w:r>
      <w:r w:rsidR="007D6F0D" w:rsidRPr="00CD0BDB">
        <w:rPr>
          <w:szCs w:val="20"/>
        </w:rPr>
        <w:t xml:space="preserve"> shows the I/N values</w:t>
      </w:r>
      <w:r w:rsidR="005C0ED6" w:rsidRPr="00CD0BDB">
        <w:rPr>
          <w:szCs w:val="20"/>
        </w:rPr>
        <w:t xml:space="preserve"> </w:t>
      </w:r>
      <w:r w:rsidR="00CA57D2" w:rsidRPr="00CD0BDB">
        <w:rPr>
          <w:szCs w:val="20"/>
        </w:rPr>
        <w:t>for</w:t>
      </w:r>
      <w:r w:rsidR="005C0ED6" w:rsidRPr="00CD0BDB">
        <w:rPr>
          <w:szCs w:val="20"/>
        </w:rPr>
        <w:t xml:space="preserve"> a probability of 0</w:t>
      </w:r>
      <w:r w:rsidR="00376840" w:rsidRPr="00CD0BDB">
        <w:rPr>
          <w:szCs w:val="20"/>
        </w:rPr>
        <w:t>.005</w:t>
      </w:r>
      <w:r w:rsidR="005C0ED6" w:rsidRPr="00CD0BDB">
        <w:rPr>
          <w:szCs w:val="20"/>
        </w:rPr>
        <w:t>%</w:t>
      </w:r>
      <w:r w:rsidR="007D6F0D" w:rsidRPr="00CD0BDB">
        <w:rPr>
          <w:szCs w:val="20"/>
        </w:rPr>
        <w:t xml:space="preserve"> around the </w:t>
      </w:r>
      <w:r w:rsidR="007D6F0D" w:rsidRPr="00CD0BDB">
        <w:rPr>
          <w:szCs w:val="20"/>
          <w:lang w:eastAsia="zh-CN"/>
        </w:rPr>
        <w:t xml:space="preserve">DLR earth station with an equivalent activity factor of 37.5% for the case of a BS with an </w:t>
      </w:r>
      <w:r w:rsidR="00C9549C" w:rsidRPr="00CD0BDB">
        <w:rPr>
          <w:szCs w:val="20"/>
          <w:lang w:eastAsia="zh-CN"/>
        </w:rPr>
        <w:t>4</w:t>
      </w:r>
      <w:r w:rsidR="007D6F0D" w:rsidRPr="00CD0BDB">
        <w:rPr>
          <w:szCs w:val="20"/>
          <w:lang w:eastAsia="zh-CN"/>
        </w:rPr>
        <w:t>x</w:t>
      </w:r>
      <w:r w:rsidR="00C9549C" w:rsidRPr="00CD0BDB">
        <w:rPr>
          <w:szCs w:val="20"/>
          <w:lang w:eastAsia="zh-CN"/>
        </w:rPr>
        <w:t>4</w:t>
      </w:r>
      <w:r w:rsidR="007D6F0D" w:rsidRPr="00CD0BDB">
        <w:rPr>
          <w:szCs w:val="20"/>
          <w:lang w:eastAsia="zh-CN"/>
        </w:rPr>
        <w:t xml:space="preserve"> array size, UE uniform distribution, and FSS ES S.465 pattern.</w:t>
      </w:r>
    </w:p>
    <w:p w14:paraId="4FE874DD" w14:textId="4C07A364" w:rsidR="007D6F0D" w:rsidRPr="00CD0BDB" w:rsidRDefault="000F6284" w:rsidP="007D6F0D">
      <w:pPr>
        <w:keepNext/>
      </w:pPr>
      <w:r w:rsidRPr="00CD0BDB">
        <w:rPr>
          <w:noProof/>
          <w:lang w:val="sl-SI" w:eastAsia="sl-SI"/>
        </w:rPr>
        <w:drawing>
          <wp:inline distT="0" distB="0" distL="0" distR="0" wp14:anchorId="5C14188E" wp14:editId="529FBBE7">
            <wp:extent cx="6120765" cy="2626995"/>
            <wp:effectExtent l="0" t="0" r="0" b="0"/>
            <wp:docPr id="33" name="Picture 33">
              <a:extLst xmlns:a="http://schemas.openxmlformats.org/drawingml/2006/main">
                <a:ext uri="{FF2B5EF4-FFF2-40B4-BE49-F238E27FC236}">
                  <a16:creationId xmlns:a16="http://schemas.microsoft.com/office/drawing/2014/main" id="{2A48E997-090D-F7A7-BB4C-AEC52993FCA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a:extLst>
                        <a:ext uri="{FF2B5EF4-FFF2-40B4-BE49-F238E27FC236}">
                          <a16:creationId xmlns:a16="http://schemas.microsoft.com/office/drawing/2014/main" id="{2A48E997-090D-F7A7-BB4C-AEC52993FCAF}"/>
                        </a:ext>
                      </a:extLst>
                    </pic:cNvPr>
                    <pic:cNvPicPr>
                      <a:picLocks noChangeAspect="1"/>
                    </pic:cNvPicPr>
                  </pic:nvPicPr>
                  <pic:blipFill>
                    <a:blip r:embed="rId14"/>
                    <a:stretch>
                      <a:fillRect/>
                    </a:stretch>
                  </pic:blipFill>
                  <pic:spPr>
                    <a:xfrm>
                      <a:off x="0" y="0"/>
                      <a:ext cx="6120765" cy="2626995"/>
                    </a:xfrm>
                    <a:prstGeom prst="rect">
                      <a:avLst/>
                    </a:prstGeom>
                  </pic:spPr>
                </pic:pic>
              </a:graphicData>
            </a:graphic>
          </wp:inline>
        </w:drawing>
      </w:r>
    </w:p>
    <w:p w14:paraId="23D83142" w14:textId="0B2654DB" w:rsidR="007D6F0D" w:rsidRPr="00CD0BDB" w:rsidRDefault="007D6F0D" w:rsidP="007D6F0D">
      <w:pPr>
        <w:pStyle w:val="Caption"/>
        <w:rPr>
          <w:lang w:val="en-GB"/>
        </w:rPr>
      </w:pPr>
      <w:bookmarkStart w:id="61" w:name="_Ref156946888"/>
      <w:r w:rsidRPr="00CD0BDB">
        <w:rPr>
          <w:lang w:val="en-GB"/>
        </w:rPr>
        <w:t xml:space="preserve">Figure </w:t>
      </w:r>
      <w:r w:rsidR="00571C48" w:rsidRPr="00CD0BDB">
        <w:rPr>
          <w:lang w:val="en-GB"/>
        </w:rPr>
        <w:fldChar w:fldCharType="begin"/>
      </w:r>
      <w:r w:rsidR="00571C48" w:rsidRPr="00CD0BDB">
        <w:rPr>
          <w:lang w:val="en-GB"/>
        </w:rPr>
        <w:instrText xml:space="preserve"> SEQ Figure \* ARABIC </w:instrText>
      </w:r>
      <w:r w:rsidR="00571C48" w:rsidRPr="00CD0BDB">
        <w:rPr>
          <w:lang w:val="en-GB"/>
        </w:rPr>
        <w:fldChar w:fldCharType="separate"/>
      </w:r>
      <w:r w:rsidR="00BB7083">
        <w:rPr>
          <w:noProof/>
          <w:lang w:val="en-GB"/>
        </w:rPr>
        <w:t>6</w:t>
      </w:r>
      <w:r w:rsidR="00571C48" w:rsidRPr="00CD0BDB">
        <w:rPr>
          <w:lang w:val="en-GB"/>
        </w:rPr>
        <w:fldChar w:fldCharType="end"/>
      </w:r>
      <w:bookmarkEnd w:id="61"/>
      <w:r w:rsidR="00CD0BDB" w:rsidRPr="00CD0BDB">
        <w:rPr>
          <w:lang w:val="en-GB"/>
        </w:rPr>
        <w:t>:</w:t>
      </w:r>
      <w:r w:rsidRPr="00CD0BDB">
        <w:rPr>
          <w:lang w:val="en-GB"/>
        </w:rPr>
        <w:t xml:space="preserve"> Sensitivity analysis with UE uniform distribution</w:t>
      </w:r>
      <w:r w:rsidR="00E15323" w:rsidRPr="00CD0BDB">
        <w:rPr>
          <w:lang w:val="en-GB"/>
        </w:rPr>
        <w:t>, AAS 4x4,</w:t>
      </w:r>
      <w:r w:rsidRPr="00CD0BDB">
        <w:rPr>
          <w:lang w:val="en-GB"/>
        </w:rPr>
        <w:t xml:space="preserve"> and FSS ES S.465 pattern: (a) I/N around DLR earth station and (b) I/N CDF at </w:t>
      </w:r>
      <w:r w:rsidR="000F6284" w:rsidRPr="00CD0BDB">
        <w:rPr>
          <w:lang w:val="en-GB"/>
        </w:rPr>
        <w:t>11</w:t>
      </w:r>
      <w:r w:rsidRPr="00CD0BDB">
        <w:rPr>
          <w:lang w:val="en-GB"/>
        </w:rPr>
        <w:t xml:space="preserve"> km from FSS ES (facing </w:t>
      </w:r>
      <w:proofErr w:type="gramStart"/>
      <w:r w:rsidRPr="00CD0BDB">
        <w:rPr>
          <w:lang w:val="en-GB"/>
        </w:rPr>
        <w:t>main-lobe</w:t>
      </w:r>
      <w:proofErr w:type="gramEnd"/>
      <w:r w:rsidRPr="00CD0BDB">
        <w:rPr>
          <w:lang w:val="en-GB"/>
        </w:rPr>
        <w:t>)</w:t>
      </w:r>
    </w:p>
    <w:p w14:paraId="20642969" w14:textId="77777777" w:rsidR="00F8125C" w:rsidRPr="00CD0BDB" w:rsidRDefault="00F8125C" w:rsidP="00CD0BDB">
      <w:pPr>
        <w:pStyle w:val="Heading1"/>
        <w:rPr>
          <w:rStyle w:val="ECCParagraph"/>
        </w:rPr>
      </w:pPr>
      <w:r w:rsidRPr="00CD0BDB">
        <w:rPr>
          <w:rStyle w:val="ECCParagraph"/>
        </w:rPr>
        <w:t>Concluding remarks</w:t>
      </w:r>
    </w:p>
    <w:p w14:paraId="6AACF1F6" w14:textId="50C22A22" w:rsidR="00CD4DE7" w:rsidRDefault="00150C06" w:rsidP="00F8125C">
      <w:pPr>
        <w:rPr>
          <w:rStyle w:val="ECCParagraph"/>
        </w:rPr>
      </w:pPr>
      <w:r w:rsidRPr="00CD0BDB">
        <w:rPr>
          <w:rStyle w:val="ECCParagraph"/>
        </w:rPr>
        <w:t xml:space="preserve">Provided the </w:t>
      </w:r>
      <w:r w:rsidR="00417D33">
        <w:rPr>
          <w:rStyle w:val="ECCParagraph"/>
        </w:rPr>
        <w:t xml:space="preserve">specific </w:t>
      </w:r>
      <w:r w:rsidRPr="00CD0BDB">
        <w:rPr>
          <w:rStyle w:val="ECCParagraph"/>
        </w:rPr>
        <w:t xml:space="preserve">FSS ESs and </w:t>
      </w:r>
      <w:r w:rsidR="00417D33">
        <w:rPr>
          <w:rStyle w:val="ECCParagraph"/>
        </w:rPr>
        <w:t xml:space="preserve">the following </w:t>
      </w:r>
      <w:r w:rsidR="00000D1B">
        <w:rPr>
          <w:rStyle w:val="ECCParagraph"/>
        </w:rPr>
        <w:t xml:space="preserve">specific </w:t>
      </w:r>
      <w:r w:rsidRPr="00CD0BDB">
        <w:rPr>
          <w:rStyle w:val="ECCParagraph"/>
        </w:rPr>
        <w:t>assumptions considered in this study</w:t>
      </w:r>
      <w:r w:rsidR="00CD4DE7">
        <w:rPr>
          <w:rStyle w:val="ECCParagraph"/>
        </w:rPr>
        <w:t>:</w:t>
      </w:r>
      <w:r w:rsidRPr="00CD0BDB">
        <w:rPr>
          <w:rStyle w:val="ECCParagraph"/>
        </w:rPr>
        <w:t xml:space="preserve"> </w:t>
      </w:r>
    </w:p>
    <w:p w14:paraId="7D007F1F" w14:textId="77777777" w:rsidR="00CD4DE7" w:rsidRDefault="00CD4DE7" w:rsidP="00CD4DE7">
      <w:pPr>
        <w:pStyle w:val="ListParagraph"/>
        <w:numPr>
          <w:ilvl w:val="0"/>
          <w:numId w:val="25"/>
        </w:numPr>
      </w:pPr>
      <w:r w:rsidRPr="00F209E0">
        <w:t>maximum EIRP of 51 dBm</w:t>
      </w:r>
      <w:r>
        <w:t xml:space="preserve"> of the WBB MP BS;</w:t>
      </w:r>
    </w:p>
    <w:p w14:paraId="1719B4C3" w14:textId="77777777" w:rsidR="00CD4DE7" w:rsidRDefault="00CD4DE7" w:rsidP="00CD4DE7">
      <w:pPr>
        <w:pStyle w:val="ListParagraph"/>
        <w:numPr>
          <w:ilvl w:val="0"/>
          <w:numId w:val="25"/>
        </w:numPr>
      </w:pPr>
      <w:r>
        <w:t xml:space="preserve">10 m of </w:t>
      </w:r>
      <w:r w:rsidRPr="00F209E0">
        <w:t>antenna height</w:t>
      </w:r>
      <w:r>
        <w:t xml:space="preserve"> of the WBB MP BS;</w:t>
      </w:r>
    </w:p>
    <w:p w14:paraId="503850EA" w14:textId="77777777" w:rsidR="00CD4DE7" w:rsidRDefault="00CD4DE7" w:rsidP="00CD4DE7">
      <w:pPr>
        <w:pStyle w:val="ListParagraph"/>
        <w:numPr>
          <w:ilvl w:val="0"/>
          <w:numId w:val="25"/>
        </w:numPr>
      </w:pPr>
      <w:r>
        <w:t>flat terrain;</w:t>
      </w:r>
    </w:p>
    <w:p w14:paraId="1B850411" w14:textId="77777777" w:rsidR="00CD4DE7" w:rsidRDefault="00CD4DE7" w:rsidP="00CD4DE7">
      <w:pPr>
        <w:pStyle w:val="ListParagraph"/>
        <w:numPr>
          <w:ilvl w:val="0"/>
          <w:numId w:val="25"/>
        </w:numPr>
      </w:pPr>
      <w:r>
        <w:t>urban scenario;</w:t>
      </w:r>
    </w:p>
    <w:p w14:paraId="58F9B898" w14:textId="0B051BDC" w:rsidR="00CD4DE7" w:rsidRDefault="00CD4DE7" w:rsidP="00CD4DE7">
      <w:pPr>
        <w:pStyle w:val="ListParagraph"/>
        <w:numPr>
          <w:ilvl w:val="0"/>
          <w:numId w:val="25"/>
        </w:numPr>
        <w:rPr>
          <w:szCs w:val="20"/>
        </w:rPr>
      </w:pPr>
      <w:r w:rsidRPr="00322A20">
        <w:rPr>
          <w:szCs w:val="20"/>
        </w:rPr>
        <w:t xml:space="preserve">clutter loss </w:t>
      </w:r>
      <w:r w:rsidRPr="00322A20">
        <w:rPr>
          <w:rStyle w:val="ECCParagraph"/>
          <w:szCs w:val="20"/>
        </w:rPr>
        <w:t xml:space="preserve">based on Rec. ITU-R P.2108, with </w:t>
      </w:r>
      <w:r w:rsidRPr="002D1D49">
        <w:rPr>
          <w:rStyle w:val="ECCParagraph"/>
          <w:szCs w:val="20"/>
        </w:rPr>
        <w:t>fixed percentage of locations equal to 50% (</w:t>
      </w:r>
      <w:r w:rsidRPr="004144AD">
        <w:rPr>
          <w:rFonts w:cs="Arial"/>
          <w:szCs w:val="20"/>
          <w:bdr w:val="none" w:sz="0" w:space="0" w:color="auto" w:frame="1"/>
        </w:rPr>
        <w:t>in line with the characterization of the clutter in urban scenario</w:t>
      </w:r>
      <w:r w:rsidRPr="00322A20">
        <w:rPr>
          <w:szCs w:val="20"/>
        </w:rPr>
        <w:t xml:space="preserve">) on one end of the propagation path, based on the </w:t>
      </w:r>
      <w:r w:rsidRPr="00322A20">
        <w:rPr>
          <w:szCs w:val="20"/>
        </w:rPr>
        <w:lastRenderedPageBreak/>
        <w:t xml:space="preserve">assumption that statistical clutter loss models should </w:t>
      </w:r>
      <w:r w:rsidRPr="002D1D49">
        <w:rPr>
          <w:szCs w:val="20"/>
        </w:rPr>
        <w:t>only be used to characterise clutter for urban and suburban scenarios when the radio path is not precisely known</w:t>
      </w:r>
      <w:r>
        <w:rPr>
          <w:szCs w:val="20"/>
        </w:rPr>
        <w:t>,</w:t>
      </w:r>
    </w:p>
    <w:p w14:paraId="5E0A77B3" w14:textId="237E2B57" w:rsidR="00793D14" w:rsidRPr="00793D14" w:rsidRDefault="00793D14" w:rsidP="00793D14">
      <w:pPr>
        <w:pStyle w:val="ListParagraph"/>
        <w:numPr>
          <w:ilvl w:val="0"/>
          <w:numId w:val="25"/>
        </w:numPr>
        <w:rPr>
          <w:szCs w:val="20"/>
        </w:rPr>
      </w:pPr>
      <w:r w:rsidRPr="00793D14">
        <w:rPr>
          <w:szCs w:val="20"/>
        </w:rPr>
        <w:t>determination of the basic transmission losses based on Rec. ITU-R P.452, with a random time percentage,</w:t>
      </w:r>
    </w:p>
    <w:p w14:paraId="3009744C" w14:textId="08E7E6B8" w:rsidR="000F6681" w:rsidRPr="00CD0BDB" w:rsidRDefault="00150C06" w:rsidP="00F8125C">
      <w:pPr>
        <w:rPr>
          <w:rStyle w:val="ECCParagraph"/>
        </w:rPr>
      </w:pPr>
      <w:r w:rsidRPr="00CD0BDB">
        <w:rPr>
          <w:rStyle w:val="ECCParagraph"/>
        </w:rPr>
        <w:t xml:space="preserve">simulation results indicate that to prevent harmful interference from an AAS </w:t>
      </w:r>
      <w:r w:rsidR="0047336A">
        <w:rPr>
          <w:rStyle w:val="ECCParagraph"/>
        </w:rPr>
        <w:t xml:space="preserve">WBB MP </w:t>
      </w:r>
      <w:r w:rsidRPr="00CD0BDB">
        <w:rPr>
          <w:rStyle w:val="ECCParagraph"/>
        </w:rPr>
        <w:t>BS, separation distances up to 23 km might be necessary</w:t>
      </w:r>
      <w:r w:rsidR="00B53B80">
        <w:rPr>
          <w:rStyle w:val="ECCParagraph"/>
        </w:rPr>
        <w:t xml:space="preserve"> </w:t>
      </w:r>
      <w:r w:rsidR="00B53B80">
        <w:t>in urban scenario</w:t>
      </w:r>
      <w:r w:rsidRPr="00CD0BDB">
        <w:rPr>
          <w:rStyle w:val="ECCParagraph"/>
        </w:rPr>
        <w:t>. Additionally, note that for larger AAS antenna arrays, the separation distances decrease due to the enhanced directivity of such larger arrays.</w:t>
      </w:r>
    </w:p>
    <w:p w14:paraId="4A9FED41" w14:textId="67C29C2D" w:rsidR="00DA5D6B" w:rsidRPr="00CD0BDB" w:rsidRDefault="00845AB5" w:rsidP="00F8125C">
      <w:pPr>
        <w:rPr>
          <w:rStyle w:val="ECCParagraph"/>
        </w:rPr>
      </w:pPr>
      <w:r w:rsidRPr="00CD0BDB">
        <w:rPr>
          <w:rStyle w:val="ECCParagraph"/>
        </w:rPr>
        <w:t>Furthermore</w:t>
      </w:r>
      <w:r w:rsidR="0072263A" w:rsidRPr="00CD0BDB">
        <w:rPr>
          <w:rStyle w:val="ECCParagraph"/>
        </w:rPr>
        <w:t xml:space="preserve">, </w:t>
      </w:r>
      <w:r w:rsidR="00F556A2" w:rsidRPr="00CD0BDB">
        <w:rPr>
          <w:rStyle w:val="ECCParagraph"/>
        </w:rPr>
        <w:t>for sensitivity analyses</w:t>
      </w:r>
      <w:r w:rsidR="009B49E1" w:rsidRPr="00CD0BDB">
        <w:rPr>
          <w:rStyle w:val="ECCParagraph"/>
        </w:rPr>
        <w:t>,</w:t>
      </w:r>
      <w:r w:rsidR="00C7475E" w:rsidRPr="00CD0BDB">
        <w:rPr>
          <w:rStyle w:val="ECCParagraph"/>
        </w:rPr>
        <w:t xml:space="preserve"> </w:t>
      </w:r>
      <w:r w:rsidRPr="00CD0BDB">
        <w:rPr>
          <w:rStyle w:val="ECCParagraph"/>
        </w:rPr>
        <w:t xml:space="preserve">additional assumptions </w:t>
      </w:r>
      <w:r w:rsidR="000A3366" w:rsidRPr="00CD0BDB">
        <w:rPr>
          <w:rStyle w:val="ECCParagraph"/>
        </w:rPr>
        <w:t>on the</w:t>
      </w:r>
      <w:r w:rsidRPr="00CD0BDB">
        <w:rPr>
          <w:rStyle w:val="ECCParagraph"/>
        </w:rPr>
        <w:t xml:space="preserve"> user terminal (UE) deployments</w:t>
      </w:r>
      <w:r w:rsidR="007C6006" w:rsidRPr="00CD0BDB">
        <w:rPr>
          <w:rStyle w:val="ECCParagraph"/>
        </w:rPr>
        <w:t xml:space="preserve"> and the </w:t>
      </w:r>
      <w:r w:rsidR="00E2550C">
        <w:rPr>
          <w:rStyle w:val="ECCParagraph"/>
        </w:rPr>
        <w:t>WBB</w:t>
      </w:r>
      <w:r w:rsidR="007C6006" w:rsidRPr="00CD0BDB">
        <w:rPr>
          <w:rStyle w:val="ECCParagraph"/>
        </w:rPr>
        <w:t xml:space="preserve"> BS activity factor</w:t>
      </w:r>
      <w:r w:rsidR="00D16FBB" w:rsidRPr="00CD0BDB">
        <w:rPr>
          <w:rStyle w:val="ECCParagraph"/>
        </w:rPr>
        <w:t>,</w:t>
      </w:r>
      <w:r w:rsidR="00214E07" w:rsidRPr="00CD0BDB">
        <w:rPr>
          <w:rStyle w:val="ECCParagraph"/>
        </w:rPr>
        <w:t xml:space="preserve"> are considered</w:t>
      </w:r>
      <w:r w:rsidR="00C0008C" w:rsidRPr="00CD0BDB">
        <w:rPr>
          <w:rStyle w:val="ECCParagraph"/>
        </w:rPr>
        <w:t xml:space="preserve"> to determine their impact on the required separation distances</w:t>
      </w:r>
      <w:r w:rsidR="0096384B" w:rsidRPr="00CD0BDB">
        <w:rPr>
          <w:rStyle w:val="ECCParagraph"/>
        </w:rPr>
        <w:t xml:space="preserve"> to prevent harmful interference</w:t>
      </w:r>
      <w:r w:rsidR="00B5064C" w:rsidRPr="00CD0BDB">
        <w:rPr>
          <w:rStyle w:val="ECCParagraph"/>
        </w:rPr>
        <w:t>:</w:t>
      </w:r>
    </w:p>
    <w:p w14:paraId="556DE246" w14:textId="64AC72F7" w:rsidR="004F44EA" w:rsidRPr="00CD0BDB" w:rsidRDefault="0014235B" w:rsidP="00CD0BDB">
      <w:pPr>
        <w:pStyle w:val="ECCBulletsLv1"/>
      </w:pPr>
      <w:r w:rsidRPr="00CD0BDB">
        <w:t>A</w:t>
      </w:r>
      <w:proofErr w:type="spellStart"/>
      <w:r w:rsidR="008D572A">
        <w:rPr>
          <w:lang w:val="en-US"/>
        </w:rPr>
        <w:t>ssuming</w:t>
      </w:r>
      <w:proofErr w:type="spellEnd"/>
      <w:r w:rsidR="008D572A">
        <w:rPr>
          <w:lang w:val="en-US"/>
        </w:rPr>
        <w:t xml:space="preserve"> that </w:t>
      </w:r>
      <w:r w:rsidR="008D572A">
        <w:t xml:space="preserve">Hotspot deployments are </w:t>
      </w:r>
      <w:proofErr w:type="gramStart"/>
      <w:r w:rsidR="008D572A">
        <w:t>similar to</w:t>
      </w:r>
      <w:proofErr w:type="gramEnd"/>
      <w:r w:rsidR="008D572A">
        <w:t xml:space="preserve"> those</w:t>
      </w:r>
      <w:r w:rsidR="008D572A" w:rsidRPr="00834199">
        <w:t xml:space="preserve"> for WBB MP </w:t>
      </w:r>
      <w:r w:rsidR="008D572A">
        <w:t>networks,</w:t>
      </w:r>
      <w:r w:rsidRPr="00CD0BDB">
        <w:t xml:space="preserve"> </w:t>
      </w:r>
      <w:r w:rsidR="00793D14">
        <w:t xml:space="preserve">a </w:t>
      </w:r>
      <w:r w:rsidR="00731EAC" w:rsidRPr="00CD0BDB">
        <w:t xml:space="preserve">Rayleigh distribution for the </w:t>
      </w:r>
      <w:r w:rsidRPr="00CD0BDB">
        <w:t>UE ground</w:t>
      </w:r>
      <w:r w:rsidR="00731EAC" w:rsidRPr="00CD0BDB">
        <w:t xml:space="preserve"> distance</w:t>
      </w:r>
      <w:r w:rsidRPr="00CD0BDB">
        <w:t xml:space="preserve"> </w:t>
      </w:r>
      <w:r w:rsidR="00731EAC" w:rsidRPr="00CD0BDB">
        <w:t>from its</w:t>
      </w:r>
      <w:r w:rsidR="00B5064C" w:rsidRPr="00CD0BDB">
        <w:t xml:space="preserve"> </w:t>
      </w:r>
      <w:r w:rsidR="00731EAC" w:rsidRPr="00CD0BDB">
        <w:t>BS</w:t>
      </w:r>
      <w:r w:rsidR="004F44EA" w:rsidRPr="00CD0BDB">
        <w:t xml:space="preserve"> is deemed </w:t>
      </w:r>
      <w:r w:rsidR="0076323C">
        <w:t>suitable</w:t>
      </w:r>
      <w:r w:rsidR="004F44EA" w:rsidRPr="00CD0BDB">
        <w:t xml:space="preserve"> for </w:t>
      </w:r>
      <w:r w:rsidR="00ED742F" w:rsidRPr="00CD0BDB">
        <w:t xml:space="preserve">non-public </w:t>
      </w:r>
      <w:r w:rsidR="004F44EA" w:rsidRPr="00CD0BDB">
        <w:t>local networks provided that these networks are deployed where users are expected to remain in the local network cell, rather than moving between different cells as in MFCN networks.</w:t>
      </w:r>
    </w:p>
    <w:p w14:paraId="5519070D" w14:textId="78CCF26B" w:rsidR="0053221E" w:rsidRPr="00CD0BDB" w:rsidRDefault="0053221E" w:rsidP="00CD0BDB">
      <w:pPr>
        <w:pStyle w:val="ECCBulletsLv1"/>
      </w:pPr>
      <w:r w:rsidRPr="00CD0BDB">
        <w:t>It is assume</w:t>
      </w:r>
      <w:r w:rsidR="00B51B30">
        <w:t>d</w:t>
      </w:r>
      <w:r w:rsidRPr="00CD0BDB">
        <w:t xml:space="preserve"> that </w:t>
      </w:r>
      <w:r w:rsidR="002A0EBB" w:rsidRPr="00CD0BDB">
        <w:t>a</w:t>
      </w:r>
      <w:r w:rsidRPr="00CD0BDB">
        <w:t xml:space="preserve"> </w:t>
      </w:r>
      <w:r w:rsidR="00E2550C">
        <w:t>WBB</w:t>
      </w:r>
      <w:r w:rsidRPr="00CD0BDB">
        <w:t xml:space="preserve"> base station is active either 100% or 50% of the time, accounting for varying network loading factors. Considering a TDD activity factor of 75% for downlink (3:1), the equivalent activity factors become 75% (100%x0.75) and </w:t>
      </w:r>
      <w:r w:rsidR="00150C06" w:rsidRPr="00CD0BDB">
        <w:t xml:space="preserve">37.5% (50%x0.75) </w:t>
      </w:r>
      <w:r w:rsidRPr="00CD0BDB">
        <w:t>respectively.</w:t>
      </w:r>
    </w:p>
    <w:p w14:paraId="38CE1FE5" w14:textId="67D3BA8A" w:rsidR="00B5064C" w:rsidRPr="00CD0BDB" w:rsidRDefault="00662621" w:rsidP="00F8125C">
      <w:pPr>
        <w:rPr>
          <w:rStyle w:val="ECCParagraph"/>
          <w:highlight w:val="yellow"/>
        </w:rPr>
      </w:pPr>
      <w:r w:rsidRPr="00662621">
        <w:rPr>
          <w:rStyle w:val="ECCParagraph"/>
        </w:rPr>
        <w:t>This study shows that taking into account the mentioned factors leads to a reduction in distances. Depending on the cases considered the separation distance is reduced by a few km (2 km in one case) up to several km (16km in one case).</w:t>
      </w:r>
      <w:r w:rsidR="00815073" w:rsidRPr="00CD0BDB">
        <w:rPr>
          <w:rStyle w:val="ECCParagraph"/>
        </w:rPr>
        <w:t xml:space="preserve"> </w:t>
      </w:r>
      <w:r w:rsidR="00BE10F1" w:rsidRPr="00CD0BDB">
        <w:rPr>
          <w:rStyle w:val="ECCParagraph"/>
        </w:rPr>
        <w:t xml:space="preserve">It is noted that the accuracy of our results can be improved if </w:t>
      </w:r>
      <w:r w:rsidR="000D390B" w:rsidRPr="00CD0BDB">
        <w:rPr>
          <w:rStyle w:val="ECCParagraph"/>
        </w:rPr>
        <w:t xml:space="preserve">local </w:t>
      </w:r>
      <w:r w:rsidR="009E42B3" w:rsidRPr="00CD0BDB">
        <w:rPr>
          <w:rStyle w:val="ECCParagraph"/>
        </w:rPr>
        <w:t xml:space="preserve">clutter </w:t>
      </w:r>
      <w:r w:rsidR="000D390B" w:rsidRPr="00CD0BDB">
        <w:rPr>
          <w:rStyle w:val="ECCParagraph"/>
        </w:rPr>
        <w:t>data is used</w:t>
      </w:r>
      <w:r w:rsidR="00A92A98" w:rsidRPr="00CD0BDB">
        <w:rPr>
          <w:rStyle w:val="ECCParagraph"/>
        </w:rPr>
        <w:t xml:space="preserve"> instead of </w:t>
      </w:r>
      <w:r w:rsidR="00F408A0" w:rsidRPr="00CD0BDB">
        <w:rPr>
          <w:rStyle w:val="ECCParagraph"/>
        </w:rPr>
        <w:t>statistical clutter assumptions</w:t>
      </w:r>
      <w:r w:rsidR="000D390B" w:rsidRPr="00CD0BDB">
        <w:rPr>
          <w:rStyle w:val="ECCParagraph"/>
        </w:rPr>
        <w:t>.</w:t>
      </w:r>
    </w:p>
    <w:p w14:paraId="32AA2942" w14:textId="0B62A58C" w:rsidR="001E4486" w:rsidRPr="00CD0BDB" w:rsidRDefault="003B084E" w:rsidP="001E4486">
      <w:pPr>
        <w:rPr>
          <w:rStyle w:val="ECCParagraph"/>
        </w:rPr>
      </w:pPr>
      <w:r w:rsidRPr="00CD0BDB">
        <w:rPr>
          <w:rStyle w:val="ECCParagraph"/>
        </w:rPr>
        <w:t>Lastly, i</w:t>
      </w:r>
      <w:r w:rsidR="00AD5240" w:rsidRPr="00CD0BDB">
        <w:rPr>
          <w:rStyle w:val="ECCParagraph"/>
        </w:rPr>
        <w:t xml:space="preserve">n our </w:t>
      </w:r>
      <w:r w:rsidR="002028BE" w:rsidRPr="00CD0BDB">
        <w:rPr>
          <w:rStyle w:val="ECCParagraph"/>
        </w:rPr>
        <w:t>sensitivity analysis assessment</w:t>
      </w:r>
      <w:r w:rsidR="0028436C" w:rsidRPr="00CD0BDB">
        <w:rPr>
          <w:rStyle w:val="ECCParagraph"/>
        </w:rPr>
        <w:t xml:space="preserve"> for the short-term </w:t>
      </w:r>
      <w:r w:rsidR="00BB33A9" w:rsidRPr="00CD0BDB">
        <w:rPr>
          <w:rStyle w:val="ECCParagraph"/>
        </w:rPr>
        <w:t xml:space="preserve">protection </w:t>
      </w:r>
      <w:r w:rsidR="0028436C" w:rsidRPr="00CD0BDB">
        <w:rPr>
          <w:rStyle w:val="ECCParagraph"/>
        </w:rPr>
        <w:t>criterion</w:t>
      </w:r>
      <w:r w:rsidR="00DE790C" w:rsidRPr="00CD0BDB">
        <w:rPr>
          <w:rStyle w:val="ECCParagraph"/>
        </w:rPr>
        <w:t>,</w:t>
      </w:r>
      <w:r w:rsidR="0028436C" w:rsidRPr="00CD0BDB">
        <w:rPr>
          <w:rStyle w:val="ECCParagraph"/>
        </w:rPr>
        <w:t xml:space="preserve"> </w:t>
      </w:r>
      <w:r w:rsidR="000A4B35" w:rsidRPr="00CD0BDB">
        <w:rPr>
          <w:rStyle w:val="ECCParagraph"/>
        </w:rPr>
        <w:t xml:space="preserve">results show that the </w:t>
      </w:r>
      <w:r w:rsidR="007E6D40" w:rsidRPr="00CD0BDB">
        <w:rPr>
          <w:rStyle w:val="ECCParagraph"/>
        </w:rPr>
        <w:t>separation distances</w:t>
      </w:r>
      <w:r w:rsidR="00400F99" w:rsidRPr="00CD0BDB">
        <w:rPr>
          <w:rStyle w:val="ECCParagraph"/>
        </w:rPr>
        <w:t xml:space="preserve"> are</w:t>
      </w:r>
      <w:r w:rsidR="000A4B35" w:rsidRPr="00CD0BDB">
        <w:rPr>
          <w:rStyle w:val="ECCParagraph"/>
        </w:rPr>
        <w:t xml:space="preserve"> in the same range as for the long-term protection criterion</w:t>
      </w:r>
      <w:r w:rsidR="00E00C06" w:rsidRPr="00CD0BDB">
        <w:rPr>
          <w:rStyle w:val="ECCParagraph"/>
        </w:rPr>
        <w:t xml:space="preserve"> </w:t>
      </w:r>
      <w:r w:rsidR="007B183B" w:rsidRPr="00CD0BDB">
        <w:rPr>
          <w:rStyle w:val="ECCParagraph"/>
        </w:rPr>
        <w:t xml:space="preserve">(up to </w:t>
      </w:r>
      <w:r w:rsidR="00A94C52" w:rsidRPr="00CD0BDB">
        <w:rPr>
          <w:rStyle w:val="ECCParagraph"/>
        </w:rPr>
        <w:t>~</w:t>
      </w:r>
      <w:r w:rsidR="007B183B" w:rsidRPr="00CD0BDB">
        <w:rPr>
          <w:rStyle w:val="ECCParagraph"/>
        </w:rPr>
        <w:t>11.4 kms</w:t>
      </w:r>
      <w:r w:rsidR="00A94C52" w:rsidRPr="00CD0BDB">
        <w:rPr>
          <w:rStyle w:val="ECCParagraph"/>
        </w:rPr>
        <w:t xml:space="preserve"> for the DLR FSS ES</w:t>
      </w:r>
      <w:r w:rsidR="00FA4BD5" w:rsidRPr="00CD0BDB">
        <w:rPr>
          <w:rStyle w:val="ECCParagraph"/>
        </w:rPr>
        <w:t xml:space="preserve"> case</w:t>
      </w:r>
      <w:r w:rsidR="007B183B" w:rsidRPr="00CD0BDB">
        <w:rPr>
          <w:rStyle w:val="ECCParagraph"/>
        </w:rPr>
        <w:t>)</w:t>
      </w:r>
      <w:r w:rsidR="00531D1C" w:rsidRPr="00CD0BDB">
        <w:rPr>
          <w:rStyle w:val="ECCParagraph"/>
        </w:rPr>
        <w:t xml:space="preserve">. On the other hand, </w:t>
      </w:r>
      <w:r w:rsidR="00FE7F92" w:rsidRPr="00CD0BDB">
        <w:rPr>
          <w:rStyle w:val="ECCParagraph"/>
        </w:rPr>
        <w:t>the</w:t>
      </w:r>
      <w:r w:rsidR="006C2D16" w:rsidRPr="00CD0BDB">
        <w:rPr>
          <w:rStyle w:val="ECCParagraph"/>
        </w:rPr>
        <w:t xml:space="preserve"> short-term</w:t>
      </w:r>
      <w:r w:rsidR="00FE7F92" w:rsidRPr="00CD0BDB">
        <w:rPr>
          <w:rStyle w:val="ECCParagraph"/>
        </w:rPr>
        <w:t xml:space="preserve"> results are not significantly influenced by the activity factor, as the CDF curves exhibit steep slopes at the short-term low probabilities</w:t>
      </w:r>
      <w:r w:rsidR="00A41F07" w:rsidRPr="00CD0BDB">
        <w:rPr>
          <w:rStyle w:val="ECCParagraph"/>
        </w:rPr>
        <w:t xml:space="preserve"> values</w:t>
      </w:r>
      <w:r w:rsidR="00A937D3" w:rsidRPr="00CD0BDB">
        <w:rPr>
          <w:rStyle w:val="ECCParagraph"/>
        </w:rPr>
        <w:t>, i.e., 0.005%</w:t>
      </w:r>
      <w:r w:rsidR="00A41F07" w:rsidRPr="00CD0BDB">
        <w:rPr>
          <w:rStyle w:val="ECCParagraph"/>
        </w:rPr>
        <w:t>.</w:t>
      </w:r>
    </w:p>
    <w:sectPr w:rsidR="001E4486" w:rsidRPr="00CD0BDB" w:rsidSect="00D70526">
      <w:headerReference w:type="even" r:id="rId15"/>
      <w:headerReference w:type="default" r:id="rId16"/>
      <w:pgSz w:w="11907" w:h="16840" w:code="9"/>
      <w:pgMar w:top="1440" w:right="1134" w:bottom="1440" w:left="1134" w:header="709" w:footer="709" w:gutter="0"/>
      <w:cols w:space="708"/>
      <w:titlePg w:val="0"/>
      <w:docGrid w:linePitch="360"/>
      <w:sectPrChange w:id="63" w:author="Lithuania" w:date="2024-03-25T14:41:00Z">
        <w:sectPr w:rsidR="001E4486" w:rsidRPr="00CD0BDB" w:rsidSect="00D70526">
          <w:pgMar w:top="1440" w:right="1134" w:bottom="1440" w:left="1134" w:header="709" w:footer="709" w:gutter="0"/>
          <w:titlePg/>
        </w:sectPr>
      </w:sectPrChang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894783" w14:textId="77777777" w:rsidR="00D70526" w:rsidRDefault="00D70526" w:rsidP="00DB17F9">
      <w:r>
        <w:separator/>
      </w:r>
    </w:p>
    <w:p w14:paraId="63893BF0" w14:textId="77777777" w:rsidR="00D70526" w:rsidRDefault="00D70526"/>
  </w:endnote>
  <w:endnote w:type="continuationSeparator" w:id="0">
    <w:p w14:paraId="392C268D" w14:textId="77777777" w:rsidR="00D70526" w:rsidRDefault="00D70526" w:rsidP="00DB17F9">
      <w:r>
        <w:continuationSeparator/>
      </w:r>
    </w:p>
    <w:p w14:paraId="6DCFAF5C" w14:textId="77777777" w:rsidR="00D70526" w:rsidRDefault="00D70526"/>
  </w:endnote>
  <w:endnote w:type="continuationNotice" w:id="1">
    <w:p w14:paraId="08025A04" w14:textId="77777777" w:rsidR="00D70526" w:rsidRDefault="00D7052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Lucida Grande">
    <w:altName w:val="Times New Roman"/>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G Times">
    <w:altName w:val="Times New Roman"/>
    <w:charset w:val="00"/>
    <w:family w:val="roman"/>
    <w:pitch w:val="variable"/>
    <w:sig w:usb0="00000007" w:usb1="00000000" w:usb2="00000000" w:usb3="00000000" w:csb0="00000093" w:csb1="00000000"/>
  </w:font>
  <w:font w:name="Cambria Math">
    <w:panose1 w:val="02040503050406030204"/>
    <w:charset w:val="BA"/>
    <w:family w:val="roman"/>
    <w:pitch w:val="variable"/>
    <w:sig w:usb0="E00006FF" w:usb1="420024FF" w:usb2="0200000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BE4500" w14:textId="77777777" w:rsidR="00D70526" w:rsidRPr="00F51BD6" w:rsidRDefault="00D70526" w:rsidP="00CD07E7">
      <w:pPr>
        <w:spacing w:before="120" w:after="0"/>
      </w:pPr>
      <w:r>
        <w:separator/>
      </w:r>
    </w:p>
  </w:footnote>
  <w:footnote w:type="continuationSeparator" w:id="0">
    <w:p w14:paraId="47E43A73" w14:textId="77777777" w:rsidR="00D70526" w:rsidRDefault="00D70526" w:rsidP="00CD07E7">
      <w:pPr>
        <w:spacing w:before="120" w:after="0"/>
      </w:pPr>
      <w:r>
        <w:continuationSeparator/>
      </w:r>
    </w:p>
  </w:footnote>
  <w:footnote w:type="continuationNotice" w:id="1">
    <w:p w14:paraId="20DDC4F9" w14:textId="77777777" w:rsidR="00D70526" w:rsidRPr="00CD07E7" w:rsidRDefault="00D70526" w:rsidP="00CD07E7">
      <w:pPr>
        <w:spacing w:before="120" w:after="0"/>
      </w:pPr>
    </w:p>
  </w:footnote>
  <w:footnote w:id="2">
    <w:p w14:paraId="294D2312" w14:textId="0529F74E" w:rsidR="00BF648C" w:rsidRPr="00126AED" w:rsidRDefault="00BF648C">
      <w:pPr>
        <w:pStyle w:val="FootnoteText"/>
      </w:pPr>
      <w:r>
        <w:rPr>
          <w:rStyle w:val="FootnoteReference"/>
        </w:rPr>
        <w:footnoteRef/>
      </w:r>
      <w:r>
        <w:t xml:space="preserve"> </w:t>
      </w:r>
      <w:r w:rsidRPr="009D5205">
        <w:t>DLR (“Deutsches Zentrum für Luft- und Raumfahrt”, German Aerospace Centre)</w:t>
      </w:r>
      <w:r>
        <w:t>.</w:t>
      </w:r>
    </w:p>
  </w:footnote>
  <w:footnote w:id="3">
    <w:p w14:paraId="0413793C" w14:textId="13E41AF5" w:rsidR="009B5BD3" w:rsidRPr="00173243" w:rsidRDefault="009B5BD3" w:rsidP="009B5BD3">
      <w:pPr>
        <w:pStyle w:val="FootnoteText"/>
      </w:pPr>
      <w:r>
        <w:rPr>
          <w:rStyle w:val="FootnoteReference"/>
        </w:rPr>
        <w:footnoteRef/>
      </w:r>
      <w:r>
        <w:t xml:space="preserve"> </w:t>
      </w:r>
      <w:r w:rsidR="00793D14" w:rsidRPr="00C75AF6">
        <w:t xml:space="preserve">ITU-R, </w:t>
      </w:r>
      <w:hyperlink r:id="rId1" w:history="1">
        <w:r w:rsidR="00793D14" w:rsidRPr="00C75AF6">
          <w:rPr>
            <w:rStyle w:val="Hyperlink"/>
          </w:rPr>
          <w:t>Annex 1 to Task Group 5/1 Chairman’s Report</w:t>
        </w:r>
      </w:hyperlink>
      <w:r w:rsidRPr="00C75AF6">
        <w:t>, System parameters and propagation models to be used in sharing and compatibility studies, 2018.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BA45BD" w14:textId="77777777" w:rsidR="00BF648C" w:rsidRPr="00AD1BE1" w:rsidRDefault="00BF648C" w:rsidP="00AD1BE1">
    <w:pPr>
      <w:pStyle w:val="ECCpageHeader"/>
    </w:pPr>
    <w:r w:rsidRPr="00AD1BE1">
      <w:t xml:space="preserve">ECC REPORT &lt;No&gt; - Page </w:t>
    </w:r>
    <w:r w:rsidRPr="00AD1BE1">
      <w:fldChar w:fldCharType="begin"/>
    </w:r>
    <w:r w:rsidRPr="00AD1BE1">
      <w:instrText xml:space="preserve"> PAGE  \* Arabic  \* MERGEFORMAT </w:instrText>
    </w:r>
    <w:r w:rsidRPr="00AD1BE1">
      <w:fldChar w:fldCharType="separate"/>
    </w:r>
    <w:r>
      <w:rPr>
        <w:noProof/>
      </w:rPr>
      <w:t>1</w:t>
    </w:r>
    <w:r w:rsidRPr="00AD1BE1">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FF9A8" w14:textId="49E5D6E4" w:rsidR="00BF648C" w:rsidRPr="00714F0F" w:rsidRDefault="00367234" w:rsidP="00714F0F">
    <w:pPr>
      <w:pStyle w:val="ECCpageHeader"/>
    </w:pPr>
    <w:ins w:id="62" w:author="Lithuania" w:date="2024-03-25T14:41:00Z">
      <w:r>
        <w:t>Attachment 12</w:t>
      </w:r>
    </w:ins>
    <w:r w:rsidR="00BF648C" w:rsidRPr="00714F0F">
      <w:tab/>
      <w:t xml:space="preserve">Page </w:t>
    </w:r>
    <w:r w:rsidR="00BF648C" w:rsidRPr="00714F0F">
      <w:fldChar w:fldCharType="begin"/>
    </w:r>
    <w:r w:rsidR="00BF648C" w:rsidRPr="00714F0F">
      <w:instrText xml:space="preserve"> PAGE  \* Arabic  \* MERGEFORMAT </w:instrText>
    </w:r>
    <w:r w:rsidR="00BF648C" w:rsidRPr="00714F0F">
      <w:fldChar w:fldCharType="separate"/>
    </w:r>
    <w:r w:rsidR="00641000">
      <w:rPr>
        <w:noProof/>
      </w:rPr>
      <w:t>10</w:t>
    </w:r>
    <w:r w:rsidR="00BF648C" w:rsidRPr="00714F0F">
      <w:fldChar w:fldCharType="end"/>
    </w:r>
  </w:p>
  <w:p w14:paraId="74496E01" w14:textId="77777777" w:rsidR="00BF648C" w:rsidRDefault="00BF648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225.75pt;height:59.25pt" o:bullet="t">
        <v:imagedata r:id="rId1" o:title="Editor's Note"/>
      </v:shape>
    </w:pict>
  </w:numPicBullet>
  <w:abstractNum w:abstractNumId="0" w15:restartNumberingAfterBreak="0">
    <w:nsid w:val="0FEB4A7C"/>
    <w:multiLevelType w:val="hybridMultilevel"/>
    <w:tmpl w:val="B96CE56A"/>
    <w:lvl w:ilvl="0" w:tplc="91C4760E">
      <w:start w:val="1"/>
      <w:numFmt w:val="bullet"/>
      <w:pStyle w:val="ECCBulletsLv1"/>
      <w:lvlText w:val=""/>
      <w:lvlJc w:val="left"/>
      <w:pPr>
        <w:ind w:left="360" w:hanging="360"/>
      </w:pPr>
      <w:rPr>
        <w:rFonts w:ascii="Wingdings" w:hAnsi="Wingdings" w:hint="default"/>
        <w:color w:val="D223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7A843B5"/>
    <w:multiLevelType w:val="hybridMultilevel"/>
    <w:tmpl w:val="DB481388"/>
    <w:lvl w:ilvl="0" w:tplc="096AA4A2">
      <w:numFmt w:val="bullet"/>
      <w:lvlText w:val="-"/>
      <w:lvlJc w:val="left"/>
      <w:pPr>
        <w:ind w:left="720" w:hanging="360"/>
      </w:pPr>
      <w:rPr>
        <w:rFonts w:ascii="Arial" w:eastAsia="Calibr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212F4188"/>
    <w:multiLevelType w:val="multilevel"/>
    <w:tmpl w:val="F1FACA8E"/>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2A0A7C33"/>
    <w:multiLevelType w:val="hybridMultilevel"/>
    <w:tmpl w:val="81E804EC"/>
    <w:lvl w:ilvl="0" w:tplc="F3F6E784">
      <w:start w:val="1"/>
      <w:numFmt w:val="decimal"/>
      <w:pStyle w:val="ECCEditorsNote"/>
      <w:lvlText w:val="Editor's Note %1:"/>
      <w:lvlJc w:val="left"/>
      <w:pPr>
        <w:tabs>
          <w:tab w:val="num" w:pos="1559"/>
        </w:tabs>
        <w:ind w:left="1559" w:hanging="1559"/>
      </w:pPr>
      <w:rPr>
        <w:rFonts w:hint="default"/>
        <w:caps w:val="0"/>
        <w:strike w:val="0"/>
        <w:dstrike w:val="0"/>
        <w:vanish w:val="0"/>
        <w:color w:val="auto"/>
        <w:u w:color="FFFF0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331D2CAF"/>
    <w:multiLevelType w:val="multilevel"/>
    <w:tmpl w:val="9216CA2E"/>
    <w:lvl w:ilvl="0">
      <w:start w:val="1"/>
      <w:numFmt w:val="decimal"/>
      <w:pStyle w:val="ECCNumberedList"/>
      <w:lvlText w:val="%1"/>
      <w:lvlJc w:val="left"/>
      <w:pPr>
        <w:ind w:left="360" w:hanging="360"/>
      </w:pPr>
      <w:rPr>
        <w:rFonts w:hint="default"/>
        <w:b w:val="0"/>
        <w:i w:val="0"/>
        <w:color w:val="D2232A"/>
        <w:sz w:val="20"/>
      </w:rPr>
    </w:lvl>
    <w:lvl w:ilvl="1">
      <w:start w:val="1"/>
      <w:numFmt w:val="bullet"/>
      <w:pStyle w:val="ECCNumberedListlevel2"/>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5" w15:restartNumberingAfterBreak="0">
    <w:nsid w:val="3D163F7A"/>
    <w:multiLevelType w:val="multilevel"/>
    <w:tmpl w:val="18049C38"/>
    <w:lvl w:ilvl="0">
      <w:start w:val="1"/>
      <w:numFmt w:val="decimal"/>
      <w:pStyle w:val="Heading1"/>
      <w:lvlText w:val="%1"/>
      <w:lvlJc w:val="left"/>
      <w:pPr>
        <w:tabs>
          <w:tab w:val="num" w:pos="432"/>
        </w:tabs>
        <w:ind w:left="432" w:hanging="432"/>
      </w:pPr>
      <w:rPr>
        <w:rFonts w:ascii="Arial" w:hAnsi="Arial"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hint="default"/>
        <w:b/>
        <w:i w:val="0"/>
        <w:sz w:val="20"/>
        <w:lang w:val="en-GB"/>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Arial" w:hAnsi="Arial"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46E6242A"/>
    <w:multiLevelType w:val="hybridMultilevel"/>
    <w:tmpl w:val="9146C086"/>
    <w:lvl w:ilvl="0" w:tplc="5D1C976A">
      <w:start w:val="1"/>
      <w:numFmt w:val="decimal"/>
      <w:pStyle w:val="ECCReference"/>
      <w:lvlText w:val="[%1]"/>
      <w:lvlJc w:val="left"/>
      <w:pPr>
        <w:tabs>
          <w:tab w:val="num" w:pos="397"/>
        </w:tabs>
        <w:ind w:left="397" w:hanging="397"/>
      </w:pPr>
      <w:rPr>
        <w:rFonts w:ascii="Arial" w:hAnsi="Arial" w:hint="default"/>
        <w:b w:val="0"/>
        <w:i w:val="0"/>
        <w:color w:val="D2232A"/>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8E532EA"/>
    <w:multiLevelType w:val="hybridMultilevel"/>
    <w:tmpl w:val="5810E2A4"/>
    <w:lvl w:ilvl="0" w:tplc="20B4FF9A">
      <w:start w:val="1"/>
      <w:numFmt w:val="bullet"/>
      <w:lvlText w:val=""/>
      <w:lvlPicBulletId w:val="0"/>
      <w:lvlJc w:val="left"/>
      <w:rPr>
        <w:rFonts w:ascii="Symbol" w:hAnsi="Symbol" w:hint="default"/>
        <w:b w:val="0"/>
        <w:bCs w:val="0"/>
        <w:i w:val="0"/>
        <w:iCs w:val="0"/>
        <w:caps w:val="0"/>
        <w:smallCaps w:val="0"/>
        <w:strike w:val="0"/>
        <w:dstrike w:val="0"/>
        <w:vanish w:val="0"/>
        <w:color w:val="auto"/>
        <w:spacing w:val="0"/>
        <w:kern w:val="0"/>
        <w:position w:val="0"/>
        <w:u w:val="none" w:color="FFFF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9BE4C9A"/>
    <w:multiLevelType w:val="multilevel"/>
    <w:tmpl w:val="A04646D4"/>
    <w:lvl w:ilvl="0">
      <w:start w:val="1"/>
      <w:numFmt w:val="lowerLetter"/>
      <w:pStyle w:val="ECCLetteredList"/>
      <w:lvlText w:val="%1)"/>
      <w:lvlJc w:val="left"/>
      <w:pPr>
        <w:tabs>
          <w:tab w:val="num" w:pos="340"/>
        </w:tabs>
        <w:ind w:left="340" w:hanging="340"/>
      </w:pPr>
      <w:rPr>
        <w:rFonts w:hint="default"/>
        <w:b w:val="0"/>
        <w:i w:val="0"/>
        <w:color w:val="D2232A"/>
        <w:sz w:val="20"/>
      </w:rPr>
    </w:lvl>
    <w:lvl w:ilvl="1">
      <w:start w:val="1"/>
      <w:numFmt w:val="lowerLetter"/>
      <w:pStyle w:val="ECCLetteredListLevel2"/>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9" w15:restartNumberingAfterBreak="0">
    <w:nsid w:val="522A5208"/>
    <w:multiLevelType w:val="hybridMultilevel"/>
    <w:tmpl w:val="76B69D8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5C4F18C4"/>
    <w:multiLevelType w:val="hybridMultilevel"/>
    <w:tmpl w:val="2F4C077C"/>
    <w:lvl w:ilvl="0" w:tplc="0407000F">
      <w:start w:val="1"/>
      <w:numFmt w:val="decimal"/>
      <w:lvlText w:val="%1."/>
      <w:lvlJc w:val="left"/>
      <w:pPr>
        <w:ind w:left="502" w:hanging="360"/>
      </w:pPr>
      <w:rPr>
        <w:rFonts w:hint="default"/>
      </w:rPr>
    </w:lvl>
    <w:lvl w:ilvl="1" w:tplc="04070019">
      <w:start w:val="1"/>
      <w:numFmt w:val="lowerLetter"/>
      <w:lvlText w:val="%2."/>
      <w:lvlJc w:val="left"/>
      <w:pPr>
        <w:ind w:left="1211" w:hanging="360"/>
      </w:pPr>
    </w:lvl>
    <w:lvl w:ilvl="2" w:tplc="0407001B">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15:restartNumberingAfterBreak="0">
    <w:nsid w:val="6A5C1FDB"/>
    <w:multiLevelType w:val="hybridMultilevel"/>
    <w:tmpl w:val="87D2E6CA"/>
    <w:lvl w:ilvl="0" w:tplc="B8F03DD6">
      <w:start w:val="12"/>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08858F6"/>
    <w:multiLevelType w:val="multilevel"/>
    <w:tmpl w:val="37FC2598"/>
    <w:styleLink w:val="LFO19"/>
    <w:lvl w:ilvl="0">
      <w:numFmt w:val="bullet"/>
      <w:pStyle w:val="Rientra1"/>
      <w:lvlText w:val=""/>
      <w:lvlJc w:val="left"/>
      <w:pPr>
        <w:ind w:left="360" w:hanging="360"/>
      </w:pPr>
      <w:rPr>
        <w:rFonts w:ascii="Symbol" w:hAnsi="Symbol"/>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3" w15:restartNumberingAfterBreak="0">
    <w:nsid w:val="79795A5F"/>
    <w:multiLevelType w:val="hybridMultilevel"/>
    <w:tmpl w:val="7230F9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263563969">
    <w:abstractNumId w:val="2"/>
  </w:num>
  <w:num w:numId="2" w16cid:durableId="523635455">
    <w:abstractNumId w:val="0"/>
  </w:num>
  <w:num w:numId="3" w16cid:durableId="747385548">
    <w:abstractNumId w:val="8"/>
  </w:num>
  <w:num w:numId="4" w16cid:durableId="1896891623">
    <w:abstractNumId w:val="4"/>
  </w:num>
  <w:num w:numId="5" w16cid:durableId="1880433909">
    <w:abstractNumId w:val="6"/>
  </w:num>
  <w:num w:numId="6" w16cid:durableId="682971694">
    <w:abstractNumId w:val="5"/>
  </w:num>
  <w:num w:numId="7" w16cid:durableId="477192879">
    <w:abstractNumId w:val="7"/>
  </w:num>
  <w:num w:numId="8" w16cid:durableId="875318226">
    <w:abstractNumId w:val="3"/>
  </w:num>
  <w:num w:numId="9" w16cid:durableId="1064524947">
    <w:abstractNumId w:val="3"/>
  </w:num>
  <w:num w:numId="10" w16cid:durableId="1937011577">
    <w:abstractNumId w:val="4"/>
    <w:lvlOverride w:ilvl="0">
      <w:lvl w:ilvl="0">
        <w:start w:val="1"/>
        <w:numFmt w:val="decimal"/>
        <w:pStyle w:val="ECCNumberedList"/>
        <w:lvlText w:val="%1"/>
        <w:lvlJc w:val="left"/>
        <w:pPr>
          <w:ind w:left="360" w:hanging="360"/>
        </w:pPr>
        <w:rPr>
          <w:rFonts w:hint="default"/>
          <w:b w:val="0"/>
          <w:i w:val="0"/>
          <w:color w:val="D2232A"/>
          <w:sz w:val="20"/>
        </w:rPr>
      </w:lvl>
    </w:lvlOverride>
    <w:lvlOverride w:ilvl="1">
      <w:lvl w:ilvl="1">
        <w:start w:val="1"/>
        <w:numFmt w:val="lowerLetter"/>
        <w:pStyle w:val="ECCNumberedListlevel2"/>
        <w:lvlText w:val="%2"/>
        <w:lvlJc w:val="left"/>
        <w:pPr>
          <w:tabs>
            <w:tab w:val="num" w:pos="680"/>
          </w:tabs>
          <w:ind w:left="680" w:hanging="340"/>
        </w:pPr>
        <w:rPr>
          <w:rFonts w:hint="default"/>
          <w:color w:val="C00000"/>
        </w:rPr>
      </w:lvl>
    </w:lvlOverride>
    <w:lvlOverride w:ilvl="2">
      <w:lvl w:ilvl="2">
        <w:start w:val="1"/>
        <w:numFmt w:val="bullet"/>
        <w:lvlText w:val=""/>
        <w:lvlJc w:val="left"/>
        <w:pPr>
          <w:tabs>
            <w:tab w:val="num" w:pos="1021"/>
          </w:tabs>
          <w:ind w:left="1021" w:hanging="341"/>
        </w:pPr>
        <w:rPr>
          <w:rFonts w:ascii="Wingdings" w:hAnsi="Wingdings" w:hint="default"/>
          <w:color w:val="D2232A"/>
        </w:rPr>
      </w:lvl>
    </w:lvlOverride>
    <w:lvlOverride w:ilvl="3">
      <w:lvl w:ilvl="3">
        <w:start w:val="1"/>
        <w:numFmt w:val="decimal"/>
        <w:lvlText w:val="(%4)"/>
        <w:lvlJc w:val="left"/>
        <w:pPr>
          <w:ind w:left="1043" w:hanging="360"/>
        </w:pPr>
        <w:rPr>
          <w:rFonts w:hint="default"/>
        </w:rPr>
      </w:lvl>
    </w:lvlOverride>
    <w:lvlOverride w:ilvl="4">
      <w:lvl w:ilvl="4">
        <w:start w:val="1"/>
        <w:numFmt w:val="lowerLetter"/>
        <w:lvlText w:val="(%5)"/>
        <w:lvlJc w:val="left"/>
        <w:pPr>
          <w:ind w:left="1403" w:hanging="360"/>
        </w:pPr>
        <w:rPr>
          <w:rFonts w:hint="default"/>
        </w:rPr>
      </w:lvl>
    </w:lvlOverride>
    <w:lvlOverride w:ilvl="5">
      <w:lvl w:ilvl="5">
        <w:start w:val="1"/>
        <w:numFmt w:val="lowerRoman"/>
        <w:lvlText w:val="(%6)"/>
        <w:lvlJc w:val="left"/>
        <w:pPr>
          <w:ind w:left="1763" w:hanging="360"/>
        </w:pPr>
        <w:rPr>
          <w:rFonts w:hint="default"/>
        </w:rPr>
      </w:lvl>
    </w:lvlOverride>
    <w:lvlOverride w:ilvl="6">
      <w:lvl w:ilvl="6">
        <w:start w:val="1"/>
        <w:numFmt w:val="decimal"/>
        <w:lvlText w:val="%7."/>
        <w:lvlJc w:val="left"/>
        <w:pPr>
          <w:ind w:left="2123" w:hanging="360"/>
        </w:pPr>
        <w:rPr>
          <w:rFonts w:hint="default"/>
        </w:rPr>
      </w:lvl>
    </w:lvlOverride>
    <w:lvlOverride w:ilvl="7">
      <w:lvl w:ilvl="7">
        <w:start w:val="1"/>
        <w:numFmt w:val="lowerLetter"/>
        <w:lvlText w:val="%8."/>
        <w:lvlJc w:val="left"/>
        <w:pPr>
          <w:ind w:left="2483" w:hanging="360"/>
        </w:pPr>
        <w:rPr>
          <w:rFonts w:hint="default"/>
        </w:rPr>
      </w:lvl>
    </w:lvlOverride>
    <w:lvlOverride w:ilvl="8">
      <w:lvl w:ilvl="8">
        <w:start w:val="1"/>
        <w:numFmt w:val="lowerRoman"/>
        <w:lvlText w:val="%9."/>
        <w:lvlJc w:val="left"/>
        <w:pPr>
          <w:ind w:left="2843" w:hanging="360"/>
        </w:pPr>
        <w:rPr>
          <w:rFonts w:hint="default"/>
        </w:rPr>
      </w:lvl>
    </w:lvlOverride>
  </w:num>
  <w:num w:numId="11" w16cid:durableId="491913560">
    <w:abstractNumId w:val="4"/>
    <w:lvlOverride w:ilvl="0">
      <w:lvl w:ilvl="0">
        <w:start w:val="1"/>
        <w:numFmt w:val="decimal"/>
        <w:pStyle w:val="ECCNumberedList"/>
        <w:lvlText w:val="%1"/>
        <w:lvlJc w:val="left"/>
        <w:pPr>
          <w:ind w:left="360" w:hanging="360"/>
        </w:pPr>
        <w:rPr>
          <w:rFonts w:hint="default"/>
          <w:b w:val="0"/>
          <w:i w:val="0"/>
          <w:color w:val="D2232A"/>
          <w:sz w:val="20"/>
        </w:rPr>
      </w:lvl>
    </w:lvlOverride>
    <w:lvlOverride w:ilvl="1">
      <w:lvl w:ilvl="1">
        <w:start w:val="1"/>
        <w:numFmt w:val="lowerLetter"/>
        <w:pStyle w:val="ECCNumberedListlevel2"/>
        <w:lvlText w:val="%2"/>
        <w:lvlJc w:val="left"/>
        <w:pPr>
          <w:tabs>
            <w:tab w:val="num" w:pos="680"/>
          </w:tabs>
          <w:ind w:left="680" w:hanging="340"/>
        </w:pPr>
        <w:rPr>
          <w:rFonts w:hint="default"/>
          <w:color w:val="C00000"/>
        </w:rPr>
      </w:lvl>
    </w:lvlOverride>
    <w:lvlOverride w:ilvl="2">
      <w:lvl w:ilvl="2">
        <w:start w:val="1"/>
        <w:numFmt w:val="lowerRoman"/>
        <w:lvlText w:val="%3"/>
        <w:lvlJc w:val="left"/>
        <w:pPr>
          <w:tabs>
            <w:tab w:val="num" w:pos="1021"/>
          </w:tabs>
          <w:ind w:left="1021" w:hanging="341"/>
        </w:pPr>
        <w:rPr>
          <w:rFonts w:hint="default"/>
          <w:color w:val="C00000"/>
        </w:rPr>
      </w:lvl>
    </w:lvlOverride>
    <w:lvlOverride w:ilvl="3">
      <w:lvl w:ilvl="3">
        <w:start w:val="1"/>
        <w:numFmt w:val="decimal"/>
        <w:lvlText w:val="(%4)"/>
        <w:lvlJc w:val="left"/>
        <w:pPr>
          <w:ind w:left="1043" w:hanging="360"/>
        </w:pPr>
        <w:rPr>
          <w:rFonts w:hint="default"/>
        </w:rPr>
      </w:lvl>
    </w:lvlOverride>
    <w:lvlOverride w:ilvl="4">
      <w:lvl w:ilvl="4">
        <w:start w:val="1"/>
        <w:numFmt w:val="lowerLetter"/>
        <w:lvlText w:val="(%5)"/>
        <w:lvlJc w:val="left"/>
        <w:pPr>
          <w:ind w:left="1403" w:hanging="360"/>
        </w:pPr>
        <w:rPr>
          <w:rFonts w:hint="default"/>
        </w:rPr>
      </w:lvl>
    </w:lvlOverride>
    <w:lvlOverride w:ilvl="5">
      <w:lvl w:ilvl="5">
        <w:start w:val="1"/>
        <w:numFmt w:val="lowerRoman"/>
        <w:lvlText w:val="(%6)"/>
        <w:lvlJc w:val="left"/>
        <w:pPr>
          <w:ind w:left="1763" w:hanging="360"/>
        </w:pPr>
        <w:rPr>
          <w:rFonts w:hint="default"/>
        </w:rPr>
      </w:lvl>
    </w:lvlOverride>
    <w:lvlOverride w:ilvl="6">
      <w:lvl w:ilvl="6">
        <w:start w:val="1"/>
        <w:numFmt w:val="decimal"/>
        <w:lvlText w:val="%7."/>
        <w:lvlJc w:val="left"/>
        <w:pPr>
          <w:ind w:left="2123" w:hanging="360"/>
        </w:pPr>
        <w:rPr>
          <w:rFonts w:hint="default"/>
        </w:rPr>
      </w:lvl>
    </w:lvlOverride>
    <w:lvlOverride w:ilvl="7">
      <w:lvl w:ilvl="7">
        <w:start w:val="1"/>
        <w:numFmt w:val="lowerLetter"/>
        <w:lvlText w:val="%8."/>
        <w:lvlJc w:val="left"/>
        <w:pPr>
          <w:ind w:left="2483" w:hanging="360"/>
        </w:pPr>
        <w:rPr>
          <w:rFonts w:hint="default"/>
        </w:rPr>
      </w:lvl>
    </w:lvlOverride>
    <w:lvlOverride w:ilvl="8">
      <w:lvl w:ilvl="8">
        <w:start w:val="1"/>
        <w:numFmt w:val="lowerRoman"/>
        <w:lvlText w:val="%9."/>
        <w:lvlJc w:val="left"/>
        <w:pPr>
          <w:ind w:left="2843" w:hanging="360"/>
        </w:pPr>
        <w:rPr>
          <w:rFonts w:hint="default"/>
        </w:rPr>
      </w:lvl>
    </w:lvlOverride>
  </w:num>
  <w:num w:numId="12" w16cid:durableId="1347250203">
    <w:abstractNumId w:val="8"/>
    <w:lvlOverride w:ilvl="0">
      <w:lvl w:ilvl="0">
        <w:start w:val="1"/>
        <w:numFmt w:val="lowerLetter"/>
        <w:pStyle w:val="ECCLetteredList"/>
        <w:lvlText w:val="%1)"/>
        <w:lvlJc w:val="left"/>
        <w:pPr>
          <w:tabs>
            <w:tab w:val="num" w:pos="340"/>
          </w:tabs>
          <w:ind w:left="340" w:hanging="340"/>
        </w:pPr>
        <w:rPr>
          <w:rFonts w:ascii="Arial" w:hAnsi="Arial" w:hint="default"/>
          <w:b w:val="0"/>
          <w:i w:val="0"/>
          <w:color w:val="D2232A"/>
          <w:sz w:val="20"/>
        </w:rPr>
      </w:lvl>
    </w:lvlOverride>
    <w:lvlOverride w:ilvl="1">
      <w:lvl w:ilvl="1">
        <w:start w:val="1"/>
        <w:numFmt w:val="lowerRoman"/>
        <w:pStyle w:val="ECCLetteredListLevel2"/>
        <w:lvlText w:val="%2)"/>
        <w:lvlJc w:val="left"/>
        <w:pPr>
          <w:tabs>
            <w:tab w:val="num" w:pos="680"/>
          </w:tabs>
          <w:ind w:left="680" w:hanging="340"/>
        </w:pPr>
        <w:rPr>
          <w:rFonts w:ascii="Arial" w:hAnsi="Arial" w:hint="default"/>
          <w:b w:val="0"/>
          <w:i w:val="0"/>
          <w:color w:val="D2232A"/>
          <w:sz w:val="20"/>
        </w:rPr>
      </w:lvl>
    </w:lvlOverride>
    <w:lvlOverride w:ilvl="2">
      <w:lvl w:ilvl="2">
        <w:start w:val="1"/>
        <w:numFmt w:val="bullet"/>
        <w:lvlText w:val=""/>
        <w:lvlJc w:val="left"/>
        <w:pPr>
          <w:tabs>
            <w:tab w:val="num" w:pos="1021"/>
          </w:tabs>
          <w:ind w:left="1021" w:hanging="341"/>
        </w:pPr>
        <w:rPr>
          <w:rFonts w:ascii="Wingdings" w:hAnsi="Wingdings" w:hint="default"/>
          <w:color w:val="D2232A"/>
        </w:rPr>
      </w:lvl>
    </w:lvlOverride>
    <w:lvlOverride w:ilvl="3">
      <w:lvl w:ilvl="3">
        <w:start w:val="1"/>
        <w:numFmt w:val="none"/>
        <w:lvlText w:val=""/>
        <w:lvlJc w:val="left"/>
        <w:pPr>
          <w:tabs>
            <w:tab w:val="num" w:pos="1077"/>
          </w:tabs>
          <w:ind w:left="1728" w:hanging="648"/>
        </w:pPr>
        <w:rPr>
          <w:rFonts w:hint="default"/>
        </w:rPr>
      </w:lvl>
    </w:lvlOverride>
    <w:lvlOverride w:ilvl="4">
      <w:lvl w:ilvl="4">
        <w:start w:val="1"/>
        <w:numFmt w:val="none"/>
        <w:lvlText w:val=""/>
        <w:lvlJc w:val="left"/>
        <w:pPr>
          <w:ind w:left="2232" w:hanging="792"/>
        </w:pPr>
        <w:rPr>
          <w:rFonts w:hint="default"/>
        </w:rPr>
      </w:lvl>
    </w:lvlOverride>
    <w:lvlOverride w:ilvl="5">
      <w:lvl w:ilvl="5">
        <w:start w:val="1"/>
        <w:numFmt w:val="none"/>
        <w:lvlText w:val=""/>
        <w:lvlJc w:val="left"/>
        <w:pPr>
          <w:ind w:left="2736" w:hanging="936"/>
        </w:pPr>
        <w:rPr>
          <w:rFonts w:hint="default"/>
        </w:rPr>
      </w:lvl>
    </w:lvlOverride>
    <w:lvlOverride w:ilvl="6">
      <w:lvl w:ilvl="6">
        <w:start w:val="1"/>
        <w:numFmt w:val="none"/>
        <w:lvlText w:val=""/>
        <w:lvlJc w:val="left"/>
        <w:pPr>
          <w:ind w:left="3240" w:hanging="1080"/>
        </w:pPr>
        <w:rPr>
          <w:rFonts w:hint="default"/>
        </w:rPr>
      </w:lvl>
    </w:lvlOverride>
    <w:lvlOverride w:ilvl="7">
      <w:lvl w:ilvl="7">
        <w:start w:val="1"/>
        <w:numFmt w:val="none"/>
        <w:lvlText w:val=""/>
        <w:lvlJc w:val="left"/>
        <w:pPr>
          <w:ind w:left="3744" w:hanging="1224"/>
        </w:pPr>
        <w:rPr>
          <w:rFonts w:hint="default"/>
        </w:rPr>
      </w:lvl>
    </w:lvlOverride>
    <w:lvlOverride w:ilvl="8">
      <w:lvl w:ilvl="8">
        <w:start w:val="1"/>
        <w:numFmt w:val="none"/>
        <w:lvlText w:val=""/>
        <w:lvlJc w:val="left"/>
        <w:pPr>
          <w:ind w:left="4320" w:hanging="1440"/>
        </w:pPr>
        <w:rPr>
          <w:rFonts w:hint="default"/>
        </w:rPr>
      </w:lvl>
    </w:lvlOverride>
  </w:num>
  <w:num w:numId="13" w16cid:durableId="1636905842">
    <w:abstractNumId w:val="4"/>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40438545">
    <w:abstractNumId w:val="4"/>
    <w:lvlOverride w:ilvl="0">
      <w:lvl w:ilvl="0">
        <w:start w:val="1"/>
        <w:numFmt w:val="decimal"/>
        <w:pStyle w:val="ECCNumberedList"/>
        <w:lvlText w:val="%1"/>
        <w:lvlJc w:val="left"/>
        <w:pPr>
          <w:ind w:left="360" w:hanging="360"/>
        </w:pPr>
        <w:rPr>
          <w:b w:val="0"/>
          <w:i w:val="0"/>
          <w:color w:val="D2232A"/>
          <w:sz w:val="20"/>
        </w:rPr>
      </w:lvl>
    </w:lvlOverride>
    <w:lvlOverride w:ilvl="1">
      <w:lvl w:ilvl="1">
        <w:start w:val="1"/>
        <w:numFmt w:val="lowerLetter"/>
        <w:pStyle w:val="ECCNumberedListlevel2"/>
        <w:lvlText w:val="%2"/>
        <w:lvlJc w:val="left"/>
        <w:pPr>
          <w:tabs>
            <w:tab w:val="num" w:pos="680"/>
          </w:tabs>
          <w:ind w:left="680" w:hanging="340"/>
        </w:pPr>
        <w:rPr>
          <w:rFonts w:ascii="Wingdings" w:hAnsi="Wingdings" w:hint="default"/>
          <w:color w:val="C00000"/>
        </w:rPr>
      </w:lvl>
    </w:lvlOverride>
    <w:lvlOverride w:ilvl="2">
      <w:lvl w:ilvl="2">
        <w:start w:val="1"/>
        <w:numFmt w:val="decimal"/>
        <w:lvlText w:val=""/>
        <w:lvlJc w:val="left"/>
        <w:pPr>
          <w:tabs>
            <w:tab w:val="num" w:pos="1021"/>
          </w:tabs>
          <w:ind w:left="1021" w:hanging="341"/>
        </w:pPr>
        <w:rPr>
          <w:rFonts w:ascii="Wingdings" w:hAnsi="Wingdings" w:hint="default"/>
          <w:color w:val="D2232A"/>
        </w:rPr>
      </w:lvl>
    </w:lvlOverride>
    <w:lvlOverride w:ilvl="3">
      <w:lvl w:ilvl="3">
        <w:start w:val="1"/>
        <w:numFmt w:val="decimal"/>
        <w:lvlText w:val="(%4)"/>
        <w:lvlJc w:val="left"/>
        <w:pPr>
          <w:ind w:left="1043" w:hanging="360"/>
        </w:pPr>
      </w:lvl>
    </w:lvlOverride>
    <w:lvlOverride w:ilvl="4">
      <w:lvl w:ilvl="4">
        <w:start w:val="1"/>
        <w:numFmt w:val="decimal"/>
        <w:lvlText w:val="(%5)"/>
        <w:lvlJc w:val="left"/>
        <w:pPr>
          <w:ind w:left="1403" w:hanging="360"/>
        </w:pPr>
      </w:lvl>
    </w:lvlOverride>
    <w:lvlOverride w:ilvl="5">
      <w:lvl w:ilvl="5">
        <w:start w:val="1"/>
        <w:numFmt w:val="decimal"/>
        <w:lvlText w:val="(%6)"/>
        <w:lvlJc w:val="left"/>
        <w:pPr>
          <w:ind w:left="1763" w:hanging="360"/>
        </w:pPr>
      </w:lvl>
    </w:lvlOverride>
    <w:lvlOverride w:ilvl="6">
      <w:lvl w:ilvl="6">
        <w:start w:val="1"/>
        <w:numFmt w:val="decimal"/>
        <w:lvlText w:val="%7."/>
        <w:lvlJc w:val="left"/>
        <w:pPr>
          <w:ind w:left="2123" w:hanging="360"/>
        </w:pPr>
      </w:lvl>
    </w:lvlOverride>
    <w:lvlOverride w:ilvl="7">
      <w:lvl w:ilvl="7">
        <w:start w:val="1"/>
        <w:numFmt w:val="decimal"/>
        <w:lvlText w:val="%8."/>
        <w:lvlJc w:val="left"/>
        <w:pPr>
          <w:ind w:left="2483" w:hanging="360"/>
        </w:pPr>
      </w:lvl>
    </w:lvlOverride>
    <w:lvlOverride w:ilvl="8">
      <w:lvl w:ilvl="8">
        <w:start w:val="1"/>
        <w:numFmt w:val="decimal"/>
        <w:lvlText w:val="%9."/>
        <w:lvlJc w:val="left"/>
        <w:pPr>
          <w:ind w:left="2843" w:hanging="360"/>
        </w:pPr>
      </w:lvl>
    </w:lvlOverride>
  </w:num>
  <w:num w:numId="15" w16cid:durableId="491722499">
    <w:abstractNumId w:val="4"/>
    <w:lvlOverride w:ilvl="0">
      <w:lvl w:ilvl="0">
        <w:start w:val="1"/>
        <w:numFmt w:val="decimal"/>
        <w:pStyle w:val="ECCNumberedList"/>
        <w:lvlText w:val="%1"/>
        <w:lvlJc w:val="left"/>
        <w:pPr>
          <w:ind w:left="360" w:hanging="360"/>
        </w:pPr>
        <w:rPr>
          <w:b w:val="0"/>
          <w:i w:val="0"/>
          <w:color w:val="D2232A"/>
          <w:sz w:val="20"/>
        </w:rPr>
      </w:lvl>
    </w:lvlOverride>
    <w:lvlOverride w:ilvl="1">
      <w:lvl w:ilvl="1">
        <w:start w:val="1"/>
        <w:numFmt w:val="lowerLetter"/>
        <w:pStyle w:val="ECCNumberedListlevel2"/>
        <w:lvlText w:val="%2"/>
        <w:lvlJc w:val="left"/>
        <w:pPr>
          <w:tabs>
            <w:tab w:val="num" w:pos="680"/>
          </w:tabs>
          <w:ind w:left="680" w:hanging="340"/>
        </w:pPr>
        <w:rPr>
          <w:rFonts w:ascii="Wingdings" w:hAnsi="Wingdings" w:hint="default"/>
          <w:color w:val="C00000"/>
        </w:rPr>
      </w:lvl>
    </w:lvlOverride>
    <w:lvlOverride w:ilvl="2">
      <w:lvl w:ilvl="2">
        <w:start w:val="1"/>
        <w:numFmt w:val="lowerRoman"/>
        <w:lvlText w:val="%3"/>
        <w:lvlJc w:val="left"/>
        <w:pPr>
          <w:tabs>
            <w:tab w:val="num" w:pos="1021"/>
          </w:tabs>
          <w:ind w:left="1021" w:hanging="341"/>
        </w:pPr>
        <w:rPr>
          <w:rFonts w:ascii="Wingdings" w:hAnsi="Wingdings" w:hint="default"/>
          <w:color w:val="C00000"/>
        </w:rPr>
      </w:lvl>
    </w:lvlOverride>
    <w:lvlOverride w:ilvl="3">
      <w:lvl w:ilvl="3">
        <w:start w:val="1"/>
        <w:numFmt w:val="decimal"/>
        <w:lvlText w:val="(%4)"/>
        <w:lvlJc w:val="left"/>
        <w:pPr>
          <w:ind w:left="1043" w:hanging="360"/>
        </w:pPr>
      </w:lvl>
    </w:lvlOverride>
    <w:lvlOverride w:ilvl="4">
      <w:lvl w:ilvl="4">
        <w:start w:val="1"/>
        <w:numFmt w:val="decimal"/>
        <w:lvlText w:val="(%5)"/>
        <w:lvlJc w:val="left"/>
        <w:pPr>
          <w:ind w:left="1403" w:hanging="360"/>
        </w:pPr>
      </w:lvl>
    </w:lvlOverride>
    <w:lvlOverride w:ilvl="5">
      <w:lvl w:ilvl="5">
        <w:start w:val="1"/>
        <w:numFmt w:val="decimal"/>
        <w:lvlText w:val="(%6)"/>
        <w:lvlJc w:val="left"/>
        <w:pPr>
          <w:ind w:left="1763" w:hanging="360"/>
        </w:pPr>
      </w:lvl>
    </w:lvlOverride>
    <w:lvlOverride w:ilvl="6">
      <w:lvl w:ilvl="6">
        <w:start w:val="1"/>
        <w:numFmt w:val="decimal"/>
        <w:lvlText w:val="%7."/>
        <w:lvlJc w:val="left"/>
        <w:pPr>
          <w:ind w:left="2123" w:hanging="360"/>
        </w:pPr>
      </w:lvl>
    </w:lvlOverride>
    <w:lvlOverride w:ilvl="7">
      <w:lvl w:ilvl="7">
        <w:start w:val="1"/>
        <w:numFmt w:val="decimal"/>
        <w:lvlText w:val="%8."/>
        <w:lvlJc w:val="left"/>
        <w:pPr>
          <w:ind w:left="2483" w:hanging="360"/>
        </w:pPr>
      </w:lvl>
    </w:lvlOverride>
    <w:lvlOverride w:ilvl="8">
      <w:lvl w:ilvl="8">
        <w:start w:val="1"/>
        <w:numFmt w:val="decimal"/>
        <w:lvlText w:val="%9."/>
        <w:lvlJc w:val="left"/>
        <w:pPr>
          <w:ind w:left="2843" w:hanging="360"/>
        </w:pPr>
      </w:lvl>
    </w:lvlOverride>
  </w:num>
  <w:num w:numId="16" w16cid:durableId="1094933411">
    <w:abstractNumId w:val="4"/>
    <w:lvlOverride w:ilvl="0">
      <w:lvl w:ilvl="0">
        <w:start w:val="1"/>
        <w:numFmt w:val="decimal"/>
        <w:pStyle w:val="ECCNumberedList"/>
        <w:lvlText w:val="%1"/>
        <w:lvlJc w:val="left"/>
        <w:pPr>
          <w:ind w:left="360" w:hanging="360"/>
        </w:pPr>
        <w:rPr>
          <w:rFonts w:hint="default"/>
          <w:b w:val="0"/>
          <w:i w:val="0"/>
          <w:color w:val="D2232A"/>
          <w:sz w:val="20"/>
        </w:rPr>
      </w:lvl>
    </w:lvlOverride>
    <w:lvlOverride w:ilvl="1">
      <w:lvl w:ilvl="1">
        <w:start w:val="1"/>
        <w:numFmt w:val="lowerLetter"/>
        <w:pStyle w:val="ECCNumberedListlevel2"/>
        <w:lvlText w:val="%2"/>
        <w:lvlJc w:val="left"/>
        <w:pPr>
          <w:tabs>
            <w:tab w:val="num" w:pos="680"/>
          </w:tabs>
          <w:ind w:left="680" w:hanging="340"/>
        </w:pPr>
        <w:rPr>
          <w:rFonts w:hint="default"/>
          <w:color w:val="C00000"/>
        </w:rPr>
      </w:lvl>
    </w:lvlOverride>
    <w:lvlOverride w:ilvl="2">
      <w:lvl w:ilvl="2">
        <w:start w:val="1"/>
        <w:numFmt w:val="bullet"/>
        <w:lvlText w:val=""/>
        <w:lvlJc w:val="left"/>
        <w:pPr>
          <w:tabs>
            <w:tab w:val="num" w:pos="1021"/>
          </w:tabs>
          <w:ind w:left="1021" w:hanging="341"/>
        </w:pPr>
        <w:rPr>
          <w:rFonts w:ascii="Wingdings" w:hAnsi="Wingdings" w:hint="default"/>
          <w:color w:val="D2232A"/>
        </w:rPr>
      </w:lvl>
    </w:lvlOverride>
    <w:lvlOverride w:ilvl="3">
      <w:lvl w:ilvl="3">
        <w:start w:val="1"/>
        <w:numFmt w:val="decimal"/>
        <w:lvlText w:val="(%4)"/>
        <w:lvlJc w:val="left"/>
        <w:pPr>
          <w:ind w:left="1043" w:hanging="360"/>
        </w:pPr>
        <w:rPr>
          <w:rFonts w:hint="default"/>
        </w:rPr>
      </w:lvl>
    </w:lvlOverride>
    <w:lvlOverride w:ilvl="4">
      <w:lvl w:ilvl="4">
        <w:start w:val="1"/>
        <w:numFmt w:val="lowerLetter"/>
        <w:lvlText w:val="(%5)"/>
        <w:lvlJc w:val="left"/>
        <w:pPr>
          <w:ind w:left="1403" w:hanging="360"/>
        </w:pPr>
        <w:rPr>
          <w:rFonts w:hint="default"/>
        </w:rPr>
      </w:lvl>
    </w:lvlOverride>
    <w:lvlOverride w:ilvl="5">
      <w:lvl w:ilvl="5">
        <w:start w:val="1"/>
        <w:numFmt w:val="lowerRoman"/>
        <w:lvlText w:val="(%6)"/>
        <w:lvlJc w:val="left"/>
        <w:pPr>
          <w:ind w:left="1763" w:hanging="360"/>
        </w:pPr>
        <w:rPr>
          <w:rFonts w:hint="default"/>
        </w:rPr>
      </w:lvl>
    </w:lvlOverride>
    <w:lvlOverride w:ilvl="6">
      <w:lvl w:ilvl="6">
        <w:start w:val="1"/>
        <w:numFmt w:val="decimal"/>
        <w:lvlText w:val="%7."/>
        <w:lvlJc w:val="left"/>
        <w:pPr>
          <w:ind w:left="2123" w:hanging="360"/>
        </w:pPr>
        <w:rPr>
          <w:rFonts w:hint="default"/>
        </w:rPr>
      </w:lvl>
    </w:lvlOverride>
    <w:lvlOverride w:ilvl="7">
      <w:lvl w:ilvl="7">
        <w:start w:val="1"/>
        <w:numFmt w:val="lowerLetter"/>
        <w:lvlText w:val="%8."/>
        <w:lvlJc w:val="left"/>
        <w:pPr>
          <w:ind w:left="2483" w:hanging="360"/>
        </w:pPr>
        <w:rPr>
          <w:rFonts w:hint="default"/>
        </w:rPr>
      </w:lvl>
    </w:lvlOverride>
    <w:lvlOverride w:ilvl="8">
      <w:lvl w:ilvl="8">
        <w:start w:val="1"/>
        <w:numFmt w:val="lowerRoman"/>
        <w:lvlText w:val="%9."/>
        <w:lvlJc w:val="left"/>
        <w:pPr>
          <w:ind w:left="2843" w:hanging="360"/>
        </w:pPr>
        <w:rPr>
          <w:rFonts w:hint="default"/>
        </w:rPr>
      </w:lvl>
    </w:lvlOverride>
  </w:num>
  <w:num w:numId="17" w16cid:durableId="1647004044">
    <w:abstractNumId w:val="4"/>
    <w:lvlOverride w:ilvl="0">
      <w:lvl w:ilvl="0">
        <w:start w:val="1"/>
        <w:numFmt w:val="decimal"/>
        <w:pStyle w:val="ECCNumberedList"/>
        <w:lvlText w:val="%1"/>
        <w:lvlJc w:val="left"/>
        <w:pPr>
          <w:ind w:left="360" w:hanging="360"/>
        </w:pPr>
        <w:rPr>
          <w:rFonts w:hint="default"/>
          <w:b w:val="0"/>
          <w:i w:val="0"/>
          <w:color w:val="D2232A"/>
          <w:sz w:val="20"/>
        </w:rPr>
      </w:lvl>
    </w:lvlOverride>
    <w:lvlOverride w:ilvl="1">
      <w:lvl w:ilvl="1">
        <w:start w:val="1"/>
        <w:numFmt w:val="lowerLetter"/>
        <w:pStyle w:val="ECCNumberedListlevel2"/>
        <w:lvlText w:val="%2"/>
        <w:lvlJc w:val="left"/>
        <w:pPr>
          <w:tabs>
            <w:tab w:val="num" w:pos="680"/>
          </w:tabs>
          <w:ind w:left="680" w:hanging="340"/>
        </w:pPr>
        <w:rPr>
          <w:rFonts w:hint="default"/>
          <w:color w:val="C00000"/>
        </w:rPr>
      </w:lvl>
    </w:lvlOverride>
    <w:lvlOverride w:ilvl="2">
      <w:lvl w:ilvl="2">
        <w:start w:val="1"/>
        <w:numFmt w:val="lowerRoman"/>
        <w:lvlText w:val="%3"/>
        <w:lvlJc w:val="left"/>
        <w:pPr>
          <w:tabs>
            <w:tab w:val="num" w:pos="1021"/>
          </w:tabs>
          <w:ind w:left="1021" w:hanging="341"/>
        </w:pPr>
        <w:rPr>
          <w:rFonts w:hint="default"/>
          <w:color w:val="C00000"/>
        </w:rPr>
      </w:lvl>
    </w:lvlOverride>
    <w:lvlOverride w:ilvl="3">
      <w:lvl w:ilvl="3">
        <w:start w:val="1"/>
        <w:numFmt w:val="decimal"/>
        <w:lvlText w:val="(%4)"/>
        <w:lvlJc w:val="left"/>
        <w:pPr>
          <w:ind w:left="1043" w:hanging="360"/>
        </w:pPr>
        <w:rPr>
          <w:rFonts w:hint="default"/>
        </w:rPr>
      </w:lvl>
    </w:lvlOverride>
    <w:lvlOverride w:ilvl="4">
      <w:lvl w:ilvl="4">
        <w:start w:val="1"/>
        <w:numFmt w:val="lowerLetter"/>
        <w:lvlText w:val="(%5)"/>
        <w:lvlJc w:val="left"/>
        <w:pPr>
          <w:ind w:left="1403" w:hanging="360"/>
        </w:pPr>
        <w:rPr>
          <w:rFonts w:hint="default"/>
        </w:rPr>
      </w:lvl>
    </w:lvlOverride>
    <w:lvlOverride w:ilvl="5">
      <w:lvl w:ilvl="5">
        <w:start w:val="1"/>
        <w:numFmt w:val="lowerRoman"/>
        <w:lvlText w:val="(%6)"/>
        <w:lvlJc w:val="left"/>
        <w:pPr>
          <w:ind w:left="1763" w:hanging="360"/>
        </w:pPr>
        <w:rPr>
          <w:rFonts w:hint="default"/>
        </w:rPr>
      </w:lvl>
    </w:lvlOverride>
    <w:lvlOverride w:ilvl="6">
      <w:lvl w:ilvl="6">
        <w:start w:val="1"/>
        <w:numFmt w:val="decimal"/>
        <w:lvlText w:val="%7."/>
        <w:lvlJc w:val="left"/>
        <w:pPr>
          <w:ind w:left="2123" w:hanging="360"/>
        </w:pPr>
        <w:rPr>
          <w:rFonts w:hint="default"/>
        </w:rPr>
      </w:lvl>
    </w:lvlOverride>
    <w:lvlOverride w:ilvl="7">
      <w:lvl w:ilvl="7">
        <w:start w:val="1"/>
        <w:numFmt w:val="lowerLetter"/>
        <w:lvlText w:val="%8."/>
        <w:lvlJc w:val="left"/>
        <w:pPr>
          <w:ind w:left="2483" w:hanging="360"/>
        </w:pPr>
        <w:rPr>
          <w:rFonts w:hint="default"/>
        </w:rPr>
      </w:lvl>
    </w:lvlOverride>
    <w:lvlOverride w:ilvl="8">
      <w:lvl w:ilvl="8">
        <w:start w:val="1"/>
        <w:numFmt w:val="lowerRoman"/>
        <w:lvlText w:val="%9."/>
        <w:lvlJc w:val="left"/>
        <w:pPr>
          <w:ind w:left="2843" w:hanging="360"/>
        </w:pPr>
        <w:rPr>
          <w:rFonts w:hint="default"/>
        </w:rPr>
      </w:lvl>
    </w:lvlOverride>
  </w:num>
  <w:num w:numId="18" w16cid:durableId="349452401">
    <w:abstractNumId w:val="8"/>
    <w:lvlOverride w:ilvl="0">
      <w:lvl w:ilvl="0">
        <w:start w:val="1"/>
        <w:numFmt w:val="lowerLetter"/>
        <w:pStyle w:val="ECCLetteredList"/>
        <w:lvlText w:val="%1)"/>
        <w:lvlJc w:val="left"/>
        <w:pPr>
          <w:tabs>
            <w:tab w:val="num" w:pos="340"/>
          </w:tabs>
          <w:ind w:left="340" w:hanging="340"/>
        </w:pPr>
        <w:rPr>
          <w:rFonts w:ascii="Arial" w:hAnsi="Arial" w:hint="default"/>
          <w:b w:val="0"/>
          <w:i w:val="0"/>
          <w:color w:val="D2232A"/>
          <w:sz w:val="20"/>
        </w:rPr>
      </w:lvl>
    </w:lvlOverride>
    <w:lvlOverride w:ilvl="1">
      <w:lvl w:ilvl="1">
        <w:start w:val="1"/>
        <w:numFmt w:val="lowerRoman"/>
        <w:pStyle w:val="ECCLetteredListLevel2"/>
        <w:lvlText w:val="%2)"/>
        <w:lvlJc w:val="left"/>
        <w:pPr>
          <w:tabs>
            <w:tab w:val="num" w:pos="680"/>
          </w:tabs>
          <w:ind w:left="680" w:hanging="340"/>
        </w:pPr>
        <w:rPr>
          <w:rFonts w:ascii="Arial" w:hAnsi="Arial" w:hint="default"/>
          <w:b w:val="0"/>
          <w:i w:val="0"/>
          <w:color w:val="D2232A"/>
          <w:sz w:val="20"/>
        </w:rPr>
      </w:lvl>
    </w:lvlOverride>
    <w:lvlOverride w:ilvl="2">
      <w:lvl w:ilvl="2">
        <w:start w:val="1"/>
        <w:numFmt w:val="bullet"/>
        <w:lvlText w:val=""/>
        <w:lvlJc w:val="left"/>
        <w:pPr>
          <w:tabs>
            <w:tab w:val="num" w:pos="1021"/>
          </w:tabs>
          <w:ind w:left="1021" w:hanging="341"/>
        </w:pPr>
        <w:rPr>
          <w:rFonts w:ascii="Wingdings" w:hAnsi="Wingdings" w:hint="default"/>
          <w:color w:val="D2232A"/>
        </w:rPr>
      </w:lvl>
    </w:lvlOverride>
    <w:lvlOverride w:ilvl="3">
      <w:lvl w:ilvl="3">
        <w:start w:val="1"/>
        <w:numFmt w:val="none"/>
        <w:lvlText w:val=""/>
        <w:lvlJc w:val="left"/>
        <w:pPr>
          <w:tabs>
            <w:tab w:val="num" w:pos="1077"/>
          </w:tabs>
          <w:ind w:left="1728" w:hanging="648"/>
        </w:pPr>
        <w:rPr>
          <w:rFonts w:hint="default"/>
        </w:rPr>
      </w:lvl>
    </w:lvlOverride>
    <w:lvlOverride w:ilvl="4">
      <w:lvl w:ilvl="4">
        <w:start w:val="1"/>
        <w:numFmt w:val="none"/>
        <w:lvlText w:val=""/>
        <w:lvlJc w:val="left"/>
        <w:pPr>
          <w:ind w:left="2232" w:hanging="792"/>
        </w:pPr>
        <w:rPr>
          <w:rFonts w:hint="default"/>
        </w:rPr>
      </w:lvl>
    </w:lvlOverride>
    <w:lvlOverride w:ilvl="5">
      <w:lvl w:ilvl="5">
        <w:start w:val="1"/>
        <w:numFmt w:val="none"/>
        <w:lvlText w:val=""/>
        <w:lvlJc w:val="left"/>
        <w:pPr>
          <w:ind w:left="2736" w:hanging="936"/>
        </w:pPr>
        <w:rPr>
          <w:rFonts w:hint="default"/>
        </w:rPr>
      </w:lvl>
    </w:lvlOverride>
    <w:lvlOverride w:ilvl="6">
      <w:lvl w:ilvl="6">
        <w:start w:val="1"/>
        <w:numFmt w:val="none"/>
        <w:lvlText w:val=""/>
        <w:lvlJc w:val="left"/>
        <w:pPr>
          <w:ind w:left="3240" w:hanging="1080"/>
        </w:pPr>
        <w:rPr>
          <w:rFonts w:hint="default"/>
        </w:rPr>
      </w:lvl>
    </w:lvlOverride>
    <w:lvlOverride w:ilvl="7">
      <w:lvl w:ilvl="7">
        <w:start w:val="1"/>
        <w:numFmt w:val="none"/>
        <w:lvlText w:val=""/>
        <w:lvlJc w:val="left"/>
        <w:pPr>
          <w:ind w:left="3744" w:hanging="1224"/>
        </w:pPr>
        <w:rPr>
          <w:rFonts w:hint="default"/>
        </w:rPr>
      </w:lvl>
    </w:lvlOverride>
    <w:lvlOverride w:ilvl="8">
      <w:lvl w:ilvl="8">
        <w:start w:val="1"/>
        <w:numFmt w:val="none"/>
        <w:lvlText w:val=""/>
        <w:lvlJc w:val="left"/>
        <w:pPr>
          <w:ind w:left="4320" w:hanging="1440"/>
        </w:pPr>
        <w:rPr>
          <w:rFonts w:hint="default"/>
        </w:rPr>
      </w:lvl>
    </w:lvlOverride>
  </w:num>
  <w:num w:numId="19" w16cid:durableId="2085949362">
    <w:abstractNumId w:val="8"/>
  </w:num>
  <w:num w:numId="20" w16cid:durableId="357394094">
    <w:abstractNumId w:val="13"/>
  </w:num>
  <w:num w:numId="21" w16cid:durableId="2087457358">
    <w:abstractNumId w:val="10"/>
  </w:num>
  <w:num w:numId="22" w16cid:durableId="1428963299">
    <w:abstractNumId w:val="12"/>
  </w:num>
  <w:num w:numId="23" w16cid:durableId="170684855">
    <w:abstractNumId w:val="1"/>
  </w:num>
  <w:num w:numId="24" w16cid:durableId="314918623">
    <w:abstractNumId w:val="11"/>
  </w:num>
  <w:num w:numId="25" w16cid:durableId="1280182205">
    <w:abstractNumId w:val="9"/>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ithuania">
    <w15:presenceInfo w15:providerId="None" w15:userId="Lithuani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D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1"/>
  <w:stylePaneSortMethod w:val="0000"/>
  <w:trackRevisions/>
  <w:documentProtection w:formatting="1" w:enforcement="0"/>
  <w:autoFormatOverride/>
  <w:styleLockQFSet/>
  <w:defaultTabStop w:val="567"/>
  <w:hyphenationZone w:val="425"/>
  <w:characterSpacingControl w:val="doNotCompress"/>
  <w:hdrShapeDefaults>
    <o:shapedefaults v:ext="edit" spidmax="2050">
      <o:colormru v:ext="edit" colors="#7b6c58,#887e6e,#b0a696"/>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5F50"/>
    <w:rsid w:val="00000D1B"/>
    <w:rsid w:val="0000126C"/>
    <w:rsid w:val="000041F9"/>
    <w:rsid w:val="00004A09"/>
    <w:rsid w:val="00006E92"/>
    <w:rsid w:val="0000710D"/>
    <w:rsid w:val="0001112E"/>
    <w:rsid w:val="00012C2E"/>
    <w:rsid w:val="00012E3B"/>
    <w:rsid w:val="0001732E"/>
    <w:rsid w:val="000176BC"/>
    <w:rsid w:val="000205FD"/>
    <w:rsid w:val="00025675"/>
    <w:rsid w:val="00026729"/>
    <w:rsid w:val="00031B96"/>
    <w:rsid w:val="00032669"/>
    <w:rsid w:val="00033301"/>
    <w:rsid w:val="000340D8"/>
    <w:rsid w:val="00036E4D"/>
    <w:rsid w:val="000412E4"/>
    <w:rsid w:val="00041A18"/>
    <w:rsid w:val="00041AF7"/>
    <w:rsid w:val="00042115"/>
    <w:rsid w:val="00042777"/>
    <w:rsid w:val="00045C34"/>
    <w:rsid w:val="0004622B"/>
    <w:rsid w:val="000539E0"/>
    <w:rsid w:val="0005412E"/>
    <w:rsid w:val="00054E04"/>
    <w:rsid w:val="00055A73"/>
    <w:rsid w:val="000609A3"/>
    <w:rsid w:val="00060BD5"/>
    <w:rsid w:val="00060C41"/>
    <w:rsid w:val="00061729"/>
    <w:rsid w:val="00062D13"/>
    <w:rsid w:val="00067793"/>
    <w:rsid w:val="00080CC4"/>
    <w:rsid w:val="00080D4D"/>
    <w:rsid w:val="00082AD3"/>
    <w:rsid w:val="00082DD7"/>
    <w:rsid w:val="00083B09"/>
    <w:rsid w:val="00084BDB"/>
    <w:rsid w:val="000907C8"/>
    <w:rsid w:val="00090F47"/>
    <w:rsid w:val="00091FBB"/>
    <w:rsid w:val="00092534"/>
    <w:rsid w:val="00092840"/>
    <w:rsid w:val="00095620"/>
    <w:rsid w:val="00095FE4"/>
    <w:rsid w:val="000972AE"/>
    <w:rsid w:val="000A1BF9"/>
    <w:rsid w:val="000A3366"/>
    <w:rsid w:val="000A35C4"/>
    <w:rsid w:val="000A37FF"/>
    <w:rsid w:val="000A3940"/>
    <w:rsid w:val="000A4B35"/>
    <w:rsid w:val="000A5A25"/>
    <w:rsid w:val="000B5565"/>
    <w:rsid w:val="000B6D45"/>
    <w:rsid w:val="000C028F"/>
    <w:rsid w:val="000C2D3A"/>
    <w:rsid w:val="000C4563"/>
    <w:rsid w:val="000D1710"/>
    <w:rsid w:val="000D3533"/>
    <w:rsid w:val="000D3553"/>
    <w:rsid w:val="000D390B"/>
    <w:rsid w:val="000D43BB"/>
    <w:rsid w:val="000D6E08"/>
    <w:rsid w:val="000D7645"/>
    <w:rsid w:val="000E2233"/>
    <w:rsid w:val="000E2255"/>
    <w:rsid w:val="000E3E4D"/>
    <w:rsid w:val="000E42F5"/>
    <w:rsid w:val="000E5052"/>
    <w:rsid w:val="000F0594"/>
    <w:rsid w:val="000F0CA8"/>
    <w:rsid w:val="000F0EA1"/>
    <w:rsid w:val="000F24F5"/>
    <w:rsid w:val="000F2ED9"/>
    <w:rsid w:val="000F4456"/>
    <w:rsid w:val="000F4C54"/>
    <w:rsid w:val="000F6284"/>
    <w:rsid w:val="000F6364"/>
    <w:rsid w:val="000F6681"/>
    <w:rsid w:val="000F6700"/>
    <w:rsid w:val="000F670A"/>
    <w:rsid w:val="000F7088"/>
    <w:rsid w:val="001006CA"/>
    <w:rsid w:val="0010083F"/>
    <w:rsid w:val="00100F8B"/>
    <w:rsid w:val="001011AE"/>
    <w:rsid w:val="00102172"/>
    <w:rsid w:val="001028DD"/>
    <w:rsid w:val="00102925"/>
    <w:rsid w:val="00102A1E"/>
    <w:rsid w:val="00103E9C"/>
    <w:rsid w:val="001055C9"/>
    <w:rsid w:val="00105755"/>
    <w:rsid w:val="00106604"/>
    <w:rsid w:val="00110652"/>
    <w:rsid w:val="001136A9"/>
    <w:rsid w:val="00115185"/>
    <w:rsid w:val="001221DC"/>
    <w:rsid w:val="001223B8"/>
    <w:rsid w:val="00126426"/>
    <w:rsid w:val="00126AED"/>
    <w:rsid w:val="0012782F"/>
    <w:rsid w:val="00131D27"/>
    <w:rsid w:val="00133A86"/>
    <w:rsid w:val="00135F15"/>
    <w:rsid w:val="00136BB1"/>
    <w:rsid w:val="0014141C"/>
    <w:rsid w:val="0014235B"/>
    <w:rsid w:val="00144411"/>
    <w:rsid w:val="00150C06"/>
    <w:rsid w:val="001526A2"/>
    <w:rsid w:val="00154F16"/>
    <w:rsid w:val="00156314"/>
    <w:rsid w:val="00157C42"/>
    <w:rsid w:val="00160A07"/>
    <w:rsid w:val="00161163"/>
    <w:rsid w:val="001614A4"/>
    <w:rsid w:val="00162F0F"/>
    <w:rsid w:val="00166E96"/>
    <w:rsid w:val="00170487"/>
    <w:rsid w:val="001715CF"/>
    <w:rsid w:val="00172B28"/>
    <w:rsid w:val="001733F0"/>
    <w:rsid w:val="001761B7"/>
    <w:rsid w:val="0018001D"/>
    <w:rsid w:val="00181958"/>
    <w:rsid w:val="00183FE0"/>
    <w:rsid w:val="0018553F"/>
    <w:rsid w:val="00185F91"/>
    <w:rsid w:val="00187562"/>
    <w:rsid w:val="00187BB5"/>
    <w:rsid w:val="00190751"/>
    <w:rsid w:val="00190CC8"/>
    <w:rsid w:val="00191006"/>
    <w:rsid w:val="0019137E"/>
    <w:rsid w:val="00194C0E"/>
    <w:rsid w:val="0019680D"/>
    <w:rsid w:val="001A01CA"/>
    <w:rsid w:val="001A2BA7"/>
    <w:rsid w:val="001A661C"/>
    <w:rsid w:val="001A6C85"/>
    <w:rsid w:val="001B0583"/>
    <w:rsid w:val="001B1825"/>
    <w:rsid w:val="001B7866"/>
    <w:rsid w:val="001C096F"/>
    <w:rsid w:val="001C30A8"/>
    <w:rsid w:val="001C4241"/>
    <w:rsid w:val="001C7FC6"/>
    <w:rsid w:val="001D0614"/>
    <w:rsid w:val="001D2078"/>
    <w:rsid w:val="001D2AC9"/>
    <w:rsid w:val="001D5F8A"/>
    <w:rsid w:val="001D770C"/>
    <w:rsid w:val="001E4486"/>
    <w:rsid w:val="001E5190"/>
    <w:rsid w:val="001E7E56"/>
    <w:rsid w:val="001F07CB"/>
    <w:rsid w:val="001F09B7"/>
    <w:rsid w:val="001F2C3A"/>
    <w:rsid w:val="001F3EA3"/>
    <w:rsid w:val="001F4BE7"/>
    <w:rsid w:val="001F5E98"/>
    <w:rsid w:val="0020079A"/>
    <w:rsid w:val="002028BE"/>
    <w:rsid w:val="00212D7B"/>
    <w:rsid w:val="00214E07"/>
    <w:rsid w:val="00215E00"/>
    <w:rsid w:val="00221C1F"/>
    <w:rsid w:val="00222CA6"/>
    <w:rsid w:val="00222F9E"/>
    <w:rsid w:val="00223785"/>
    <w:rsid w:val="00224454"/>
    <w:rsid w:val="00227BA1"/>
    <w:rsid w:val="002302A9"/>
    <w:rsid w:val="002303F6"/>
    <w:rsid w:val="00231A0F"/>
    <w:rsid w:val="00234C87"/>
    <w:rsid w:val="002364C3"/>
    <w:rsid w:val="00241454"/>
    <w:rsid w:val="00241624"/>
    <w:rsid w:val="00243B6F"/>
    <w:rsid w:val="002446C4"/>
    <w:rsid w:val="00247B0B"/>
    <w:rsid w:val="0025204C"/>
    <w:rsid w:val="00261757"/>
    <w:rsid w:val="00263FFB"/>
    <w:rsid w:val="00265F50"/>
    <w:rsid w:val="0026683C"/>
    <w:rsid w:val="00266DC7"/>
    <w:rsid w:val="00267D19"/>
    <w:rsid w:val="00270FB5"/>
    <w:rsid w:val="002749E0"/>
    <w:rsid w:val="00274F84"/>
    <w:rsid w:val="002777C7"/>
    <w:rsid w:val="0027787F"/>
    <w:rsid w:val="0028060B"/>
    <w:rsid w:val="00280DC5"/>
    <w:rsid w:val="0028120C"/>
    <w:rsid w:val="0028231E"/>
    <w:rsid w:val="00283417"/>
    <w:rsid w:val="0028436C"/>
    <w:rsid w:val="002855F3"/>
    <w:rsid w:val="00286706"/>
    <w:rsid w:val="00290117"/>
    <w:rsid w:val="00290D32"/>
    <w:rsid w:val="002927AD"/>
    <w:rsid w:val="00295827"/>
    <w:rsid w:val="00295F16"/>
    <w:rsid w:val="00296C44"/>
    <w:rsid w:val="00297F0F"/>
    <w:rsid w:val="002A033F"/>
    <w:rsid w:val="002A0EBB"/>
    <w:rsid w:val="002A3AFD"/>
    <w:rsid w:val="002A41BE"/>
    <w:rsid w:val="002A527D"/>
    <w:rsid w:val="002A7641"/>
    <w:rsid w:val="002A7A42"/>
    <w:rsid w:val="002B05F4"/>
    <w:rsid w:val="002B1B58"/>
    <w:rsid w:val="002B39C0"/>
    <w:rsid w:val="002B45D0"/>
    <w:rsid w:val="002B4B2D"/>
    <w:rsid w:val="002B62E1"/>
    <w:rsid w:val="002C5B2D"/>
    <w:rsid w:val="002C69B5"/>
    <w:rsid w:val="002C6DC3"/>
    <w:rsid w:val="002D0263"/>
    <w:rsid w:val="002D1FA9"/>
    <w:rsid w:val="002D50A3"/>
    <w:rsid w:val="002D58E7"/>
    <w:rsid w:val="002E24BE"/>
    <w:rsid w:val="002E3019"/>
    <w:rsid w:val="002E538E"/>
    <w:rsid w:val="002F5DF4"/>
    <w:rsid w:val="002F70E6"/>
    <w:rsid w:val="003007C0"/>
    <w:rsid w:val="00305DEF"/>
    <w:rsid w:val="00306643"/>
    <w:rsid w:val="00307A79"/>
    <w:rsid w:val="00311095"/>
    <w:rsid w:val="00311A29"/>
    <w:rsid w:val="003204D5"/>
    <w:rsid w:val="00320ED0"/>
    <w:rsid w:val="00321FBB"/>
    <w:rsid w:val="00322E6A"/>
    <w:rsid w:val="00327981"/>
    <w:rsid w:val="003314A0"/>
    <w:rsid w:val="00331F37"/>
    <w:rsid w:val="003345AD"/>
    <w:rsid w:val="00336F86"/>
    <w:rsid w:val="003452F8"/>
    <w:rsid w:val="00345F8A"/>
    <w:rsid w:val="0034640F"/>
    <w:rsid w:val="003579DB"/>
    <w:rsid w:val="00357AFC"/>
    <w:rsid w:val="00360E97"/>
    <w:rsid w:val="0036170D"/>
    <w:rsid w:val="003644AF"/>
    <w:rsid w:val="00364B60"/>
    <w:rsid w:val="00367234"/>
    <w:rsid w:val="00374F4F"/>
    <w:rsid w:val="00376840"/>
    <w:rsid w:val="00377CB7"/>
    <w:rsid w:val="00380289"/>
    <w:rsid w:val="00381169"/>
    <w:rsid w:val="0038287C"/>
    <w:rsid w:val="0038358E"/>
    <w:rsid w:val="00387DDE"/>
    <w:rsid w:val="00391A01"/>
    <w:rsid w:val="0039292C"/>
    <w:rsid w:val="00392B6B"/>
    <w:rsid w:val="00396016"/>
    <w:rsid w:val="003961F4"/>
    <w:rsid w:val="003963E0"/>
    <w:rsid w:val="00397031"/>
    <w:rsid w:val="003A0EB5"/>
    <w:rsid w:val="003A1109"/>
    <w:rsid w:val="003A5711"/>
    <w:rsid w:val="003B084E"/>
    <w:rsid w:val="003B0B88"/>
    <w:rsid w:val="003B1287"/>
    <w:rsid w:val="003B1953"/>
    <w:rsid w:val="003B45F1"/>
    <w:rsid w:val="003B7E3E"/>
    <w:rsid w:val="003C2DD7"/>
    <w:rsid w:val="003C64D9"/>
    <w:rsid w:val="003D0C2A"/>
    <w:rsid w:val="003D1006"/>
    <w:rsid w:val="003D298B"/>
    <w:rsid w:val="003E0085"/>
    <w:rsid w:val="003E023F"/>
    <w:rsid w:val="003E1AAE"/>
    <w:rsid w:val="003E2E42"/>
    <w:rsid w:val="003E70E0"/>
    <w:rsid w:val="003E7F99"/>
    <w:rsid w:val="003F25D6"/>
    <w:rsid w:val="003F3FA1"/>
    <w:rsid w:val="003F52D3"/>
    <w:rsid w:val="003F7792"/>
    <w:rsid w:val="00400B13"/>
    <w:rsid w:val="00400F99"/>
    <w:rsid w:val="00403CE6"/>
    <w:rsid w:val="00405B6B"/>
    <w:rsid w:val="004068A4"/>
    <w:rsid w:val="00410CED"/>
    <w:rsid w:val="004110CA"/>
    <w:rsid w:val="0041160E"/>
    <w:rsid w:val="00413B7C"/>
    <w:rsid w:val="004160C6"/>
    <w:rsid w:val="00416209"/>
    <w:rsid w:val="0041762F"/>
    <w:rsid w:val="00417D33"/>
    <w:rsid w:val="00421B82"/>
    <w:rsid w:val="00422CBC"/>
    <w:rsid w:val="00423FC3"/>
    <w:rsid w:val="00426C00"/>
    <w:rsid w:val="0042761F"/>
    <w:rsid w:val="00430F61"/>
    <w:rsid w:val="00431162"/>
    <w:rsid w:val="00431464"/>
    <w:rsid w:val="004315DA"/>
    <w:rsid w:val="00432C15"/>
    <w:rsid w:val="00436BC4"/>
    <w:rsid w:val="00441DF2"/>
    <w:rsid w:val="00441EE0"/>
    <w:rsid w:val="00442874"/>
    <w:rsid w:val="00443482"/>
    <w:rsid w:val="004441F7"/>
    <w:rsid w:val="004447FF"/>
    <w:rsid w:val="00450308"/>
    <w:rsid w:val="00454EED"/>
    <w:rsid w:val="00457AD1"/>
    <w:rsid w:val="0046022B"/>
    <w:rsid w:val="004608EA"/>
    <w:rsid w:val="004615BD"/>
    <w:rsid w:val="0046427F"/>
    <w:rsid w:val="0047336A"/>
    <w:rsid w:val="004775FA"/>
    <w:rsid w:val="00484175"/>
    <w:rsid w:val="00485665"/>
    <w:rsid w:val="00486204"/>
    <w:rsid w:val="004878A2"/>
    <w:rsid w:val="00491977"/>
    <w:rsid w:val="00491CBA"/>
    <w:rsid w:val="0049261E"/>
    <w:rsid w:val="004929B0"/>
    <w:rsid w:val="00492DDA"/>
    <w:rsid w:val="00496076"/>
    <w:rsid w:val="004A1329"/>
    <w:rsid w:val="004A3909"/>
    <w:rsid w:val="004A3FF0"/>
    <w:rsid w:val="004A4C7A"/>
    <w:rsid w:val="004A7D31"/>
    <w:rsid w:val="004B0E43"/>
    <w:rsid w:val="004B0F70"/>
    <w:rsid w:val="004B4A3E"/>
    <w:rsid w:val="004B4E2E"/>
    <w:rsid w:val="004B5DD4"/>
    <w:rsid w:val="004B6E50"/>
    <w:rsid w:val="004C05F7"/>
    <w:rsid w:val="004C1A87"/>
    <w:rsid w:val="004C34C3"/>
    <w:rsid w:val="004C442B"/>
    <w:rsid w:val="004C4969"/>
    <w:rsid w:val="004C4A2E"/>
    <w:rsid w:val="004D0D56"/>
    <w:rsid w:val="004D3051"/>
    <w:rsid w:val="004D3E95"/>
    <w:rsid w:val="004D43D3"/>
    <w:rsid w:val="004D4DF7"/>
    <w:rsid w:val="004D4EB8"/>
    <w:rsid w:val="004D54D9"/>
    <w:rsid w:val="004D6494"/>
    <w:rsid w:val="004D6CF2"/>
    <w:rsid w:val="004E057E"/>
    <w:rsid w:val="004E44C8"/>
    <w:rsid w:val="004E53BE"/>
    <w:rsid w:val="004E5D03"/>
    <w:rsid w:val="004E7F82"/>
    <w:rsid w:val="004F00BE"/>
    <w:rsid w:val="004F3EA9"/>
    <w:rsid w:val="004F44EA"/>
    <w:rsid w:val="004F638E"/>
    <w:rsid w:val="004F68B6"/>
    <w:rsid w:val="004F70A2"/>
    <w:rsid w:val="004F7C27"/>
    <w:rsid w:val="00501992"/>
    <w:rsid w:val="005026AC"/>
    <w:rsid w:val="005070B8"/>
    <w:rsid w:val="0051042C"/>
    <w:rsid w:val="0051050A"/>
    <w:rsid w:val="00510AE7"/>
    <w:rsid w:val="00513B69"/>
    <w:rsid w:val="00515B09"/>
    <w:rsid w:val="00520B7B"/>
    <w:rsid w:val="00520EFD"/>
    <w:rsid w:val="00521828"/>
    <w:rsid w:val="005240B8"/>
    <w:rsid w:val="0053062A"/>
    <w:rsid w:val="00531831"/>
    <w:rsid w:val="00531D1C"/>
    <w:rsid w:val="0053221E"/>
    <w:rsid w:val="00532268"/>
    <w:rsid w:val="0053308C"/>
    <w:rsid w:val="00533452"/>
    <w:rsid w:val="00535050"/>
    <w:rsid w:val="00536ECE"/>
    <w:rsid w:val="00536F3C"/>
    <w:rsid w:val="00540DBD"/>
    <w:rsid w:val="0054260E"/>
    <w:rsid w:val="00542D3C"/>
    <w:rsid w:val="00545070"/>
    <w:rsid w:val="00550D79"/>
    <w:rsid w:val="00551EB1"/>
    <w:rsid w:val="0055325F"/>
    <w:rsid w:val="005538F6"/>
    <w:rsid w:val="00554017"/>
    <w:rsid w:val="005559AC"/>
    <w:rsid w:val="00555FB3"/>
    <w:rsid w:val="0055625F"/>
    <w:rsid w:val="00557667"/>
    <w:rsid w:val="00557B5A"/>
    <w:rsid w:val="005611D0"/>
    <w:rsid w:val="00562CA9"/>
    <w:rsid w:val="005630E9"/>
    <w:rsid w:val="0056320F"/>
    <w:rsid w:val="00565AB3"/>
    <w:rsid w:val="00566BD4"/>
    <w:rsid w:val="00567230"/>
    <w:rsid w:val="00567647"/>
    <w:rsid w:val="0057140C"/>
    <w:rsid w:val="00571C48"/>
    <w:rsid w:val="00571D80"/>
    <w:rsid w:val="00572B65"/>
    <w:rsid w:val="0057303B"/>
    <w:rsid w:val="00575879"/>
    <w:rsid w:val="005762A1"/>
    <w:rsid w:val="00576411"/>
    <w:rsid w:val="00577CAF"/>
    <w:rsid w:val="00580223"/>
    <w:rsid w:val="00582267"/>
    <w:rsid w:val="00582347"/>
    <w:rsid w:val="00582D31"/>
    <w:rsid w:val="0058342F"/>
    <w:rsid w:val="00584E83"/>
    <w:rsid w:val="005864EF"/>
    <w:rsid w:val="005903D8"/>
    <w:rsid w:val="00592A9C"/>
    <w:rsid w:val="00594186"/>
    <w:rsid w:val="00594235"/>
    <w:rsid w:val="005A05D1"/>
    <w:rsid w:val="005A53B8"/>
    <w:rsid w:val="005B0B09"/>
    <w:rsid w:val="005B14E9"/>
    <w:rsid w:val="005B202B"/>
    <w:rsid w:val="005B4FDA"/>
    <w:rsid w:val="005B53CD"/>
    <w:rsid w:val="005B5623"/>
    <w:rsid w:val="005B586E"/>
    <w:rsid w:val="005B79F0"/>
    <w:rsid w:val="005C0CFB"/>
    <w:rsid w:val="005C0ED6"/>
    <w:rsid w:val="005C10EB"/>
    <w:rsid w:val="005C1CDC"/>
    <w:rsid w:val="005C2301"/>
    <w:rsid w:val="005C5A96"/>
    <w:rsid w:val="005C66AC"/>
    <w:rsid w:val="005C6E7C"/>
    <w:rsid w:val="005D1CAB"/>
    <w:rsid w:val="005D2346"/>
    <w:rsid w:val="005D371D"/>
    <w:rsid w:val="005D56E3"/>
    <w:rsid w:val="005D6DFB"/>
    <w:rsid w:val="005D7EA8"/>
    <w:rsid w:val="005E1283"/>
    <w:rsid w:val="005E29C2"/>
    <w:rsid w:val="005E2BA4"/>
    <w:rsid w:val="005E7495"/>
    <w:rsid w:val="005F3D02"/>
    <w:rsid w:val="005F4963"/>
    <w:rsid w:val="005F4AC4"/>
    <w:rsid w:val="00600326"/>
    <w:rsid w:val="006017E0"/>
    <w:rsid w:val="00602547"/>
    <w:rsid w:val="006026AB"/>
    <w:rsid w:val="00603564"/>
    <w:rsid w:val="00605085"/>
    <w:rsid w:val="0061232F"/>
    <w:rsid w:val="006168B4"/>
    <w:rsid w:val="00617F08"/>
    <w:rsid w:val="00621C12"/>
    <w:rsid w:val="00623143"/>
    <w:rsid w:val="00623E18"/>
    <w:rsid w:val="00625C5D"/>
    <w:rsid w:val="0062651B"/>
    <w:rsid w:val="006275FC"/>
    <w:rsid w:val="00631977"/>
    <w:rsid w:val="00632B7D"/>
    <w:rsid w:val="00635A22"/>
    <w:rsid w:val="00636494"/>
    <w:rsid w:val="00636641"/>
    <w:rsid w:val="00636E63"/>
    <w:rsid w:val="0063758C"/>
    <w:rsid w:val="00637A91"/>
    <w:rsid w:val="0064061E"/>
    <w:rsid w:val="00641000"/>
    <w:rsid w:val="006410CB"/>
    <w:rsid w:val="00642083"/>
    <w:rsid w:val="006429ED"/>
    <w:rsid w:val="00642C32"/>
    <w:rsid w:val="00647D79"/>
    <w:rsid w:val="00651A6F"/>
    <w:rsid w:val="0065550D"/>
    <w:rsid w:val="006569A7"/>
    <w:rsid w:val="00662621"/>
    <w:rsid w:val="006628DF"/>
    <w:rsid w:val="00664295"/>
    <w:rsid w:val="00664443"/>
    <w:rsid w:val="00665364"/>
    <w:rsid w:val="00667630"/>
    <w:rsid w:val="00667B35"/>
    <w:rsid w:val="006712E8"/>
    <w:rsid w:val="006713EB"/>
    <w:rsid w:val="00671598"/>
    <w:rsid w:val="006738F9"/>
    <w:rsid w:val="00673A9B"/>
    <w:rsid w:val="00673E33"/>
    <w:rsid w:val="00677BFC"/>
    <w:rsid w:val="00681626"/>
    <w:rsid w:val="006821C7"/>
    <w:rsid w:val="00683C1C"/>
    <w:rsid w:val="00683CBA"/>
    <w:rsid w:val="00686331"/>
    <w:rsid w:val="00686989"/>
    <w:rsid w:val="006876A8"/>
    <w:rsid w:val="00691BA8"/>
    <w:rsid w:val="006A3150"/>
    <w:rsid w:val="006A3B77"/>
    <w:rsid w:val="006A49E3"/>
    <w:rsid w:val="006A4FD6"/>
    <w:rsid w:val="006A5FAA"/>
    <w:rsid w:val="006A6788"/>
    <w:rsid w:val="006A718D"/>
    <w:rsid w:val="006A7EBA"/>
    <w:rsid w:val="006B1EFD"/>
    <w:rsid w:val="006B21EE"/>
    <w:rsid w:val="006B554E"/>
    <w:rsid w:val="006B589F"/>
    <w:rsid w:val="006B5B9A"/>
    <w:rsid w:val="006C024F"/>
    <w:rsid w:val="006C0338"/>
    <w:rsid w:val="006C14E4"/>
    <w:rsid w:val="006C2D16"/>
    <w:rsid w:val="006C41BD"/>
    <w:rsid w:val="006C527C"/>
    <w:rsid w:val="006C6DA8"/>
    <w:rsid w:val="006C7F61"/>
    <w:rsid w:val="006D0E24"/>
    <w:rsid w:val="006D334E"/>
    <w:rsid w:val="006D407F"/>
    <w:rsid w:val="006D5199"/>
    <w:rsid w:val="006D5399"/>
    <w:rsid w:val="006D63B1"/>
    <w:rsid w:val="006E4EB2"/>
    <w:rsid w:val="006E5F52"/>
    <w:rsid w:val="006E646F"/>
    <w:rsid w:val="006E6916"/>
    <w:rsid w:val="006F0442"/>
    <w:rsid w:val="006F1D8B"/>
    <w:rsid w:val="006F3ABA"/>
    <w:rsid w:val="006F5D98"/>
    <w:rsid w:val="006F6204"/>
    <w:rsid w:val="006F6A75"/>
    <w:rsid w:val="006F72A4"/>
    <w:rsid w:val="0070044C"/>
    <w:rsid w:val="0070364D"/>
    <w:rsid w:val="007074F1"/>
    <w:rsid w:val="007130B6"/>
    <w:rsid w:val="00714F0F"/>
    <w:rsid w:val="007160BE"/>
    <w:rsid w:val="00721BDA"/>
    <w:rsid w:val="0072263A"/>
    <w:rsid w:val="00722F65"/>
    <w:rsid w:val="0072397E"/>
    <w:rsid w:val="00723A19"/>
    <w:rsid w:val="007257CD"/>
    <w:rsid w:val="0072600E"/>
    <w:rsid w:val="00726DCE"/>
    <w:rsid w:val="00727A51"/>
    <w:rsid w:val="00730148"/>
    <w:rsid w:val="0073074A"/>
    <w:rsid w:val="00731EAC"/>
    <w:rsid w:val="00734A4F"/>
    <w:rsid w:val="00734D5D"/>
    <w:rsid w:val="00737104"/>
    <w:rsid w:val="007376D7"/>
    <w:rsid w:val="00740529"/>
    <w:rsid w:val="007414C6"/>
    <w:rsid w:val="0074157D"/>
    <w:rsid w:val="00743581"/>
    <w:rsid w:val="00744160"/>
    <w:rsid w:val="00745FB2"/>
    <w:rsid w:val="00745FB4"/>
    <w:rsid w:val="00746C87"/>
    <w:rsid w:val="00750164"/>
    <w:rsid w:val="00752EE5"/>
    <w:rsid w:val="0075340E"/>
    <w:rsid w:val="0075386D"/>
    <w:rsid w:val="007543BB"/>
    <w:rsid w:val="00754EEA"/>
    <w:rsid w:val="00757C49"/>
    <w:rsid w:val="007603EC"/>
    <w:rsid w:val="00761399"/>
    <w:rsid w:val="00762B54"/>
    <w:rsid w:val="00762BCC"/>
    <w:rsid w:val="0076323C"/>
    <w:rsid w:val="00763BA3"/>
    <w:rsid w:val="00764324"/>
    <w:rsid w:val="00765B66"/>
    <w:rsid w:val="00767BB2"/>
    <w:rsid w:val="0077159C"/>
    <w:rsid w:val="007715B6"/>
    <w:rsid w:val="00772212"/>
    <w:rsid w:val="00773319"/>
    <w:rsid w:val="00774BA5"/>
    <w:rsid w:val="007761B2"/>
    <w:rsid w:val="00776C6E"/>
    <w:rsid w:val="00776D23"/>
    <w:rsid w:val="00780376"/>
    <w:rsid w:val="00780EE3"/>
    <w:rsid w:val="007838B0"/>
    <w:rsid w:val="00787379"/>
    <w:rsid w:val="00791AAC"/>
    <w:rsid w:val="00792CD5"/>
    <w:rsid w:val="00793D14"/>
    <w:rsid w:val="00796D9A"/>
    <w:rsid w:val="00797D4C"/>
    <w:rsid w:val="00797DEE"/>
    <w:rsid w:val="007A1CBB"/>
    <w:rsid w:val="007A34B9"/>
    <w:rsid w:val="007A540A"/>
    <w:rsid w:val="007B183B"/>
    <w:rsid w:val="007B260E"/>
    <w:rsid w:val="007B46BC"/>
    <w:rsid w:val="007B4C32"/>
    <w:rsid w:val="007C04ED"/>
    <w:rsid w:val="007C0BC3"/>
    <w:rsid w:val="007C0C76"/>
    <w:rsid w:val="007C0E7E"/>
    <w:rsid w:val="007C137C"/>
    <w:rsid w:val="007C2D72"/>
    <w:rsid w:val="007C2DA4"/>
    <w:rsid w:val="007C4098"/>
    <w:rsid w:val="007C435A"/>
    <w:rsid w:val="007C6006"/>
    <w:rsid w:val="007D17C5"/>
    <w:rsid w:val="007D52EC"/>
    <w:rsid w:val="007D5D6D"/>
    <w:rsid w:val="007D6150"/>
    <w:rsid w:val="007D6F0D"/>
    <w:rsid w:val="007D7071"/>
    <w:rsid w:val="007E1A57"/>
    <w:rsid w:val="007E1EC3"/>
    <w:rsid w:val="007E3326"/>
    <w:rsid w:val="007E6D40"/>
    <w:rsid w:val="007F0E59"/>
    <w:rsid w:val="007F1CEE"/>
    <w:rsid w:val="007F288C"/>
    <w:rsid w:val="007F56BF"/>
    <w:rsid w:val="007F7016"/>
    <w:rsid w:val="007F785B"/>
    <w:rsid w:val="008014A4"/>
    <w:rsid w:val="00801D33"/>
    <w:rsid w:val="00802ACF"/>
    <w:rsid w:val="0080455A"/>
    <w:rsid w:val="00807C77"/>
    <w:rsid w:val="008108C0"/>
    <w:rsid w:val="00810E2F"/>
    <w:rsid w:val="0081263E"/>
    <w:rsid w:val="00815073"/>
    <w:rsid w:val="00822FC5"/>
    <w:rsid w:val="00823682"/>
    <w:rsid w:val="008264E6"/>
    <w:rsid w:val="00835BF0"/>
    <w:rsid w:val="008369BA"/>
    <w:rsid w:val="00836CD0"/>
    <w:rsid w:val="00837537"/>
    <w:rsid w:val="00842766"/>
    <w:rsid w:val="00844178"/>
    <w:rsid w:val="00844ACB"/>
    <w:rsid w:val="00845AB5"/>
    <w:rsid w:val="00847D22"/>
    <w:rsid w:val="00851907"/>
    <w:rsid w:val="00854EBF"/>
    <w:rsid w:val="00856B83"/>
    <w:rsid w:val="00860818"/>
    <w:rsid w:val="0086094D"/>
    <w:rsid w:val="00864534"/>
    <w:rsid w:val="0086731C"/>
    <w:rsid w:val="008701E3"/>
    <w:rsid w:val="008707AA"/>
    <w:rsid w:val="00870D2B"/>
    <w:rsid w:val="00872382"/>
    <w:rsid w:val="00875577"/>
    <w:rsid w:val="00880DBF"/>
    <w:rsid w:val="00886906"/>
    <w:rsid w:val="008912FE"/>
    <w:rsid w:val="00891AD8"/>
    <w:rsid w:val="00892729"/>
    <w:rsid w:val="00893AA5"/>
    <w:rsid w:val="008943E2"/>
    <w:rsid w:val="008947DA"/>
    <w:rsid w:val="008A0A3C"/>
    <w:rsid w:val="008A1940"/>
    <w:rsid w:val="008A2185"/>
    <w:rsid w:val="008A245D"/>
    <w:rsid w:val="008A3C42"/>
    <w:rsid w:val="008A4398"/>
    <w:rsid w:val="008A43D0"/>
    <w:rsid w:val="008A4846"/>
    <w:rsid w:val="008A54FC"/>
    <w:rsid w:val="008A67F9"/>
    <w:rsid w:val="008A697E"/>
    <w:rsid w:val="008A6A9E"/>
    <w:rsid w:val="008B117C"/>
    <w:rsid w:val="008B4495"/>
    <w:rsid w:val="008B47C3"/>
    <w:rsid w:val="008B70CD"/>
    <w:rsid w:val="008B7A70"/>
    <w:rsid w:val="008C15FD"/>
    <w:rsid w:val="008C2638"/>
    <w:rsid w:val="008C6458"/>
    <w:rsid w:val="008C6495"/>
    <w:rsid w:val="008C7838"/>
    <w:rsid w:val="008D141C"/>
    <w:rsid w:val="008D2C13"/>
    <w:rsid w:val="008D5726"/>
    <w:rsid w:val="008D572A"/>
    <w:rsid w:val="008D7573"/>
    <w:rsid w:val="008E282B"/>
    <w:rsid w:val="008E2F05"/>
    <w:rsid w:val="008E3465"/>
    <w:rsid w:val="008E58D6"/>
    <w:rsid w:val="008E6109"/>
    <w:rsid w:val="008E6A90"/>
    <w:rsid w:val="008E6DAE"/>
    <w:rsid w:val="008F0DE3"/>
    <w:rsid w:val="008F4306"/>
    <w:rsid w:val="008F47AB"/>
    <w:rsid w:val="008F7CF3"/>
    <w:rsid w:val="008F7EBE"/>
    <w:rsid w:val="00902653"/>
    <w:rsid w:val="00903E96"/>
    <w:rsid w:val="00907A34"/>
    <w:rsid w:val="00910206"/>
    <w:rsid w:val="00910458"/>
    <w:rsid w:val="009122A0"/>
    <w:rsid w:val="0091328F"/>
    <w:rsid w:val="00913812"/>
    <w:rsid w:val="00913C15"/>
    <w:rsid w:val="00914C9F"/>
    <w:rsid w:val="009170EA"/>
    <w:rsid w:val="0092076F"/>
    <w:rsid w:val="00921801"/>
    <w:rsid w:val="00923269"/>
    <w:rsid w:val="009265E4"/>
    <w:rsid w:val="00927C79"/>
    <w:rsid w:val="00930439"/>
    <w:rsid w:val="00934DC8"/>
    <w:rsid w:val="00937AEB"/>
    <w:rsid w:val="00941E90"/>
    <w:rsid w:val="0094621D"/>
    <w:rsid w:val="00946D47"/>
    <w:rsid w:val="0094715C"/>
    <w:rsid w:val="00947503"/>
    <w:rsid w:val="00953D0B"/>
    <w:rsid w:val="00955AFB"/>
    <w:rsid w:val="00955B70"/>
    <w:rsid w:val="009627D7"/>
    <w:rsid w:val="00963757"/>
    <w:rsid w:val="0096384B"/>
    <w:rsid w:val="009662E3"/>
    <w:rsid w:val="00966A99"/>
    <w:rsid w:val="00966DD9"/>
    <w:rsid w:val="00966F2B"/>
    <w:rsid w:val="00972C50"/>
    <w:rsid w:val="00972FC7"/>
    <w:rsid w:val="0097415C"/>
    <w:rsid w:val="00974894"/>
    <w:rsid w:val="00980148"/>
    <w:rsid w:val="00983C5A"/>
    <w:rsid w:val="0098501D"/>
    <w:rsid w:val="009858CD"/>
    <w:rsid w:val="00986677"/>
    <w:rsid w:val="009868CC"/>
    <w:rsid w:val="0099421C"/>
    <w:rsid w:val="00995CD0"/>
    <w:rsid w:val="00996629"/>
    <w:rsid w:val="009A00F1"/>
    <w:rsid w:val="009A054C"/>
    <w:rsid w:val="009A0D9D"/>
    <w:rsid w:val="009A2F3A"/>
    <w:rsid w:val="009A36C0"/>
    <w:rsid w:val="009A55CD"/>
    <w:rsid w:val="009A66E8"/>
    <w:rsid w:val="009A7532"/>
    <w:rsid w:val="009A7A45"/>
    <w:rsid w:val="009B00A3"/>
    <w:rsid w:val="009B2745"/>
    <w:rsid w:val="009B49E1"/>
    <w:rsid w:val="009B5BD3"/>
    <w:rsid w:val="009B6C01"/>
    <w:rsid w:val="009B7DBC"/>
    <w:rsid w:val="009B7FC9"/>
    <w:rsid w:val="009C1B14"/>
    <w:rsid w:val="009C1C52"/>
    <w:rsid w:val="009C3803"/>
    <w:rsid w:val="009C60EC"/>
    <w:rsid w:val="009C682C"/>
    <w:rsid w:val="009D2C13"/>
    <w:rsid w:val="009D3BA5"/>
    <w:rsid w:val="009D4BA1"/>
    <w:rsid w:val="009D5205"/>
    <w:rsid w:val="009D5A70"/>
    <w:rsid w:val="009D67CA"/>
    <w:rsid w:val="009D7D5A"/>
    <w:rsid w:val="009E14DF"/>
    <w:rsid w:val="009E37CB"/>
    <w:rsid w:val="009E42B3"/>
    <w:rsid w:val="009E47EB"/>
    <w:rsid w:val="009E6414"/>
    <w:rsid w:val="009F274C"/>
    <w:rsid w:val="009F332E"/>
    <w:rsid w:val="009F3A37"/>
    <w:rsid w:val="009F6EA2"/>
    <w:rsid w:val="009F7F94"/>
    <w:rsid w:val="00A00990"/>
    <w:rsid w:val="00A00999"/>
    <w:rsid w:val="00A02090"/>
    <w:rsid w:val="00A03731"/>
    <w:rsid w:val="00A052EB"/>
    <w:rsid w:val="00A061CE"/>
    <w:rsid w:val="00A076B5"/>
    <w:rsid w:val="00A1082C"/>
    <w:rsid w:val="00A131B8"/>
    <w:rsid w:val="00A14072"/>
    <w:rsid w:val="00A1486D"/>
    <w:rsid w:val="00A14F35"/>
    <w:rsid w:val="00A17F69"/>
    <w:rsid w:val="00A23870"/>
    <w:rsid w:val="00A24CCE"/>
    <w:rsid w:val="00A255FE"/>
    <w:rsid w:val="00A2565B"/>
    <w:rsid w:val="00A257D3"/>
    <w:rsid w:val="00A274DB"/>
    <w:rsid w:val="00A30954"/>
    <w:rsid w:val="00A41E1E"/>
    <w:rsid w:val="00A41F07"/>
    <w:rsid w:val="00A42790"/>
    <w:rsid w:val="00A43CBD"/>
    <w:rsid w:val="00A467D0"/>
    <w:rsid w:val="00A4697B"/>
    <w:rsid w:val="00A47901"/>
    <w:rsid w:val="00A47930"/>
    <w:rsid w:val="00A50953"/>
    <w:rsid w:val="00A50C87"/>
    <w:rsid w:val="00A5108E"/>
    <w:rsid w:val="00A5197B"/>
    <w:rsid w:val="00A526F8"/>
    <w:rsid w:val="00A5380A"/>
    <w:rsid w:val="00A5534F"/>
    <w:rsid w:val="00A55DF3"/>
    <w:rsid w:val="00A621F2"/>
    <w:rsid w:val="00A63402"/>
    <w:rsid w:val="00A6411D"/>
    <w:rsid w:val="00A64296"/>
    <w:rsid w:val="00A64996"/>
    <w:rsid w:val="00A66092"/>
    <w:rsid w:val="00A673EB"/>
    <w:rsid w:val="00A725C4"/>
    <w:rsid w:val="00A73298"/>
    <w:rsid w:val="00A73457"/>
    <w:rsid w:val="00A74317"/>
    <w:rsid w:val="00A74674"/>
    <w:rsid w:val="00A751C0"/>
    <w:rsid w:val="00A7762A"/>
    <w:rsid w:val="00A807FA"/>
    <w:rsid w:val="00A80C7A"/>
    <w:rsid w:val="00A80EF5"/>
    <w:rsid w:val="00A83A96"/>
    <w:rsid w:val="00A903C4"/>
    <w:rsid w:val="00A9291B"/>
    <w:rsid w:val="00A92A98"/>
    <w:rsid w:val="00A92CC7"/>
    <w:rsid w:val="00A937D3"/>
    <w:rsid w:val="00A93A22"/>
    <w:rsid w:val="00A9493D"/>
    <w:rsid w:val="00A94C52"/>
    <w:rsid w:val="00A95ACB"/>
    <w:rsid w:val="00A97942"/>
    <w:rsid w:val="00AA079B"/>
    <w:rsid w:val="00AA086A"/>
    <w:rsid w:val="00AA17F4"/>
    <w:rsid w:val="00AA2FA4"/>
    <w:rsid w:val="00AA3D7A"/>
    <w:rsid w:val="00AA4991"/>
    <w:rsid w:val="00AA5450"/>
    <w:rsid w:val="00AA6844"/>
    <w:rsid w:val="00AA6DFB"/>
    <w:rsid w:val="00AA7691"/>
    <w:rsid w:val="00AB06E1"/>
    <w:rsid w:val="00AB1E1A"/>
    <w:rsid w:val="00AB25E9"/>
    <w:rsid w:val="00AB25F5"/>
    <w:rsid w:val="00AB2780"/>
    <w:rsid w:val="00AB3EB9"/>
    <w:rsid w:val="00AC0EA5"/>
    <w:rsid w:val="00AC12B9"/>
    <w:rsid w:val="00AC2686"/>
    <w:rsid w:val="00AC2D62"/>
    <w:rsid w:val="00AC432B"/>
    <w:rsid w:val="00AC44A0"/>
    <w:rsid w:val="00AC5294"/>
    <w:rsid w:val="00AD1BE1"/>
    <w:rsid w:val="00AD5240"/>
    <w:rsid w:val="00AD70D1"/>
    <w:rsid w:val="00AD7257"/>
    <w:rsid w:val="00AE1455"/>
    <w:rsid w:val="00AE2082"/>
    <w:rsid w:val="00AE7C57"/>
    <w:rsid w:val="00AF0889"/>
    <w:rsid w:val="00AF2D0C"/>
    <w:rsid w:val="00AF2DDD"/>
    <w:rsid w:val="00AF4C0E"/>
    <w:rsid w:val="00AF56F3"/>
    <w:rsid w:val="00B06C8D"/>
    <w:rsid w:val="00B1306E"/>
    <w:rsid w:val="00B14E5E"/>
    <w:rsid w:val="00B16D40"/>
    <w:rsid w:val="00B20DB0"/>
    <w:rsid w:val="00B22B3D"/>
    <w:rsid w:val="00B2487F"/>
    <w:rsid w:val="00B25910"/>
    <w:rsid w:val="00B26973"/>
    <w:rsid w:val="00B26F8D"/>
    <w:rsid w:val="00B30A82"/>
    <w:rsid w:val="00B30D3B"/>
    <w:rsid w:val="00B31788"/>
    <w:rsid w:val="00B33329"/>
    <w:rsid w:val="00B4214B"/>
    <w:rsid w:val="00B42C1B"/>
    <w:rsid w:val="00B432D4"/>
    <w:rsid w:val="00B44217"/>
    <w:rsid w:val="00B479DC"/>
    <w:rsid w:val="00B5064C"/>
    <w:rsid w:val="00B51B30"/>
    <w:rsid w:val="00B528A0"/>
    <w:rsid w:val="00B53048"/>
    <w:rsid w:val="00B5315C"/>
    <w:rsid w:val="00B53B80"/>
    <w:rsid w:val="00B543AC"/>
    <w:rsid w:val="00B5612F"/>
    <w:rsid w:val="00B576D7"/>
    <w:rsid w:val="00B57ABD"/>
    <w:rsid w:val="00B601B8"/>
    <w:rsid w:val="00B611F8"/>
    <w:rsid w:val="00B613E8"/>
    <w:rsid w:val="00B62D9C"/>
    <w:rsid w:val="00B70D82"/>
    <w:rsid w:val="00B74891"/>
    <w:rsid w:val="00B757E2"/>
    <w:rsid w:val="00B76531"/>
    <w:rsid w:val="00B77FBF"/>
    <w:rsid w:val="00B8004D"/>
    <w:rsid w:val="00B805DA"/>
    <w:rsid w:val="00B80892"/>
    <w:rsid w:val="00B822BC"/>
    <w:rsid w:val="00B82369"/>
    <w:rsid w:val="00B82735"/>
    <w:rsid w:val="00B8358A"/>
    <w:rsid w:val="00B8527E"/>
    <w:rsid w:val="00B85769"/>
    <w:rsid w:val="00B87779"/>
    <w:rsid w:val="00B92306"/>
    <w:rsid w:val="00B92861"/>
    <w:rsid w:val="00B95300"/>
    <w:rsid w:val="00BA1D74"/>
    <w:rsid w:val="00BA4229"/>
    <w:rsid w:val="00BA4CB1"/>
    <w:rsid w:val="00BA7A69"/>
    <w:rsid w:val="00BB15E2"/>
    <w:rsid w:val="00BB233E"/>
    <w:rsid w:val="00BB297A"/>
    <w:rsid w:val="00BB2EFF"/>
    <w:rsid w:val="00BB3109"/>
    <w:rsid w:val="00BB33A9"/>
    <w:rsid w:val="00BB3698"/>
    <w:rsid w:val="00BB5775"/>
    <w:rsid w:val="00BB5F05"/>
    <w:rsid w:val="00BB6A32"/>
    <w:rsid w:val="00BB7083"/>
    <w:rsid w:val="00BB797D"/>
    <w:rsid w:val="00BC15AD"/>
    <w:rsid w:val="00BC2137"/>
    <w:rsid w:val="00BC32A0"/>
    <w:rsid w:val="00BC4480"/>
    <w:rsid w:val="00BD1FAE"/>
    <w:rsid w:val="00BD28DF"/>
    <w:rsid w:val="00BD36E6"/>
    <w:rsid w:val="00BD402C"/>
    <w:rsid w:val="00BD52C3"/>
    <w:rsid w:val="00BD6876"/>
    <w:rsid w:val="00BD6C04"/>
    <w:rsid w:val="00BD7F12"/>
    <w:rsid w:val="00BE07FB"/>
    <w:rsid w:val="00BE0B23"/>
    <w:rsid w:val="00BE10F1"/>
    <w:rsid w:val="00BE14C7"/>
    <w:rsid w:val="00BE23C9"/>
    <w:rsid w:val="00BE2603"/>
    <w:rsid w:val="00BE2864"/>
    <w:rsid w:val="00BF021D"/>
    <w:rsid w:val="00BF0D6B"/>
    <w:rsid w:val="00BF3BAA"/>
    <w:rsid w:val="00BF3D8C"/>
    <w:rsid w:val="00BF425A"/>
    <w:rsid w:val="00BF5053"/>
    <w:rsid w:val="00BF648C"/>
    <w:rsid w:val="00BF7052"/>
    <w:rsid w:val="00BF777F"/>
    <w:rsid w:val="00C0008C"/>
    <w:rsid w:val="00C00565"/>
    <w:rsid w:val="00C0062D"/>
    <w:rsid w:val="00C076BF"/>
    <w:rsid w:val="00C11619"/>
    <w:rsid w:val="00C120E5"/>
    <w:rsid w:val="00C12146"/>
    <w:rsid w:val="00C156FD"/>
    <w:rsid w:val="00C16FDE"/>
    <w:rsid w:val="00C20433"/>
    <w:rsid w:val="00C206CF"/>
    <w:rsid w:val="00C212B5"/>
    <w:rsid w:val="00C2282C"/>
    <w:rsid w:val="00C25F81"/>
    <w:rsid w:val="00C266C3"/>
    <w:rsid w:val="00C27F02"/>
    <w:rsid w:val="00C32C20"/>
    <w:rsid w:val="00C35144"/>
    <w:rsid w:val="00C44044"/>
    <w:rsid w:val="00C44908"/>
    <w:rsid w:val="00C464EC"/>
    <w:rsid w:val="00C46EF1"/>
    <w:rsid w:val="00C47E8C"/>
    <w:rsid w:val="00C504F4"/>
    <w:rsid w:val="00C512DE"/>
    <w:rsid w:val="00C51E27"/>
    <w:rsid w:val="00C52A30"/>
    <w:rsid w:val="00C5425C"/>
    <w:rsid w:val="00C56B97"/>
    <w:rsid w:val="00C56C4F"/>
    <w:rsid w:val="00C57E85"/>
    <w:rsid w:val="00C65BB4"/>
    <w:rsid w:val="00C65CCF"/>
    <w:rsid w:val="00C7092A"/>
    <w:rsid w:val="00C71478"/>
    <w:rsid w:val="00C71AB4"/>
    <w:rsid w:val="00C744CA"/>
    <w:rsid w:val="00C7475E"/>
    <w:rsid w:val="00C7521E"/>
    <w:rsid w:val="00C76808"/>
    <w:rsid w:val="00C8071C"/>
    <w:rsid w:val="00C80B46"/>
    <w:rsid w:val="00C816CB"/>
    <w:rsid w:val="00C82461"/>
    <w:rsid w:val="00C82A52"/>
    <w:rsid w:val="00C87C37"/>
    <w:rsid w:val="00C9018E"/>
    <w:rsid w:val="00C91E3B"/>
    <w:rsid w:val="00C95257"/>
    <w:rsid w:val="00C9549C"/>
    <w:rsid w:val="00C95F0B"/>
    <w:rsid w:val="00C96B91"/>
    <w:rsid w:val="00C96C3F"/>
    <w:rsid w:val="00CA07CC"/>
    <w:rsid w:val="00CA0CCD"/>
    <w:rsid w:val="00CA25B5"/>
    <w:rsid w:val="00CA4FCE"/>
    <w:rsid w:val="00CA57D2"/>
    <w:rsid w:val="00CA5F8F"/>
    <w:rsid w:val="00CB220F"/>
    <w:rsid w:val="00CB5D6B"/>
    <w:rsid w:val="00CC00C5"/>
    <w:rsid w:val="00CC046F"/>
    <w:rsid w:val="00CC0E01"/>
    <w:rsid w:val="00CC15EA"/>
    <w:rsid w:val="00CC20A8"/>
    <w:rsid w:val="00CC2FFF"/>
    <w:rsid w:val="00CC532F"/>
    <w:rsid w:val="00CC5A6F"/>
    <w:rsid w:val="00CC7251"/>
    <w:rsid w:val="00CC7510"/>
    <w:rsid w:val="00CD07E7"/>
    <w:rsid w:val="00CD0BDB"/>
    <w:rsid w:val="00CD244A"/>
    <w:rsid w:val="00CD323E"/>
    <w:rsid w:val="00CD4DE7"/>
    <w:rsid w:val="00CD4F4C"/>
    <w:rsid w:val="00CD500A"/>
    <w:rsid w:val="00CD5122"/>
    <w:rsid w:val="00CE062C"/>
    <w:rsid w:val="00CE271A"/>
    <w:rsid w:val="00CE2FF8"/>
    <w:rsid w:val="00CE318C"/>
    <w:rsid w:val="00CE3655"/>
    <w:rsid w:val="00CE410F"/>
    <w:rsid w:val="00CE6B65"/>
    <w:rsid w:val="00CE6FF5"/>
    <w:rsid w:val="00CF11FE"/>
    <w:rsid w:val="00CF147A"/>
    <w:rsid w:val="00CF26F0"/>
    <w:rsid w:val="00CF51F8"/>
    <w:rsid w:val="00CF5245"/>
    <w:rsid w:val="00D02D3D"/>
    <w:rsid w:val="00D03CBF"/>
    <w:rsid w:val="00D05FCB"/>
    <w:rsid w:val="00D06683"/>
    <w:rsid w:val="00D07B1A"/>
    <w:rsid w:val="00D1101B"/>
    <w:rsid w:val="00D1167E"/>
    <w:rsid w:val="00D11F07"/>
    <w:rsid w:val="00D12CC7"/>
    <w:rsid w:val="00D142E6"/>
    <w:rsid w:val="00D16FBB"/>
    <w:rsid w:val="00D2032A"/>
    <w:rsid w:val="00D20787"/>
    <w:rsid w:val="00D221DB"/>
    <w:rsid w:val="00D234E7"/>
    <w:rsid w:val="00D24D8D"/>
    <w:rsid w:val="00D262E9"/>
    <w:rsid w:val="00D27FD2"/>
    <w:rsid w:val="00D300F8"/>
    <w:rsid w:val="00D30E46"/>
    <w:rsid w:val="00D30F58"/>
    <w:rsid w:val="00D324F3"/>
    <w:rsid w:val="00D3254E"/>
    <w:rsid w:val="00D3663D"/>
    <w:rsid w:val="00D4019A"/>
    <w:rsid w:val="00D42723"/>
    <w:rsid w:val="00D43227"/>
    <w:rsid w:val="00D4349F"/>
    <w:rsid w:val="00D4443C"/>
    <w:rsid w:val="00D46E45"/>
    <w:rsid w:val="00D4726E"/>
    <w:rsid w:val="00D476EF"/>
    <w:rsid w:val="00D47EF6"/>
    <w:rsid w:val="00D50AC8"/>
    <w:rsid w:val="00D5112F"/>
    <w:rsid w:val="00D542F9"/>
    <w:rsid w:val="00D54A38"/>
    <w:rsid w:val="00D55922"/>
    <w:rsid w:val="00D60A44"/>
    <w:rsid w:val="00D61F56"/>
    <w:rsid w:val="00D62A19"/>
    <w:rsid w:val="00D63EEC"/>
    <w:rsid w:val="00D6589D"/>
    <w:rsid w:val="00D662BC"/>
    <w:rsid w:val="00D66CAB"/>
    <w:rsid w:val="00D67803"/>
    <w:rsid w:val="00D70526"/>
    <w:rsid w:val="00D7390F"/>
    <w:rsid w:val="00D74F04"/>
    <w:rsid w:val="00D76F36"/>
    <w:rsid w:val="00D829D0"/>
    <w:rsid w:val="00D84E5E"/>
    <w:rsid w:val="00D85E07"/>
    <w:rsid w:val="00D86409"/>
    <w:rsid w:val="00D90913"/>
    <w:rsid w:val="00D9105F"/>
    <w:rsid w:val="00D92BEC"/>
    <w:rsid w:val="00D94E29"/>
    <w:rsid w:val="00D9559A"/>
    <w:rsid w:val="00DA18F2"/>
    <w:rsid w:val="00DA38E8"/>
    <w:rsid w:val="00DA5D6B"/>
    <w:rsid w:val="00DB17F9"/>
    <w:rsid w:val="00DB29FB"/>
    <w:rsid w:val="00DB67B4"/>
    <w:rsid w:val="00DB67CA"/>
    <w:rsid w:val="00DC1F48"/>
    <w:rsid w:val="00DC2B6E"/>
    <w:rsid w:val="00DC55A8"/>
    <w:rsid w:val="00DC7BFA"/>
    <w:rsid w:val="00DD0BEB"/>
    <w:rsid w:val="00DD1672"/>
    <w:rsid w:val="00DD318C"/>
    <w:rsid w:val="00DD361E"/>
    <w:rsid w:val="00DD3C3C"/>
    <w:rsid w:val="00DD4EF2"/>
    <w:rsid w:val="00DD4F67"/>
    <w:rsid w:val="00DD5136"/>
    <w:rsid w:val="00DD6973"/>
    <w:rsid w:val="00DE3A1C"/>
    <w:rsid w:val="00DE4AD7"/>
    <w:rsid w:val="00DE55B9"/>
    <w:rsid w:val="00DE6A31"/>
    <w:rsid w:val="00DE6AB2"/>
    <w:rsid w:val="00DE790C"/>
    <w:rsid w:val="00DF2C67"/>
    <w:rsid w:val="00DF3AE2"/>
    <w:rsid w:val="00DF6923"/>
    <w:rsid w:val="00DF7D21"/>
    <w:rsid w:val="00E00600"/>
    <w:rsid w:val="00E00C06"/>
    <w:rsid w:val="00E01406"/>
    <w:rsid w:val="00E034D1"/>
    <w:rsid w:val="00E03771"/>
    <w:rsid w:val="00E042DB"/>
    <w:rsid w:val="00E04358"/>
    <w:rsid w:val="00E059C5"/>
    <w:rsid w:val="00E06EEA"/>
    <w:rsid w:val="00E07487"/>
    <w:rsid w:val="00E11877"/>
    <w:rsid w:val="00E11D7E"/>
    <w:rsid w:val="00E14334"/>
    <w:rsid w:val="00E15323"/>
    <w:rsid w:val="00E2051C"/>
    <w:rsid w:val="00E20941"/>
    <w:rsid w:val="00E2303A"/>
    <w:rsid w:val="00E2398C"/>
    <w:rsid w:val="00E23F46"/>
    <w:rsid w:val="00E2550C"/>
    <w:rsid w:val="00E26923"/>
    <w:rsid w:val="00E304CA"/>
    <w:rsid w:val="00E315B9"/>
    <w:rsid w:val="00E33F08"/>
    <w:rsid w:val="00E343BD"/>
    <w:rsid w:val="00E3449F"/>
    <w:rsid w:val="00E348D9"/>
    <w:rsid w:val="00E36601"/>
    <w:rsid w:val="00E43334"/>
    <w:rsid w:val="00E46600"/>
    <w:rsid w:val="00E5240E"/>
    <w:rsid w:val="00E56EB2"/>
    <w:rsid w:val="00E570E9"/>
    <w:rsid w:val="00E60351"/>
    <w:rsid w:val="00E62AB9"/>
    <w:rsid w:val="00E640F1"/>
    <w:rsid w:val="00E668CE"/>
    <w:rsid w:val="00E71AE7"/>
    <w:rsid w:val="00E71DA7"/>
    <w:rsid w:val="00E726E5"/>
    <w:rsid w:val="00E752E6"/>
    <w:rsid w:val="00E758F9"/>
    <w:rsid w:val="00E81347"/>
    <w:rsid w:val="00E85F59"/>
    <w:rsid w:val="00E878D2"/>
    <w:rsid w:val="00E9068B"/>
    <w:rsid w:val="00E96A26"/>
    <w:rsid w:val="00EA03BD"/>
    <w:rsid w:val="00EA2049"/>
    <w:rsid w:val="00EA2A4E"/>
    <w:rsid w:val="00EA2ED5"/>
    <w:rsid w:val="00EA30E5"/>
    <w:rsid w:val="00EA3BCB"/>
    <w:rsid w:val="00EA6088"/>
    <w:rsid w:val="00EA6383"/>
    <w:rsid w:val="00EA6A8F"/>
    <w:rsid w:val="00EA742F"/>
    <w:rsid w:val="00EB11C1"/>
    <w:rsid w:val="00EB2005"/>
    <w:rsid w:val="00EB4E5F"/>
    <w:rsid w:val="00EB56A8"/>
    <w:rsid w:val="00EB7BA5"/>
    <w:rsid w:val="00EC1A2C"/>
    <w:rsid w:val="00EC3583"/>
    <w:rsid w:val="00EC4A46"/>
    <w:rsid w:val="00EC6651"/>
    <w:rsid w:val="00ED0264"/>
    <w:rsid w:val="00ED0847"/>
    <w:rsid w:val="00ED0CB0"/>
    <w:rsid w:val="00ED1390"/>
    <w:rsid w:val="00ED2BB8"/>
    <w:rsid w:val="00ED2C10"/>
    <w:rsid w:val="00ED3260"/>
    <w:rsid w:val="00ED7410"/>
    <w:rsid w:val="00ED742F"/>
    <w:rsid w:val="00EE3875"/>
    <w:rsid w:val="00EE45B3"/>
    <w:rsid w:val="00EF4127"/>
    <w:rsid w:val="00EF43CC"/>
    <w:rsid w:val="00F0285C"/>
    <w:rsid w:val="00F049CB"/>
    <w:rsid w:val="00F053D1"/>
    <w:rsid w:val="00F05ECD"/>
    <w:rsid w:val="00F06DCC"/>
    <w:rsid w:val="00F112E7"/>
    <w:rsid w:val="00F11542"/>
    <w:rsid w:val="00F12633"/>
    <w:rsid w:val="00F129BB"/>
    <w:rsid w:val="00F13E44"/>
    <w:rsid w:val="00F2033D"/>
    <w:rsid w:val="00F212EB"/>
    <w:rsid w:val="00F23D13"/>
    <w:rsid w:val="00F25180"/>
    <w:rsid w:val="00F26513"/>
    <w:rsid w:val="00F32DEC"/>
    <w:rsid w:val="00F34905"/>
    <w:rsid w:val="00F37397"/>
    <w:rsid w:val="00F408A0"/>
    <w:rsid w:val="00F4337C"/>
    <w:rsid w:val="00F435D4"/>
    <w:rsid w:val="00F43D9C"/>
    <w:rsid w:val="00F43E24"/>
    <w:rsid w:val="00F45561"/>
    <w:rsid w:val="00F45F9C"/>
    <w:rsid w:val="00F465D3"/>
    <w:rsid w:val="00F46B6B"/>
    <w:rsid w:val="00F51BD6"/>
    <w:rsid w:val="00F54631"/>
    <w:rsid w:val="00F556A2"/>
    <w:rsid w:val="00F56F06"/>
    <w:rsid w:val="00F56F62"/>
    <w:rsid w:val="00F5734E"/>
    <w:rsid w:val="00F5796B"/>
    <w:rsid w:val="00F60764"/>
    <w:rsid w:val="00F60F11"/>
    <w:rsid w:val="00F62BEE"/>
    <w:rsid w:val="00F62D48"/>
    <w:rsid w:val="00F634CB"/>
    <w:rsid w:val="00F638A2"/>
    <w:rsid w:val="00F65EF0"/>
    <w:rsid w:val="00F73815"/>
    <w:rsid w:val="00F7770D"/>
    <w:rsid w:val="00F80796"/>
    <w:rsid w:val="00F8125C"/>
    <w:rsid w:val="00F82583"/>
    <w:rsid w:val="00F84E80"/>
    <w:rsid w:val="00F85125"/>
    <w:rsid w:val="00F9002A"/>
    <w:rsid w:val="00F905E7"/>
    <w:rsid w:val="00F90B2D"/>
    <w:rsid w:val="00F90D35"/>
    <w:rsid w:val="00F91153"/>
    <w:rsid w:val="00F91FDD"/>
    <w:rsid w:val="00F93115"/>
    <w:rsid w:val="00F93572"/>
    <w:rsid w:val="00FA0411"/>
    <w:rsid w:val="00FA0F5D"/>
    <w:rsid w:val="00FA310D"/>
    <w:rsid w:val="00FA31F6"/>
    <w:rsid w:val="00FA362A"/>
    <w:rsid w:val="00FA4BD5"/>
    <w:rsid w:val="00FA4E32"/>
    <w:rsid w:val="00FA5792"/>
    <w:rsid w:val="00FA6795"/>
    <w:rsid w:val="00FB04BE"/>
    <w:rsid w:val="00FB1ACB"/>
    <w:rsid w:val="00FB200D"/>
    <w:rsid w:val="00FB3249"/>
    <w:rsid w:val="00FB3571"/>
    <w:rsid w:val="00FB4F1D"/>
    <w:rsid w:val="00FB6270"/>
    <w:rsid w:val="00FB6995"/>
    <w:rsid w:val="00FC037B"/>
    <w:rsid w:val="00FC6E87"/>
    <w:rsid w:val="00FC777E"/>
    <w:rsid w:val="00FD094E"/>
    <w:rsid w:val="00FD1751"/>
    <w:rsid w:val="00FD3A93"/>
    <w:rsid w:val="00FD40E9"/>
    <w:rsid w:val="00FD4DEE"/>
    <w:rsid w:val="00FD59DB"/>
    <w:rsid w:val="00FD5A41"/>
    <w:rsid w:val="00FE72EF"/>
    <w:rsid w:val="00FE7EEC"/>
    <w:rsid w:val="00FE7F92"/>
    <w:rsid w:val="00FF0E5A"/>
    <w:rsid w:val="00FF2986"/>
    <w:rsid w:val="00FF415F"/>
    <w:rsid w:val="00FF551C"/>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ru v:ext="edit" colors="#7b6c58,#887e6e,#b0a696"/>
    </o:shapedefaults>
    <o:shapelayout v:ext="edit">
      <o:idmap v:ext="edit" data="2"/>
    </o:shapelayout>
  </w:shapeDefaults>
  <w:decimalSymbol w:val=","/>
  <w:listSeparator w:val=";"/>
  <w14:docId w14:val="41C373E8"/>
  <w15:docId w15:val="{9D7B6B4A-B33B-448E-B501-9DF3F3D54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da-DK" w:eastAsia="en-US" w:bidi="ar-SA"/>
      </w:rPr>
    </w:rPrDefault>
    <w:pPrDefault>
      <w:pPr>
        <w:spacing w:before="240" w:after="60"/>
        <w:jc w:val="both"/>
      </w:pPr>
    </w:pPrDefault>
  </w:docDefaults>
  <w:latentStyles w:defLockedState="1" w:defUIPriority="99" w:defSemiHidden="0" w:defUnhideWhenUsed="0" w:defQFormat="0" w:count="376">
    <w:lsdException w:name="Normal" w:locked="0" w:uiPriority="0" w:qFormat="1"/>
    <w:lsdException w:name="heading 1" w:locked="0" w:uiPriority="0" w:qFormat="1"/>
    <w:lsdException w:name="heading 2" w:locked="0" w:uiPriority="0" w:qFormat="1"/>
    <w:lsdException w:name="heading 3" w:locked="0" w:uiPriority="0" w:qFormat="1"/>
    <w:lsdException w:name="heading 4" w:locked="0"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0" w:semiHidden="1" w:uiPriority="39" w:unhideWhenUsed="1" w:qFormat="1"/>
    <w:lsdException w:name="toc 2" w:locked="0" w:semiHidden="1" w:uiPriority="39" w:unhideWhenUsed="1" w:qFormat="1"/>
    <w:lsdException w:name="toc 3" w:locked="0" w:semiHidden="1" w:uiPriority="39" w:unhideWhenUsed="1" w:qFormat="1"/>
    <w:lsdException w:name="toc 4" w:locked="0"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39" w:unhideWhenUsed="1"/>
    <w:lsdException w:name="toc 9" w:semiHidden="1" w:uiPriority="39" w:unhideWhenUsed="1"/>
    <w:lsdException w:name="Normal Indent" w:semiHidden="1" w:uiPriority="0" w:unhideWhenUsed="1"/>
    <w:lsdException w:name="footnote text" w:locked="0"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locked="0"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qFormat="1"/>
    <w:lsdException w:name="FollowedHyperlink" w:semiHidden="1" w:unhideWhenUsed="1"/>
    <w:lsdException w:name="Strong" w:uiPriority="0" w:qFormat="1"/>
    <w:lsdException w:name="Emphasis" w:locked="0" w:uiPriority="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locked="0" w:uiPriority="19" w:qFormat="1"/>
    <w:lsdException w:name="Intense Emphasis" w:uiPriority="21" w:qFormat="1"/>
    <w:lsdException w:name="Subtle Reference" w:semiHidden="1" w:uiPriority="31" w:qFormat="1"/>
    <w:lsdException w:name="Intense Reference" w:semiHidden="1" w:uiPriority="0"/>
    <w:lsdException w:name="Book Title" w:semiHidden="1"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aliases w:val="ECC Base"/>
    <w:semiHidden/>
    <w:qFormat/>
    <w:rsid w:val="00714F0F"/>
    <w:rPr>
      <w:rFonts w:eastAsia="Calibri"/>
      <w:szCs w:val="22"/>
      <w:lang w:val="en-GB"/>
    </w:rPr>
  </w:style>
  <w:style w:type="paragraph" w:styleId="Heading1">
    <w:name w:val="heading 1"/>
    <w:aliases w:val="ECC Heading 1"/>
    <w:next w:val="Normal"/>
    <w:qFormat/>
    <w:rsid w:val="00A751C0"/>
    <w:pPr>
      <w:keepNext/>
      <w:numPr>
        <w:numId w:val="6"/>
      </w:numPr>
      <w:spacing w:before="600"/>
      <w:ind w:left="431" w:hanging="431"/>
      <w:outlineLvl w:val="0"/>
    </w:pPr>
    <w:rPr>
      <w:rFonts w:cs="Arial"/>
      <w:b/>
      <w:bCs/>
      <w:caps/>
      <w:color w:val="D2232A"/>
      <w:kern w:val="32"/>
      <w:szCs w:val="32"/>
    </w:rPr>
  </w:style>
  <w:style w:type="paragraph" w:styleId="Heading2">
    <w:name w:val="heading 2"/>
    <w:aliases w:val="ECC Heading 2"/>
    <w:next w:val="Normal"/>
    <w:qFormat/>
    <w:rsid w:val="00F51BD6"/>
    <w:pPr>
      <w:keepNext/>
      <w:numPr>
        <w:ilvl w:val="1"/>
        <w:numId w:val="6"/>
      </w:numPr>
      <w:spacing w:before="480"/>
      <w:ind w:left="578" w:hanging="578"/>
      <w:outlineLvl w:val="1"/>
    </w:pPr>
    <w:rPr>
      <w:rFonts w:cs="Arial"/>
      <w:b/>
      <w:bCs/>
      <w:iCs/>
      <w:caps/>
      <w:szCs w:val="28"/>
    </w:rPr>
  </w:style>
  <w:style w:type="paragraph" w:styleId="Heading3">
    <w:name w:val="heading 3"/>
    <w:aliases w:val="ECC Heading 3"/>
    <w:next w:val="Normal"/>
    <w:qFormat/>
    <w:rsid w:val="00E2303A"/>
    <w:pPr>
      <w:keepNext/>
      <w:numPr>
        <w:ilvl w:val="2"/>
        <w:numId w:val="6"/>
      </w:numPr>
      <w:spacing w:before="360"/>
      <w:outlineLvl w:val="2"/>
    </w:pPr>
    <w:rPr>
      <w:rFonts w:cs="Arial"/>
      <w:b/>
      <w:bCs/>
      <w:szCs w:val="26"/>
    </w:rPr>
  </w:style>
  <w:style w:type="paragraph" w:styleId="Heading4">
    <w:name w:val="heading 4"/>
    <w:aliases w:val="ECC Heading 4"/>
    <w:next w:val="Normal"/>
    <w:qFormat/>
    <w:rsid w:val="00F51BD6"/>
    <w:pPr>
      <w:numPr>
        <w:ilvl w:val="3"/>
        <w:numId w:val="6"/>
      </w:numPr>
      <w:spacing w:before="360"/>
      <w:ind w:left="862" w:hanging="862"/>
      <w:outlineLvl w:val="3"/>
    </w:pPr>
    <w:rPr>
      <w:rFonts w:cs="Arial"/>
      <w:bCs/>
      <w:i/>
      <w:color w:val="D2232A"/>
      <w:szCs w:val="26"/>
    </w:rPr>
  </w:style>
  <w:style w:type="paragraph" w:styleId="Heading5">
    <w:name w:val="heading 5"/>
    <w:basedOn w:val="Normal"/>
    <w:next w:val="Normal"/>
    <w:semiHidden/>
    <w:qFormat/>
    <w:locked/>
    <w:rsid w:val="009E47EB"/>
    <w:pPr>
      <w:numPr>
        <w:ilvl w:val="4"/>
        <w:numId w:val="6"/>
      </w:numPr>
      <w:outlineLvl w:val="4"/>
    </w:pPr>
    <w:rPr>
      <w:b/>
      <w:bCs/>
      <w:i/>
      <w:iCs/>
      <w:sz w:val="26"/>
      <w:szCs w:val="26"/>
    </w:rPr>
  </w:style>
  <w:style w:type="paragraph" w:styleId="Heading6">
    <w:name w:val="heading 6"/>
    <w:basedOn w:val="Normal"/>
    <w:next w:val="Normal"/>
    <w:semiHidden/>
    <w:qFormat/>
    <w:locked/>
    <w:rsid w:val="009E47EB"/>
    <w:pPr>
      <w:numPr>
        <w:ilvl w:val="5"/>
        <w:numId w:val="6"/>
      </w:numPr>
      <w:outlineLvl w:val="5"/>
    </w:pPr>
    <w:rPr>
      <w:b/>
      <w:bCs/>
      <w:sz w:val="22"/>
    </w:rPr>
  </w:style>
  <w:style w:type="paragraph" w:styleId="Heading7">
    <w:name w:val="heading 7"/>
    <w:basedOn w:val="Normal"/>
    <w:next w:val="Normal"/>
    <w:semiHidden/>
    <w:qFormat/>
    <w:locked/>
    <w:rsid w:val="009E47EB"/>
    <w:pPr>
      <w:numPr>
        <w:ilvl w:val="6"/>
        <w:numId w:val="6"/>
      </w:numPr>
      <w:outlineLvl w:val="6"/>
    </w:pPr>
    <w:rPr>
      <w:sz w:val="24"/>
    </w:rPr>
  </w:style>
  <w:style w:type="paragraph" w:styleId="Heading8">
    <w:name w:val="heading 8"/>
    <w:basedOn w:val="Normal"/>
    <w:next w:val="Normal"/>
    <w:semiHidden/>
    <w:qFormat/>
    <w:locked/>
    <w:rsid w:val="009E47EB"/>
    <w:pPr>
      <w:numPr>
        <w:ilvl w:val="7"/>
        <w:numId w:val="6"/>
      </w:numPr>
      <w:outlineLvl w:val="7"/>
    </w:pPr>
    <w:rPr>
      <w:i/>
      <w:iCs/>
      <w:sz w:val="24"/>
    </w:rPr>
  </w:style>
  <w:style w:type="paragraph" w:styleId="Heading9">
    <w:name w:val="heading 9"/>
    <w:basedOn w:val="Normal"/>
    <w:next w:val="Normal"/>
    <w:semiHidden/>
    <w:qFormat/>
    <w:locked/>
    <w:rsid w:val="009E47EB"/>
    <w:pPr>
      <w:numPr>
        <w:ilvl w:val="8"/>
        <w:numId w:val="6"/>
      </w:numPr>
      <w:outlineLvl w:val="8"/>
    </w:pPr>
    <w:rPr>
      <w:rFonts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BulletsLv1">
    <w:name w:val="ECC Bullets Lv1"/>
    <w:basedOn w:val="Normal"/>
    <w:qFormat/>
    <w:rsid w:val="00714F0F"/>
    <w:pPr>
      <w:numPr>
        <w:numId w:val="2"/>
      </w:numPr>
      <w:tabs>
        <w:tab w:val="left" w:pos="340"/>
      </w:tabs>
      <w:spacing w:before="60" w:after="0" w:line="288" w:lineRule="auto"/>
      <w:ind w:left="340" w:hanging="340"/>
      <w:contextualSpacing/>
    </w:pPr>
  </w:style>
  <w:style w:type="paragraph" w:styleId="Header">
    <w:name w:val="header"/>
    <w:basedOn w:val="Normal"/>
    <w:semiHidden/>
    <w:locked/>
    <w:rsid w:val="00C95C7C"/>
    <w:pPr>
      <w:tabs>
        <w:tab w:val="center" w:pos="4320"/>
        <w:tab w:val="right" w:pos="8640"/>
      </w:tabs>
    </w:pPr>
    <w:rPr>
      <w:b/>
      <w:sz w:val="16"/>
    </w:rPr>
  </w:style>
  <w:style w:type="paragraph" w:customStyle="1" w:styleId="ECCNumberedlist0">
    <w:name w:val="ECC Numbered list"/>
    <w:aliases w:val="level 2"/>
    <w:basedOn w:val="ECCAnnexheading3"/>
    <w:qFormat/>
    <w:rsid w:val="00CF26F0"/>
    <w:pPr>
      <w:keepNext/>
      <w:tabs>
        <w:tab w:val="clear" w:pos="720"/>
        <w:tab w:val="num" w:pos="-981"/>
      </w:tabs>
      <w:outlineLvl w:val="2"/>
    </w:pPr>
    <w:rPr>
      <w:lang w:val="en-GB"/>
    </w:rPr>
  </w:style>
  <w:style w:type="paragraph" w:customStyle="1" w:styleId="ECCAnnexheading1">
    <w:name w:val="ECC Annex heading1"/>
    <w:next w:val="Normal"/>
    <w:qFormat/>
    <w:rsid w:val="00E2303A"/>
    <w:pPr>
      <w:keepNext/>
      <w:pageBreakBefore/>
      <w:numPr>
        <w:numId w:val="1"/>
      </w:numPr>
    </w:pPr>
    <w:rPr>
      <w:b/>
      <w:caps/>
      <w:color w:val="D2232A"/>
    </w:rPr>
  </w:style>
  <w:style w:type="paragraph" w:styleId="TOC1">
    <w:name w:val="toc 1"/>
    <w:aliases w:val="ECC Index 1"/>
    <w:basedOn w:val="Normal"/>
    <w:link w:val="TOC1Char"/>
    <w:uiPriority w:val="39"/>
    <w:semiHidden/>
    <w:qFormat/>
    <w:rsid w:val="0038287C"/>
    <w:pPr>
      <w:tabs>
        <w:tab w:val="left" w:pos="425"/>
        <w:tab w:val="right" w:leader="dot" w:pos="9639"/>
      </w:tabs>
      <w:spacing w:after="0"/>
      <w:ind w:left="425" w:hanging="425"/>
    </w:pPr>
    <w:rPr>
      <w:b/>
      <w:noProof/>
      <w:szCs w:val="20"/>
      <w:lang w:val="da-DK"/>
    </w:rPr>
  </w:style>
  <w:style w:type="paragraph" w:styleId="FootnoteText">
    <w:name w:val="footnote text"/>
    <w:aliases w:val="ECC Footnote,footnote text,ALTS FOOTNOTE,Footnote Text Char Char,Footnote Text Char1 Char Char,Footnote Text Char Char Char Char,Footnote Text Char1 Char Char Char Char,Footnote Text Char Char Char Char Char Char,Fußnotentex,fn"/>
    <w:basedOn w:val="Normal"/>
    <w:link w:val="FootnoteTextChar"/>
    <w:uiPriority w:val="99"/>
    <w:qFormat/>
    <w:rsid w:val="001526A2"/>
    <w:pPr>
      <w:widowControl w:val="0"/>
      <w:tabs>
        <w:tab w:val="left" w:pos="284"/>
      </w:tabs>
      <w:spacing w:after="0"/>
      <w:ind w:left="284" w:hanging="284"/>
    </w:pPr>
    <w:rPr>
      <w:sz w:val="16"/>
      <w:szCs w:val="16"/>
      <w:lang w:val="da-DK"/>
      <w14:cntxtAlts/>
    </w:rPr>
  </w:style>
  <w:style w:type="paragraph" w:styleId="TOC2">
    <w:name w:val="toc 2"/>
    <w:aliases w:val="ECC Index 2"/>
    <w:basedOn w:val="Normal"/>
    <w:uiPriority w:val="39"/>
    <w:semiHidden/>
    <w:qFormat/>
    <w:rsid w:val="0038287C"/>
    <w:pPr>
      <w:tabs>
        <w:tab w:val="left" w:pos="993"/>
        <w:tab w:val="right" w:leader="dot" w:pos="9639"/>
      </w:tabs>
      <w:spacing w:before="0" w:after="0"/>
      <w:ind w:left="992" w:hanging="567"/>
    </w:pPr>
    <w:rPr>
      <w:noProof/>
      <w:szCs w:val="20"/>
      <w:lang w:val="da-DK"/>
    </w:rPr>
  </w:style>
  <w:style w:type="paragraph" w:styleId="TOC3">
    <w:name w:val="toc 3"/>
    <w:aliases w:val="ECC Index 3"/>
    <w:basedOn w:val="Normal"/>
    <w:uiPriority w:val="39"/>
    <w:semiHidden/>
    <w:qFormat/>
    <w:rsid w:val="0038287C"/>
    <w:pPr>
      <w:tabs>
        <w:tab w:val="left" w:pos="1701"/>
        <w:tab w:val="right" w:leader="dot" w:pos="9639"/>
      </w:tabs>
      <w:spacing w:before="0" w:after="0"/>
      <w:ind w:left="1701" w:hanging="709"/>
    </w:pPr>
    <w:rPr>
      <w:noProof/>
      <w:szCs w:val="20"/>
      <w:lang w:val="da-DK"/>
    </w:rPr>
  </w:style>
  <w:style w:type="paragraph" w:styleId="TOC4">
    <w:name w:val="toc 4"/>
    <w:aliases w:val="ECC Index 4"/>
    <w:basedOn w:val="Normal"/>
    <w:uiPriority w:val="39"/>
    <w:semiHidden/>
    <w:rsid w:val="0038287C"/>
    <w:pPr>
      <w:tabs>
        <w:tab w:val="left" w:pos="2552"/>
        <w:tab w:val="right" w:leader="dot" w:pos="9639"/>
      </w:tabs>
      <w:spacing w:before="0" w:after="0"/>
      <w:ind w:left="2552" w:hanging="851"/>
    </w:pPr>
    <w:rPr>
      <w:noProof/>
      <w:szCs w:val="20"/>
      <w:lang w:val="da-DK"/>
    </w:rPr>
  </w:style>
  <w:style w:type="character" w:customStyle="1" w:styleId="ECCHLgreen">
    <w:name w:val="ECC HL green"/>
    <w:basedOn w:val="DefaultParagraphFont"/>
    <w:uiPriority w:val="1"/>
    <w:qFormat/>
    <w:rsid w:val="0038287C"/>
    <w:rPr>
      <w:bdr w:val="none" w:sz="0" w:space="0" w:color="auto"/>
      <w:shd w:val="solid" w:color="92D050" w:fill="auto"/>
      <w:lang w:val="en-GB"/>
    </w:rPr>
  </w:style>
  <w:style w:type="character" w:customStyle="1" w:styleId="FootnoteTextChar">
    <w:name w:val="Footnote Text Char"/>
    <w:aliases w:val="ECC Footnote Char,footnote text Char,ALTS FOOTNOTE Char,Footnote Text Char Char Char,Footnote Text Char1 Char Char Char,Footnote Text Char Char Char Char Char,Footnote Text Char1 Char Char Char Char Char,Fußnotentex Char,fn Char"/>
    <w:basedOn w:val="DefaultParagraphFont"/>
    <w:link w:val="FootnoteText"/>
    <w:uiPriority w:val="99"/>
    <w:qFormat/>
    <w:rsid w:val="001526A2"/>
    <w:rPr>
      <w:rFonts w:eastAsia="Calibri"/>
      <w:sz w:val="16"/>
      <w:szCs w:val="16"/>
      <w14:cntxtAlts/>
    </w:rPr>
  </w:style>
  <w:style w:type="character" w:styleId="FootnoteReference">
    <w:name w:val="footnote reference"/>
    <w:aliases w:val="ECC Footnote number,Appel note de bas de p,Nota,Footnote symbol,Footnote,SUPERS,Footnote reference number,note TESI,-E Fußnotenzeichen,number,BVI fnr,Footnote Reference Superscript,(Footnote Reference),EN Footnote Reference,Ref,o"/>
    <w:basedOn w:val="DefaultParagraphFont"/>
    <w:uiPriority w:val="99"/>
    <w:qFormat/>
    <w:rsid w:val="00DB17F9"/>
    <w:rPr>
      <w:rFonts w:ascii="Arial" w:hAnsi="Arial"/>
      <w:sz w:val="20"/>
      <w:vertAlign w:val="superscript"/>
    </w:rPr>
  </w:style>
  <w:style w:type="paragraph" w:styleId="Caption">
    <w:name w:val="caption"/>
    <w:aliases w:val="ECC Caption,ECC Figure Caption"/>
    <w:next w:val="Normal"/>
    <w:link w:val="CaptionChar"/>
    <w:qFormat/>
    <w:rsid w:val="0038287C"/>
    <w:pPr>
      <w:keepLines/>
      <w:tabs>
        <w:tab w:val="left" w:pos="0"/>
        <w:tab w:val="center" w:pos="4820"/>
        <w:tab w:val="right" w:pos="9639"/>
      </w:tabs>
      <w:spacing w:after="240"/>
      <w:contextualSpacing/>
      <w:jc w:val="center"/>
    </w:pPr>
    <w:rPr>
      <w:b/>
      <w:bCs/>
      <w:color w:val="D2232A"/>
    </w:rPr>
  </w:style>
  <w:style w:type="paragraph" w:customStyle="1" w:styleId="ECCTablenote">
    <w:name w:val="ECC Table note"/>
    <w:qFormat/>
    <w:rsid w:val="00714F0F"/>
    <w:pPr>
      <w:spacing w:before="0"/>
      <w:ind w:left="284" w:hanging="284"/>
    </w:pPr>
    <w:rPr>
      <w:sz w:val="16"/>
      <w:szCs w:val="16"/>
      <w:lang w:val="en-GB"/>
    </w:rPr>
  </w:style>
  <w:style w:type="paragraph" w:customStyle="1" w:styleId="ECCBulletsLv2">
    <w:name w:val="ECC Bullets Lv2"/>
    <w:basedOn w:val="ECCBulletsLv1"/>
    <w:rsid w:val="00E36601"/>
    <w:pPr>
      <w:tabs>
        <w:tab w:val="clear" w:pos="340"/>
        <w:tab w:val="left" w:pos="680"/>
      </w:tabs>
      <w:ind w:left="680"/>
    </w:pPr>
  </w:style>
  <w:style w:type="paragraph" w:customStyle="1" w:styleId="ECCAnnexheading2">
    <w:name w:val="ECC Annex heading2"/>
    <w:next w:val="Normal"/>
    <w:rsid w:val="00E2303A"/>
    <w:pPr>
      <w:numPr>
        <w:ilvl w:val="1"/>
        <w:numId w:val="1"/>
      </w:numPr>
      <w:overflowPunct w:val="0"/>
      <w:autoSpaceDE w:val="0"/>
      <w:autoSpaceDN w:val="0"/>
      <w:adjustRightInd w:val="0"/>
      <w:spacing w:before="480" w:after="240"/>
      <w:textAlignment w:val="baseline"/>
    </w:pPr>
    <w:rPr>
      <w:b/>
      <w:caps/>
    </w:rPr>
  </w:style>
  <w:style w:type="paragraph" w:customStyle="1" w:styleId="ECCAnnexheading3">
    <w:name w:val="ECC Annex heading3"/>
    <w:next w:val="Normal"/>
    <w:rsid w:val="0001112E"/>
    <w:pPr>
      <w:numPr>
        <w:ilvl w:val="2"/>
        <w:numId w:val="1"/>
      </w:numPr>
      <w:overflowPunct w:val="0"/>
      <w:autoSpaceDE w:val="0"/>
      <w:autoSpaceDN w:val="0"/>
      <w:adjustRightInd w:val="0"/>
      <w:spacing w:before="360"/>
      <w:textAlignment w:val="baseline"/>
    </w:pPr>
    <w:rPr>
      <w:b/>
    </w:rPr>
  </w:style>
  <w:style w:type="paragraph" w:customStyle="1" w:styleId="ECCAnnexheading4">
    <w:name w:val="ECC Annex heading4"/>
    <w:next w:val="Normal"/>
    <w:rsid w:val="00E2303A"/>
    <w:pPr>
      <w:numPr>
        <w:ilvl w:val="3"/>
        <w:numId w:val="1"/>
      </w:numPr>
      <w:overflowPunct w:val="0"/>
      <w:autoSpaceDE w:val="0"/>
      <w:autoSpaceDN w:val="0"/>
      <w:adjustRightInd w:val="0"/>
      <w:spacing w:before="360"/>
      <w:textAlignment w:val="baseline"/>
    </w:pPr>
    <w:rPr>
      <w:i/>
      <w:color w:val="D2232A"/>
    </w:rPr>
  </w:style>
  <w:style w:type="paragraph" w:customStyle="1" w:styleId="ECCBulletsLv3">
    <w:name w:val="ECC Bullets Lv3"/>
    <w:basedOn w:val="ECCBulletsLv1"/>
    <w:rsid w:val="00E36601"/>
    <w:pPr>
      <w:tabs>
        <w:tab w:val="clear" w:pos="340"/>
        <w:tab w:val="left" w:pos="1021"/>
      </w:tabs>
      <w:ind w:left="1020"/>
    </w:pPr>
  </w:style>
  <w:style w:type="paragraph" w:customStyle="1" w:styleId="ECCStatement">
    <w:name w:val="ECC Statement"/>
    <w:basedOn w:val="Normal"/>
    <w:rsid w:val="0038287C"/>
    <w:rPr>
      <w:i/>
    </w:rPr>
  </w:style>
  <w:style w:type="paragraph" w:customStyle="1" w:styleId="ECCLetteredList">
    <w:name w:val="ECC Lettered List"/>
    <w:qFormat/>
    <w:rsid w:val="00E20941"/>
    <w:pPr>
      <w:numPr>
        <w:numId w:val="3"/>
      </w:numPr>
      <w:spacing w:after="0"/>
    </w:pPr>
    <w:rPr>
      <w:lang w:val="en-GB"/>
    </w:rPr>
  </w:style>
  <w:style w:type="paragraph" w:customStyle="1" w:styleId="ECCNumberedList">
    <w:name w:val="ECC Numbered List"/>
    <w:basedOn w:val="Normal"/>
    <w:qFormat/>
    <w:rsid w:val="00714F0F"/>
    <w:pPr>
      <w:numPr>
        <w:numId w:val="4"/>
      </w:numPr>
      <w:spacing w:after="0"/>
    </w:pPr>
    <w:rPr>
      <w:szCs w:val="20"/>
    </w:rPr>
  </w:style>
  <w:style w:type="paragraph" w:customStyle="1" w:styleId="ECCReference">
    <w:name w:val="ECC Reference"/>
    <w:basedOn w:val="Normal"/>
    <w:rsid w:val="0038287C"/>
    <w:pPr>
      <w:numPr>
        <w:numId w:val="5"/>
      </w:numPr>
      <w:spacing w:before="0" w:after="0"/>
    </w:pPr>
    <w:rPr>
      <w:lang w:eastAsia="ja-JP"/>
    </w:rPr>
  </w:style>
  <w:style w:type="paragraph" w:styleId="BalloonText">
    <w:name w:val="Balloon Text"/>
    <w:basedOn w:val="Normal"/>
    <w:link w:val="BalloonTextChar"/>
    <w:uiPriority w:val="99"/>
    <w:semiHidden/>
    <w:unhideWhenUsed/>
    <w:locked/>
    <w:rsid w:val="009E47E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E47EB"/>
    <w:rPr>
      <w:rFonts w:ascii="Lucida Grande" w:hAnsi="Lucida Grande" w:cs="Lucida Grande"/>
      <w:sz w:val="18"/>
      <w:szCs w:val="18"/>
      <w:lang w:val="en-US"/>
    </w:rPr>
  </w:style>
  <w:style w:type="paragraph" w:customStyle="1" w:styleId="ECCEditorsNote">
    <w:name w:val="ECC Editor's Note"/>
    <w:next w:val="Normal"/>
    <w:qFormat/>
    <w:rsid w:val="00C512DE"/>
    <w:pPr>
      <w:numPr>
        <w:numId w:val="9"/>
      </w:numPr>
      <w:shd w:val="solid" w:color="FFFF00" w:fill="auto"/>
      <w:spacing w:before="120"/>
    </w:pPr>
    <w:rPr>
      <w:rFonts w:eastAsia="Calibri"/>
      <w:szCs w:val="22"/>
      <w:lang w:eastAsia="de-DE"/>
    </w:rPr>
  </w:style>
  <w:style w:type="paragraph" w:customStyle="1" w:styleId="ECCpageHeader">
    <w:name w:val="ECC page Header"/>
    <w:rsid w:val="00E36601"/>
    <w:pPr>
      <w:tabs>
        <w:tab w:val="left" w:pos="0"/>
        <w:tab w:val="center" w:pos="4820"/>
        <w:tab w:val="right" w:pos="9639"/>
      </w:tabs>
      <w:spacing w:before="0" w:after="0"/>
    </w:pPr>
    <w:rPr>
      <w:b/>
      <w:sz w:val="16"/>
    </w:rPr>
  </w:style>
  <w:style w:type="paragraph" w:customStyle="1" w:styleId="ECCFiguregraphcentered">
    <w:name w:val="ECC Figure/graph centered"/>
    <w:next w:val="Normal"/>
    <w:rsid w:val="00283417"/>
    <w:pPr>
      <w:spacing w:after="240"/>
      <w:jc w:val="center"/>
    </w:pPr>
    <w:rPr>
      <w:noProof/>
      <w:lang w:val="de-DE" w:eastAsia="de-DE"/>
      <w14:cntxtAlts/>
    </w:rPr>
  </w:style>
  <w:style w:type="paragraph" w:customStyle="1" w:styleId="ECCLetterHead">
    <w:name w:val="ECC Letter Head"/>
    <w:basedOn w:val="Normal"/>
    <w:link w:val="ECCLetterHeadZchn"/>
    <w:qFormat/>
    <w:rsid w:val="0038287C"/>
    <w:pPr>
      <w:tabs>
        <w:tab w:val="right" w:pos="4750"/>
      </w:tabs>
      <w:spacing w:before="120"/>
    </w:pPr>
    <w:rPr>
      <w:b/>
      <w:sz w:val="22"/>
      <w:szCs w:val="20"/>
    </w:rPr>
  </w:style>
  <w:style w:type="character" w:customStyle="1" w:styleId="ECCHLyellow">
    <w:name w:val="ECC HL yellow"/>
    <w:basedOn w:val="DefaultParagraphFont"/>
    <w:uiPriority w:val="1"/>
    <w:qFormat/>
    <w:rsid w:val="0038287C"/>
    <w:rPr>
      <w:rFonts w:eastAsia="Calibri"/>
      <w:i w:val="0"/>
      <w:szCs w:val="22"/>
      <w:bdr w:val="none" w:sz="0" w:space="0" w:color="auto"/>
      <w:shd w:val="solid" w:color="FFFF00" w:fill="auto"/>
      <w:lang w:val="en-GB"/>
    </w:rPr>
  </w:style>
  <w:style w:type="paragraph" w:customStyle="1" w:styleId="ECCTableHeaderwhitefont">
    <w:name w:val="ECC Table Header white font"/>
    <w:basedOn w:val="ECCTableHeaderredfont"/>
    <w:qFormat/>
    <w:rsid w:val="0038287C"/>
    <w:pPr>
      <w:spacing w:after="120"/>
      <w:jc w:val="center"/>
    </w:pPr>
    <w:rPr>
      <w:color w:val="FFFFFF" w:themeColor="background1"/>
    </w:rPr>
  </w:style>
  <w:style w:type="paragraph" w:customStyle="1" w:styleId="ECCTabletext">
    <w:name w:val="ECC Table text"/>
    <w:basedOn w:val="Normal"/>
    <w:qFormat/>
    <w:rsid w:val="00714F0F"/>
    <w:pPr>
      <w:spacing w:before="60"/>
    </w:pPr>
  </w:style>
  <w:style w:type="paragraph" w:styleId="Signature">
    <w:name w:val="Signature"/>
    <w:basedOn w:val="Normal"/>
    <w:link w:val="SignatureChar"/>
    <w:uiPriority w:val="99"/>
    <w:semiHidden/>
    <w:unhideWhenUsed/>
    <w:locked/>
    <w:rsid w:val="007D52EC"/>
    <w:pPr>
      <w:spacing w:before="0" w:after="0"/>
      <w:ind w:left="4252"/>
    </w:pPr>
  </w:style>
  <w:style w:type="paragraph" w:customStyle="1" w:styleId="ECCTableHeaderredfont">
    <w:name w:val="ECC Table Header red font"/>
    <w:qFormat/>
    <w:rsid w:val="0038287C"/>
    <w:pPr>
      <w:spacing w:before="120"/>
    </w:pPr>
    <w:rPr>
      <w:bCs/>
      <w:color w:val="D2232A"/>
      <w:lang w:val="en-GB"/>
    </w:rPr>
  </w:style>
  <w:style w:type="character" w:customStyle="1" w:styleId="SignatureChar">
    <w:name w:val="Signature Char"/>
    <w:basedOn w:val="DefaultParagraphFont"/>
    <w:link w:val="Signature"/>
    <w:uiPriority w:val="99"/>
    <w:semiHidden/>
    <w:rsid w:val="007D52EC"/>
  </w:style>
  <w:style w:type="paragraph" w:customStyle="1" w:styleId="ECCpageFooter">
    <w:name w:val="ECC page Footer"/>
    <w:rsid w:val="00E36601"/>
    <w:pPr>
      <w:tabs>
        <w:tab w:val="left" w:pos="0"/>
        <w:tab w:val="center" w:pos="4820"/>
        <w:tab w:val="right" w:pos="9639"/>
      </w:tabs>
      <w:spacing w:before="0" w:after="0"/>
    </w:pPr>
    <w:rPr>
      <w:b/>
      <w:sz w:val="16"/>
      <w:szCs w:val="22"/>
      <w:lang w:val="de-DE" w:eastAsia="de-DE"/>
    </w:rPr>
  </w:style>
  <w:style w:type="paragraph" w:customStyle="1" w:styleId="ECCNumberedListlevel2">
    <w:name w:val="ECC Numbered List level 2"/>
    <w:basedOn w:val="ECCNumberedList"/>
    <w:qFormat/>
    <w:rsid w:val="006026AB"/>
    <w:pPr>
      <w:numPr>
        <w:ilvl w:val="1"/>
        <w:numId w:val="16"/>
      </w:numPr>
    </w:pPr>
  </w:style>
  <w:style w:type="character" w:customStyle="1" w:styleId="ECCHLbold">
    <w:name w:val="ECC HL bold"/>
    <w:basedOn w:val="Strong"/>
    <w:uiPriority w:val="1"/>
    <w:qFormat/>
    <w:rsid w:val="0038287C"/>
    <w:rPr>
      <w:b/>
      <w:bCs/>
    </w:rPr>
  </w:style>
  <w:style w:type="character" w:styleId="Emphasis">
    <w:name w:val="Emphasis"/>
    <w:aliases w:val="ECC HL italics"/>
    <w:basedOn w:val="DefaultParagraphFont"/>
    <w:uiPriority w:val="1"/>
    <w:qFormat/>
    <w:rsid w:val="00DB17F9"/>
    <w:rPr>
      <w:i/>
    </w:rPr>
  </w:style>
  <w:style w:type="character" w:customStyle="1" w:styleId="TOC1Char">
    <w:name w:val="TOC 1 Char"/>
    <w:aliases w:val="ECC Index 1 Char"/>
    <w:basedOn w:val="DefaultParagraphFont"/>
    <w:link w:val="TOC1"/>
    <w:uiPriority w:val="39"/>
    <w:semiHidden/>
    <w:rsid w:val="00D3663D"/>
    <w:rPr>
      <w:rFonts w:eastAsia="Calibri"/>
      <w:b/>
      <w:noProof/>
    </w:rPr>
  </w:style>
  <w:style w:type="paragraph" w:styleId="TOCHeading">
    <w:name w:val="TOC Heading"/>
    <w:basedOn w:val="Heading1"/>
    <w:next w:val="Normal"/>
    <w:uiPriority w:val="39"/>
    <w:semiHidden/>
    <w:qFormat/>
    <w:locked/>
    <w:rsid w:val="003A5711"/>
    <w:pPr>
      <w:keepLines/>
      <w:numPr>
        <w:numId w:val="0"/>
      </w:numPr>
      <w:spacing w:before="480" w:after="0"/>
      <w:outlineLvl w:val="9"/>
    </w:pPr>
    <w:rPr>
      <w:rFonts w:asciiTheme="majorHAnsi" w:eastAsiaTheme="majorEastAsia" w:hAnsiTheme="majorHAnsi" w:cstheme="majorBidi"/>
      <w:caps w:val="0"/>
      <w:color w:val="365F91" w:themeColor="accent1" w:themeShade="BF"/>
      <w:kern w:val="0"/>
      <w:sz w:val="28"/>
      <w:szCs w:val="28"/>
      <w:lang w:val="en-GB"/>
    </w:rPr>
  </w:style>
  <w:style w:type="character" w:customStyle="1" w:styleId="ECCHLcyan">
    <w:name w:val="ECC HL cyan"/>
    <w:basedOn w:val="DefaultParagraphFont"/>
    <w:uiPriority w:val="1"/>
    <w:qFormat/>
    <w:rsid w:val="0038287C"/>
    <w:rPr>
      <w:iCs w:val="0"/>
      <w:bdr w:val="none" w:sz="0" w:space="0" w:color="auto"/>
      <w:shd w:val="solid" w:color="00FFFF" w:fill="auto"/>
      <w:lang w:val="en-GB"/>
    </w:rPr>
  </w:style>
  <w:style w:type="character" w:customStyle="1" w:styleId="ECCHLorange">
    <w:name w:val="ECC HL orange"/>
    <w:basedOn w:val="DefaultParagraphFont"/>
    <w:uiPriority w:val="1"/>
    <w:qFormat/>
    <w:rsid w:val="0038287C"/>
    <w:rPr>
      <w:bdr w:val="none" w:sz="0" w:space="0" w:color="auto"/>
      <w:shd w:val="solid" w:color="FFC000" w:fill="auto"/>
    </w:rPr>
  </w:style>
  <w:style w:type="character" w:customStyle="1" w:styleId="ECCHLblue">
    <w:name w:val="ECC HL blue"/>
    <w:basedOn w:val="DefaultParagraphFont"/>
    <w:uiPriority w:val="1"/>
    <w:qFormat/>
    <w:rsid w:val="0038287C"/>
    <w:rPr>
      <w:rFonts w:eastAsia="Calibri"/>
      <w:color w:val="FFFF00"/>
      <w:szCs w:val="22"/>
      <w:bdr w:val="none" w:sz="0" w:space="0" w:color="auto"/>
      <w:shd w:val="solid" w:color="4F81BD" w:themeColor="accent1" w:fill="auto"/>
      <w:lang w:val="en-GB"/>
    </w:rPr>
  </w:style>
  <w:style w:type="character" w:customStyle="1" w:styleId="ECCHLpetrol">
    <w:name w:val="ECC HL petrol"/>
    <w:basedOn w:val="DefaultParagraphFont"/>
    <w:uiPriority w:val="1"/>
    <w:qFormat/>
    <w:rsid w:val="0038287C"/>
    <w:rPr>
      <w:iCs w:val="0"/>
      <w:color w:val="FFFFFF" w:themeColor="background1"/>
      <w:bdr w:val="none" w:sz="0" w:space="0" w:color="auto"/>
      <w:shd w:val="solid" w:color="008080" w:fill="auto"/>
    </w:rPr>
  </w:style>
  <w:style w:type="paragraph" w:styleId="ListParagraph">
    <w:name w:val="List Paragraph"/>
    <w:basedOn w:val="Normal"/>
    <w:uiPriority w:val="34"/>
    <w:qFormat/>
    <w:locked/>
    <w:rsid w:val="005C5A96"/>
    <w:pPr>
      <w:ind w:left="720"/>
      <w:contextualSpacing/>
    </w:pPr>
  </w:style>
  <w:style w:type="character" w:customStyle="1" w:styleId="ECCHLsubscript">
    <w:name w:val="ECC HL subscript"/>
    <w:uiPriority w:val="1"/>
    <w:qFormat/>
    <w:rsid w:val="0038287C"/>
    <w:rPr>
      <w:vertAlign w:val="subscript"/>
    </w:rPr>
  </w:style>
  <w:style w:type="character" w:customStyle="1" w:styleId="ECCHLsuperscript">
    <w:name w:val="ECC HL superscript"/>
    <w:uiPriority w:val="1"/>
    <w:qFormat/>
    <w:rsid w:val="0038287C"/>
    <w:rPr>
      <w:vertAlign w:val="superscript"/>
    </w:rPr>
  </w:style>
  <w:style w:type="character" w:customStyle="1" w:styleId="ECCLetterHeadZchn">
    <w:name w:val="ECC Letter Head Zchn"/>
    <w:basedOn w:val="DefaultParagraphFont"/>
    <w:link w:val="ECCLetterHead"/>
    <w:rsid w:val="00263FFB"/>
    <w:rPr>
      <w:rFonts w:eastAsia="Calibri"/>
      <w:b/>
      <w:sz w:val="22"/>
      <w:lang w:val="en-GB"/>
    </w:rPr>
  </w:style>
  <w:style w:type="character" w:customStyle="1" w:styleId="ECCHLmagenta">
    <w:name w:val="ECC HL magenta"/>
    <w:basedOn w:val="DefaultParagraphFont"/>
    <w:uiPriority w:val="1"/>
    <w:qFormat/>
    <w:rsid w:val="0038287C"/>
    <w:rPr>
      <w:color w:val="auto"/>
      <w:bdr w:val="none" w:sz="0" w:space="0" w:color="auto"/>
      <w:shd w:val="solid" w:color="FF3399" w:fill="auto"/>
      <w:lang w:val="en-GB"/>
    </w:rPr>
  </w:style>
  <w:style w:type="character" w:customStyle="1" w:styleId="ECCHLbrown">
    <w:name w:val="ECC HL brown"/>
    <w:basedOn w:val="DefaultParagraphFont"/>
    <w:uiPriority w:val="1"/>
    <w:qFormat/>
    <w:rsid w:val="0038287C"/>
    <w:rPr>
      <w:color w:val="D9D9D9" w:themeColor="background1" w:themeShade="D9"/>
      <w:bdr w:val="none" w:sz="0" w:space="0" w:color="auto"/>
      <w:shd w:val="solid" w:color="B95807" w:fill="auto"/>
    </w:rPr>
  </w:style>
  <w:style w:type="character" w:styleId="Hyperlink">
    <w:name w:val="Hyperlink"/>
    <w:aliases w:val="ECC Hyperlink,CEO_Hyperlink,超级链接"/>
    <w:basedOn w:val="DefaultParagraphFont"/>
    <w:uiPriority w:val="99"/>
    <w:qFormat/>
    <w:rsid w:val="00DB17F9"/>
    <w:rPr>
      <w:color w:val="0000FF" w:themeColor="hyperlink"/>
      <w:u w:val="single"/>
    </w:rPr>
  </w:style>
  <w:style w:type="paragraph" w:customStyle="1" w:styleId="ECCHeadingnonumbering">
    <w:name w:val="ECC Heading no numbering"/>
    <w:basedOn w:val="Heading1"/>
    <w:rsid w:val="00DB17F9"/>
    <w:pPr>
      <w:numPr>
        <w:numId w:val="0"/>
      </w:numPr>
      <w:tabs>
        <w:tab w:val="left" w:pos="0"/>
        <w:tab w:val="center" w:pos="4820"/>
        <w:tab w:val="right" w:pos="9639"/>
      </w:tabs>
    </w:pPr>
  </w:style>
  <w:style w:type="character" w:customStyle="1" w:styleId="ECCParagraph">
    <w:name w:val="ECC Paragraph"/>
    <w:basedOn w:val="DefaultParagraphFont"/>
    <w:uiPriority w:val="1"/>
    <w:qFormat/>
    <w:rsid w:val="0038287C"/>
    <w:rPr>
      <w:rFonts w:ascii="Arial" w:hAnsi="Arial"/>
      <w:noProof w:val="0"/>
      <w:sz w:val="20"/>
      <w:bdr w:val="none" w:sz="0" w:space="0" w:color="auto"/>
      <w:lang w:val="en-GB"/>
    </w:rPr>
  </w:style>
  <w:style w:type="character" w:customStyle="1" w:styleId="ECCHLunderlined">
    <w:name w:val="ECC HL underlined"/>
    <w:uiPriority w:val="1"/>
    <w:qFormat/>
    <w:rsid w:val="0038287C"/>
    <w:rPr>
      <w:u w:val="single"/>
    </w:rPr>
  </w:style>
  <w:style w:type="table" w:styleId="ColorfulGrid">
    <w:name w:val="Colorful Grid"/>
    <w:basedOn w:val="TableNormal"/>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TableSimple1">
    <w:name w:val="Table Simple 1"/>
    <w:basedOn w:val="TableNormal"/>
    <w:uiPriority w:val="99"/>
    <w:semiHidden/>
    <w:unhideWhenUsed/>
    <w:locked/>
    <w:rsid w:val="00DB17F9"/>
    <w:pPr>
      <w:shd w:val="clear" w:color="FFFFFF" w:themeColor="background1" w:fill="auto"/>
      <w:spacing w:after="240"/>
      <w:textboxTightWrap w:val="lastLineOnly"/>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ColorfulGrid-Accent6">
    <w:name w:val="Colorful Grid Accent 6"/>
    <w:basedOn w:val="TableNormal"/>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ECCTable-whiteheader">
    <w:name w:val="ECC Table - white header"/>
    <w:basedOn w:val="ECCTable-clean"/>
    <w:uiPriority w:val="99"/>
    <w:rsid w:val="0038287C"/>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left"/>
      </w:pPr>
      <w:rPr>
        <w:rFonts w:ascii="Arial" w:hAnsi="Arial"/>
        <w:b/>
        <w:i/>
        <w:color w:val="D22A23"/>
        <w:sz w:val="20"/>
      </w:rPr>
      <w:tblPr/>
      <w:trPr>
        <w:tblHeader/>
      </w:trPr>
      <w:tcPr>
        <w:shd w:val="clear" w:color="auto" w:fill="FFFFFF" w:themeFill="background1"/>
      </w:tcPr>
    </w:tblStylePr>
    <w:tblStylePr w:type="lastRow">
      <w:rPr>
        <w:b w:val="0"/>
      </w:rPr>
    </w:tblStylePr>
  </w:style>
  <w:style w:type="table" w:customStyle="1" w:styleId="ECCTable-redheader">
    <w:name w:val="ECC Table - red header"/>
    <w:basedOn w:val="ECCTable-clean"/>
    <w:uiPriority w:val="99"/>
    <w:qFormat/>
    <w:rsid w:val="0038287C"/>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b/>
        <w:i/>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vAlign w:val="center"/>
      </w:tcPr>
    </w:tblStylePr>
  </w:style>
  <w:style w:type="table" w:customStyle="1" w:styleId="ECCTable-clean">
    <w:name w:val="ECC Table - clean"/>
    <w:uiPriority w:val="99"/>
    <w:rsid w:val="0038287C"/>
    <w:pPr>
      <w:spacing w:before="60"/>
    </w:pPr>
    <w:rPr>
      <w:rFonts w:eastAsia="Calibri"/>
      <w:lang w:val="de-DE" w:eastAsia="de-DE"/>
    </w:rPr>
    <w:tblPr>
      <w:tblStyleRowBandSize w:val="1"/>
      <w:jc w:val="center"/>
      <w:tblCellMar>
        <w:top w:w="57" w:type="dxa"/>
        <w:left w:w="108" w:type="dxa"/>
        <w:bottom w:w="0" w:type="dxa"/>
        <w:right w:w="108" w:type="dxa"/>
      </w:tblCellMar>
    </w:tblPr>
    <w:trPr>
      <w:jc w:val="center"/>
    </w:trPr>
    <w:tcPr>
      <w:vAlign w:val="center"/>
    </w:tcPr>
    <w:tblStylePr w:type="firstRow">
      <w:pPr>
        <w:wordWrap/>
        <w:spacing w:beforeLines="0" w:before="120" w:beforeAutospacing="0" w:afterLines="0" w:after="120" w:afterAutospacing="0" w:line="240" w:lineRule="auto"/>
        <w:jc w:val="left"/>
      </w:pPr>
      <w:rPr>
        <w:i/>
      </w:rPr>
      <w:tblPr/>
      <w:trPr>
        <w:tblHeader/>
      </w:trPr>
    </w:tblStylePr>
  </w:style>
  <w:style w:type="character" w:customStyle="1" w:styleId="ECCHLgrey">
    <w:name w:val="ECC HL grey"/>
    <w:uiPriority w:val="1"/>
    <w:qFormat/>
    <w:rsid w:val="0038287C"/>
    <w:rPr>
      <w:bdr w:val="none" w:sz="0" w:space="0" w:color="auto"/>
      <w:shd w:val="solid" w:color="BFBFBF" w:themeColor="background1" w:themeShade="BF" w:fill="auto"/>
    </w:rPr>
  </w:style>
  <w:style w:type="table" w:styleId="TableGrid">
    <w:name w:val="Table Grid"/>
    <w:aliases w:val="CV table,Deloitte,CV1"/>
    <w:basedOn w:val="TableNormal"/>
    <w:qFormat/>
    <w:locked/>
    <w:rsid w:val="00D06683"/>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semiHidden/>
    <w:qFormat/>
    <w:locked/>
    <w:rsid w:val="0038287C"/>
    <w:rPr>
      <w:b/>
      <w:bCs/>
    </w:rPr>
  </w:style>
  <w:style w:type="paragraph" w:customStyle="1" w:styleId="ECCBreak">
    <w:name w:val="ECC Break"/>
    <w:link w:val="ECCBreakZchn"/>
    <w:rsid w:val="0042761F"/>
    <w:pPr>
      <w:spacing w:before="360"/>
      <w:jc w:val="left"/>
    </w:pPr>
    <w:rPr>
      <w:b/>
      <w:bCs/>
      <w:iCs/>
      <w:caps/>
      <w:szCs w:val="28"/>
    </w:rPr>
  </w:style>
  <w:style w:type="character" w:customStyle="1" w:styleId="ECCBreakZchn">
    <w:name w:val="ECC Break Zchn"/>
    <w:basedOn w:val="DefaultParagraphFont"/>
    <w:link w:val="ECCBreak"/>
    <w:rsid w:val="0042761F"/>
    <w:rPr>
      <w:b/>
      <w:bCs/>
      <w:iCs/>
      <w:caps/>
      <w:szCs w:val="28"/>
    </w:rPr>
  </w:style>
  <w:style w:type="paragraph" w:customStyle="1" w:styleId="ECCFiguregraphcentred">
    <w:name w:val="ECC Figure/graph centred"/>
    <w:next w:val="Normal"/>
    <w:qFormat/>
    <w:rsid w:val="00090F47"/>
    <w:pPr>
      <w:spacing w:after="240"/>
      <w:jc w:val="center"/>
    </w:pPr>
    <w:rPr>
      <w:noProof/>
      <w:lang w:val="de-DE" w:eastAsia="de-DE"/>
      <w14:cntxtAlts/>
    </w:rPr>
  </w:style>
  <w:style w:type="character" w:customStyle="1" w:styleId="CaptionChar">
    <w:name w:val="Caption Char"/>
    <w:aliases w:val="ECC Caption Char,ECC Figure Caption Char"/>
    <w:link w:val="Caption"/>
    <w:qFormat/>
    <w:rsid w:val="00090F47"/>
    <w:rPr>
      <w:b/>
      <w:bCs/>
      <w:color w:val="D2232A"/>
    </w:rPr>
  </w:style>
  <w:style w:type="paragraph" w:customStyle="1" w:styleId="ECCLetteredListLevel2">
    <w:name w:val="ECC Lettered List Level 2"/>
    <w:basedOn w:val="Normal"/>
    <w:qFormat/>
    <w:rsid w:val="00E20941"/>
    <w:pPr>
      <w:numPr>
        <w:ilvl w:val="1"/>
        <w:numId w:val="18"/>
      </w:numPr>
      <w:spacing w:after="0"/>
    </w:pPr>
    <w:rPr>
      <w:rFonts w:eastAsia="Times New Roman"/>
      <w:szCs w:val="20"/>
    </w:rPr>
  </w:style>
  <w:style w:type="paragraph" w:customStyle="1" w:styleId="ECCBox">
    <w:name w:val="ECC Box"/>
    <w:link w:val="ECCBoxZchn"/>
    <w:uiPriority w:val="99"/>
    <w:rsid w:val="00F8125C"/>
    <w:pPr>
      <w:keepLines/>
      <w:pBdr>
        <w:top w:val="single" w:sz="12" w:space="4" w:color="auto"/>
        <w:left w:val="single" w:sz="12" w:space="4" w:color="auto"/>
        <w:bottom w:val="single" w:sz="12" w:space="4" w:color="auto"/>
        <w:right w:val="single" w:sz="12" w:space="4" w:color="auto"/>
      </w:pBdr>
      <w:spacing w:before="60"/>
    </w:pPr>
    <w:rPr>
      <w:lang w:eastAsia="de-DE"/>
    </w:rPr>
  </w:style>
  <w:style w:type="character" w:customStyle="1" w:styleId="ECCBoxZchn">
    <w:name w:val="ECC Box Zchn"/>
    <w:link w:val="ECCBox"/>
    <w:uiPriority w:val="99"/>
    <w:rsid w:val="00F8125C"/>
    <w:rPr>
      <w:lang w:eastAsia="de-DE"/>
    </w:rPr>
  </w:style>
  <w:style w:type="paragraph" w:customStyle="1" w:styleId="Tabletext">
    <w:name w:val="Table_text"/>
    <w:basedOn w:val="Normal"/>
    <w:link w:val="TabletextChar"/>
    <w:qFormat/>
    <w:rsid w:val="00F8125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left"/>
      <w:textAlignment w:val="baseline"/>
    </w:pPr>
    <w:rPr>
      <w:rFonts w:ascii="Times New Roman" w:eastAsia="Times New Roman" w:hAnsi="Times New Roman"/>
      <w:szCs w:val="20"/>
    </w:rPr>
  </w:style>
  <w:style w:type="paragraph" w:customStyle="1" w:styleId="Tablehead">
    <w:name w:val="Table_head"/>
    <w:basedOn w:val="Normal"/>
    <w:link w:val="TableheadChar"/>
    <w:qFormat/>
    <w:rsid w:val="00F8125C"/>
    <w:pPr>
      <w:keepNext/>
      <w:tabs>
        <w:tab w:val="left" w:pos="1134"/>
        <w:tab w:val="left" w:pos="1871"/>
        <w:tab w:val="left" w:pos="2268"/>
      </w:tabs>
      <w:overflowPunct w:val="0"/>
      <w:autoSpaceDE w:val="0"/>
      <w:autoSpaceDN w:val="0"/>
      <w:adjustRightInd w:val="0"/>
      <w:spacing w:before="80" w:after="80"/>
      <w:jc w:val="center"/>
      <w:textAlignment w:val="baseline"/>
    </w:pPr>
    <w:rPr>
      <w:rFonts w:ascii="Times New Roman Bold" w:eastAsia="Times New Roman" w:hAnsi="Times New Roman Bold" w:cs="Times New Roman Bold"/>
      <w:b/>
      <w:szCs w:val="20"/>
    </w:rPr>
  </w:style>
  <w:style w:type="paragraph" w:customStyle="1" w:styleId="Tabletitle">
    <w:name w:val="Table_title"/>
    <w:basedOn w:val="Normal"/>
    <w:next w:val="Tabletext"/>
    <w:link w:val="Tabletitle0"/>
    <w:rsid w:val="00F8125C"/>
    <w:pPr>
      <w:keepNext/>
      <w:keepLines/>
      <w:tabs>
        <w:tab w:val="left" w:pos="1134"/>
        <w:tab w:val="left" w:pos="1871"/>
        <w:tab w:val="left" w:pos="2268"/>
      </w:tabs>
      <w:overflowPunct w:val="0"/>
      <w:autoSpaceDE w:val="0"/>
      <w:autoSpaceDN w:val="0"/>
      <w:adjustRightInd w:val="0"/>
      <w:spacing w:before="0" w:after="120"/>
      <w:jc w:val="center"/>
      <w:textAlignment w:val="baseline"/>
    </w:pPr>
    <w:rPr>
      <w:rFonts w:ascii="Times New Roman Bold" w:eastAsia="Times New Roman" w:hAnsi="Times New Roman Bold"/>
      <w:b/>
      <w:szCs w:val="20"/>
    </w:rPr>
  </w:style>
  <w:style w:type="character" w:customStyle="1" w:styleId="TableheadChar">
    <w:name w:val="Table_head Char"/>
    <w:link w:val="Tablehead"/>
    <w:locked/>
    <w:rsid w:val="00F8125C"/>
    <w:rPr>
      <w:rFonts w:ascii="Times New Roman Bold" w:hAnsi="Times New Roman Bold" w:cs="Times New Roman Bold"/>
      <w:b/>
      <w:lang w:val="en-GB"/>
    </w:rPr>
  </w:style>
  <w:style w:type="character" w:customStyle="1" w:styleId="TabletextChar">
    <w:name w:val="Table_text Char"/>
    <w:link w:val="Tabletext"/>
    <w:qFormat/>
    <w:locked/>
    <w:rsid w:val="00F8125C"/>
    <w:rPr>
      <w:rFonts w:ascii="Times New Roman" w:hAnsi="Times New Roman"/>
      <w:lang w:val="en-GB"/>
    </w:rPr>
  </w:style>
  <w:style w:type="character" w:customStyle="1" w:styleId="Tabletitle0">
    <w:name w:val="Table_title Знак"/>
    <w:link w:val="Tabletitle"/>
    <w:locked/>
    <w:rsid w:val="00F8125C"/>
    <w:rPr>
      <w:rFonts w:ascii="Times New Roman Bold" w:hAnsi="Times New Roman Bold"/>
      <w:b/>
      <w:lang w:val="en-GB"/>
    </w:rPr>
  </w:style>
  <w:style w:type="character" w:customStyle="1" w:styleId="UnresolvedMention1">
    <w:name w:val="Unresolved Mention1"/>
    <w:basedOn w:val="DefaultParagraphFont"/>
    <w:uiPriority w:val="99"/>
    <w:semiHidden/>
    <w:unhideWhenUsed/>
    <w:rsid w:val="00F8125C"/>
    <w:rPr>
      <w:color w:val="605E5C"/>
      <w:shd w:val="clear" w:color="auto" w:fill="E1DFDD"/>
    </w:rPr>
  </w:style>
  <w:style w:type="character" w:styleId="FollowedHyperlink">
    <w:name w:val="FollowedHyperlink"/>
    <w:basedOn w:val="DefaultParagraphFont"/>
    <w:uiPriority w:val="99"/>
    <w:semiHidden/>
    <w:unhideWhenUsed/>
    <w:locked/>
    <w:rsid w:val="00F8125C"/>
    <w:rPr>
      <w:color w:val="800080" w:themeColor="followedHyperlink"/>
      <w:u w:val="single"/>
    </w:rPr>
  </w:style>
  <w:style w:type="character" w:styleId="CommentReference">
    <w:name w:val="annotation reference"/>
    <w:basedOn w:val="DefaultParagraphFont"/>
    <w:uiPriority w:val="99"/>
    <w:semiHidden/>
    <w:unhideWhenUsed/>
    <w:locked/>
    <w:rsid w:val="00F8125C"/>
    <w:rPr>
      <w:sz w:val="16"/>
      <w:szCs w:val="16"/>
    </w:rPr>
  </w:style>
  <w:style w:type="paragraph" w:styleId="CommentText">
    <w:name w:val="annotation text"/>
    <w:basedOn w:val="Normal"/>
    <w:link w:val="CommentTextChar"/>
    <w:uiPriority w:val="99"/>
    <w:unhideWhenUsed/>
    <w:locked/>
    <w:rsid w:val="00F8125C"/>
    <w:rPr>
      <w:szCs w:val="20"/>
    </w:rPr>
  </w:style>
  <w:style w:type="character" w:customStyle="1" w:styleId="CommentTextChar">
    <w:name w:val="Comment Text Char"/>
    <w:basedOn w:val="DefaultParagraphFont"/>
    <w:link w:val="CommentText"/>
    <w:uiPriority w:val="99"/>
    <w:rsid w:val="00F8125C"/>
    <w:rPr>
      <w:rFonts w:eastAsia="Calibri"/>
      <w:lang w:val="en-GB"/>
    </w:rPr>
  </w:style>
  <w:style w:type="paragraph" w:styleId="CommentSubject">
    <w:name w:val="annotation subject"/>
    <w:basedOn w:val="CommentText"/>
    <w:next w:val="CommentText"/>
    <w:link w:val="CommentSubjectChar"/>
    <w:uiPriority w:val="99"/>
    <w:semiHidden/>
    <w:unhideWhenUsed/>
    <w:locked/>
    <w:rsid w:val="00F8125C"/>
    <w:rPr>
      <w:b/>
      <w:bCs/>
    </w:rPr>
  </w:style>
  <w:style w:type="character" w:customStyle="1" w:styleId="CommentSubjectChar">
    <w:name w:val="Comment Subject Char"/>
    <w:basedOn w:val="CommentTextChar"/>
    <w:link w:val="CommentSubject"/>
    <w:uiPriority w:val="99"/>
    <w:semiHidden/>
    <w:rsid w:val="00F8125C"/>
    <w:rPr>
      <w:rFonts w:eastAsia="Calibri"/>
      <w:b/>
      <w:bCs/>
      <w:lang w:val="en-GB"/>
    </w:rPr>
  </w:style>
  <w:style w:type="character" w:customStyle="1" w:styleId="UnresolvedMention2">
    <w:name w:val="Unresolved Mention2"/>
    <w:basedOn w:val="DefaultParagraphFont"/>
    <w:uiPriority w:val="99"/>
    <w:semiHidden/>
    <w:unhideWhenUsed/>
    <w:rsid w:val="00F8125C"/>
    <w:rPr>
      <w:color w:val="605E5C"/>
      <w:shd w:val="clear" w:color="auto" w:fill="E1DFDD"/>
    </w:rPr>
  </w:style>
  <w:style w:type="paragraph" w:customStyle="1" w:styleId="Recref">
    <w:name w:val="Rec_ref"/>
    <w:basedOn w:val="Normal"/>
    <w:next w:val="Normal"/>
    <w:rsid w:val="00F8125C"/>
    <w:pPr>
      <w:keepNext/>
      <w:keepLines/>
      <w:tabs>
        <w:tab w:val="left" w:pos="1134"/>
        <w:tab w:val="left" w:pos="1871"/>
        <w:tab w:val="left" w:pos="2268"/>
      </w:tabs>
      <w:overflowPunct w:val="0"/>
      <w:autoSpaceDE w:val="0"/>
      <w:autoSpaceDN w:val="0"/>
      <w:adjustRightInd w:val="0"/>
      <w:spacing w:before="120" w:after="0"/>
      <w:jc w:val="center"/>
      <w:textAlignment w:val="baseline"/>
    </w:pPr>
    <w:rPr>
      <w:rFonts w:ascii="Times New Roman" w:eastAsiaTheme="minorEastAsia" w:hAnsi="Times New Roman"/>
      <w:sz w:val="24"/>
      <w:szCs w:val="20"/>
    </w:rPr>
  </w:style>
  <w:style w:type="paragraph" w:customStyle="1" w:styleId="Tablelegend">
    <w:name w:val="Table_legend"/>
    <w:basedOn w:val="Normal"/>
    <w:link w:val="TablelegendChar"/>
    <w:qFormat/>
    <w:rsid w:val="00F8125C"/>
    <w:pPr>
      <w:tabs>
        <w:tab w:val="left" w:pos="284"/>
        <w:tab w:val="left" w:pos="567"/>
        <w:tab w:val="left" w:pos="851"/>
        <w:tab w:val="left" w:pos="1134"/>
        <w:tab w:val="left" w:pos="1871"/>
        <w:tab w:val="left" w:pos="2268"/>
      </w:tabs>
      <w:overflowPunct w:val="0"/>
      <w:autoSpaceDE w:val="0"/>
      <w:autoSpaceDN w:val="0"/>
      <w:adjustRightInd w:val="0"/>
      <w:spacing w:before="40" w:after="40"/>
      <w:jc w:val="left"/>
      <w:textAlignment w:val="baseline"/>
    </w:pPr>
    <w:rPr>
      <w:rFonts w:ascii="Times New Roman" w:eastAsiaTheme="minorEastAsia" w:hAnsi="Times New Roman"/>
      <w:sz w:val="18"/>
      <w:szCs w:val="20"/>
    </w:rPr>
  </w:style>
  <w:style w:type="character" w:customStyle="1" w:styleId="TablelegendChar">
    <w:name w:val="Table_legend Char"/>
    <w:link w:val="Tablelegend"/>
    <w:qFormat/>
    <w:locked/>
    <w:rsid w:val="00F8125C"/>
    <w:rPr>
      <w:rFonts w:ascii="Times New Roman" w:eastAsiaTheme="minorEastAsia" w:hAnsi="Times New Roman"/>
      <w:sz w:val="18"/>
      <w:lang w:val="en-GB"/>
    </w:rPr>
  </w:style>
  <w:style w:type="paragraph" w:styleId="Footer">
    <w:name w:val="footer"/>
    <w:basedOn w:val="Normal"/>
    <w:link w:val="FooterChar"/>
    <w:uiPriority w:val="99"/>
    <w:unhideWhenUsed/>
    <w:locked/>
    <w:rsid w:val="00F8125C"/>
    <w:pPr>
      <w:tabs>
        <w:tab w:val="center" w:pos="4680"/>
        <w:tab w:val="right" w:pos="9360"/>
      </w:tabs>
      <w:spacing w:before="0" w:after="0"/>
    </w:pPr>
  </w:style>
  <w:style w:type="character" w:customStyle="1" w:styleId="FooterChar">
    <w:name w:val="Footer Char"/>
    <w:basedOn w:val="DefaultParagraphFont"/>
    <w:link w:val="Footer"/>
    <w:uiPriority w:val="99"/>
    <w:rsid w:val="00F8125C"/>
    <w:rPr>
      <w:rFonts w:eastAsia="Calibri"/>
      <w:szCs w:val="22"/>
      <w:lang w:val="en-GB"/>
    </w:rPr>
  </w:style>
  <w:style w:type="paragraph" w:styleId="EndnoteText">
    <w:name w:val="endnote text"/>
    <w:basedOn w:val="Normal"/>
    <w:link w:val="EndnoteTextChar"/>
    <w:uiPriority w:val="99"/>
    <w:semiHidden/>
    <w:unhideWhenUsed/>
    <w:locked/>
    <w:rsid w:val="00F8125C"/>
    <w:pPr>
      <w:spacing w:before="0" w:after="0"/>
    </w:pPr>
    <w:rPr>
      <w:szCs w:val="20"/>
    </w:rPr>
  </w:style>
  <w:style w:type="character" w:customStyle="1" w:styleId="EndnoteTextChar">
    <w:name w:val="Endnote Text Char"/>
    <w:basedOn w:val="DefaultParagraphFont"/>
    <w:link w:val="EndnoteText"/>
    <w:uiPriority w:val="99"/>
    <w:semiHidden/>
    <w:rsid w:val="00F8125C"/>
    <w:rPr>
      <w:rFonts w:eastAsia="Calibri"/>
      <w:lang w:val="en-GB"/>
    </w:rPr>
  </w:style>
  <w:style w:type="character" w:styleId="EndnoteReference">
    <w:name w:val="endnote reference"/>
    <w:basedOn w:val="DefaultParagraphFont"/>
    <w:uiPriority w:val="99"/>
    <w:semiHidden/>
    <w:unhideWhenUsed/>
    <w:locked/>
    <w:rsid w:val="00F8125C"/>
    <w:rPr>
      <w:vertAlign w:val="superscript"/>
    </w:rPr>
  </w:style>
  <w:style w:type="paragraph" w:customStyle="1" w:styleId="Rientra1">
    <w:name w:val="Rientra1"/>
    <w:basedOn w:val="Normal"/>
    <w:uiPriority w:val="99"/>
    <w:rsid w:val="00F8125C"/>
    <w:pPr>
      <w:numPr>
        <w:numId w:val="22"/>
      </w:numPr>
      <w:tabs>
        <w:tab w:val="left" w:pos="0"/>
      </w:tabs>
      <w:suppressAutoHyphens/>
      <w:autoSpaceDN w:val="0"/>
      <w:spacing w:before="60"/>
    </w:pPr>
    <w:rPr>
      <w:rFonts w:ascii="Times New Roman" w:eastAsia="SimSun" w:hAnsi="Times New Roman"/>
      <w:szCs w:val="20"/>
    </w:rPr>
  </w:style>
  <w:style w:type="numbering" w:customStyle="1" w:styleId="LFO19">
    <w:name w:val="LFO19"/>
    <w:basedOn w:val="NoList"/>
    <w:rsid w:val="00F8125C"/>
    <w:pPr>
      <w:numPr>
        <w:numId w:val="22"/>
      </w:numPr>
    </w:pPr>
  </w:style>
  <w:style w:type="table" w:customStyle="1" w:styleId="TableGrid2">
    <w:name w:val="Table Grid2"/>
    <w:basedOn w:val="TableNormal"/>
    <w:next w:val="TableGrid"/>
    <w:rsid w:val="00F8125C"/>
    <w:pPr>
      <w:spacing w:before="0" w:after="0"/>
      <w:jc w:val="left"/>
    </w:pPr>
    <w:rPr>
      <w:rFonts w:ascii="CG Times" w:eastAsiaTheme="minorEastAsia" w:hAnsi="CG Times"/>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ctitle">
    <w:name w:val="Rec_title"/>
    <w:basedOn w:val="Normal"/>
    <w:next w:val="Normal"/>
    <w:link w:val="Rectitle0"/>
    <w:rsid w:val="00F8125C"/>
    <w:pPr>
      <w:keepNext/>
      <w:keepLines/>
      <w:tabs>
        <w:tab w:val="left" w:pos="1134"/>
        <w:tab w:val="left" w:pos="1871"/>
        <w:tab w:val="left" w:pos="2268"/>
      </w:tabs>
      <w:overflowPunct w:val="0"/>
      <w:autoSpaceDE w:val="0"/>
      <w:autoSpaceDN w:val="0"/>
      <w:adjustRightInd w:val="0"/>
      <w:spacing w:after="0"/>
      <w:jc w:val="center"/>
      <w:textAlignment w:val="baseline"/>
    </w:pPr>
    <w:rPr>
      <w:rFonts w:ascii="Times New Roman Bold" w:eastAsiaTheme="minorEastAsia" w:hAnsi="Times New Roman Bold"/>
      <w:b/>
      <w:sz w:val="28"/>
      <w:szCs w:val="20"/>
    </w:rPr>
  </w:style>
  <w:style w:type="paragraph" w:customStyle="1" w:styleId="Reftext">
    <w:name w:val="Ref_text"/>
    <w:basedOn w:val="Normal"/>
    <w:rsid w:val="00F8125C"/>
    <w:pPr>
      <w:tabs>
        <w:tab w:val="left" w:pos="1134"/>
        <w:tab w:val="left" w:pos="1871"/>
        <w:tab w:val="left" w:pos="2268"/>
      </w:tabs>
      <w:overflowPunct w:val="0"/>
      <w:autoSpaceDE w:val="0"/>
      <w:autoSpaceDN w:val="0"/>
      <w:adjustRightInd w:val="0"/>
      <w:spacing w:before="120" w:after="0"/>
      <w:ind w:left="1134" w:hanging="1134"/>
      <w:jc w:val="left"/>
      <w:textAlignment w:val="baseline"/>
    </w:pPr>
    <w:rPr>
      <w:rFonts w:ascii="Times New Roman" w:eastAsiaTheme="minorEastAsia" w:hAnsi="Times New Roman"/>
      <w:sz w:val="24"/>
      <w:szCs w:val="20"/>
    </w:rPr>
  </w:style>
  <w:style w:type="character" w:customStyle="1" w:styleId="Rectitle0">
    <w:name w:val="Rec_title Знак"/>
    <w:basedOn w:val="DefaultParagraphFont"/>
    <w:link w:val="Rectitle"/>
    <w:locked/>
    <w:rsid w:val="00F8125C"/>
    <w:rPr>
      <w:rFonts w:ascii="Times New Roman Bold" w:eastAsiaTheme="minorEastAsia" w:hAnsi="Times New Roman Bold"/>
      <w:b/>
      <w:sz w:val="28"/>
      <w:lang w:val="en-GB"/>
    </w:rPr>
  </w:style>
  <w:style w:type="paragraph" w:styleId="TOC6">
    <w:name w:val="toc 6"/>
    <w:basedOn w:val="TOC4"/>
    <w:locked/>
    <w:rsid w:val="00F8125C"/>
    <w:pPr>
      <w:keepLines/>
      <w:tabs>
        <w:tab w:val="clear" w:pos="2552"/>
        <w:tab w:val="clear" w:pos="9639"/>
        <w:tab w:val="left" w:pos="567"/>
        <w:tab w:val="left" w:leader="dot" w:pos="7938"/>
        <w:tab w:val="center" w:pos="9526"/>
      </w:tabs>
      <w:overflowPunct w:val="0"/>
      <w:autoSpaceDE w:val="0"/>
      <w:autoSpaceDN w:val="0"/>
      <w:adjustRightInd w:val="0"/>
      <w:spacing w:before="120"/>
      <w:ind w:left="567" w:hanging="567"/>
      <w:jc w:val="left"/>
      <w:textAlignment w:val="baseline"/>
    </w:pPr>
    <w:rPr>
      <w:rFonts w:ascii="Times New Roman" w:eastAsiaTheme="minorEastAsia" w:hAnsi="Times New Roman"/>
      <w:noProof w:val="0"/>
      <w:sz w:val="24"/>
      <w:lang w:val="en-GB"/>
    </w:rPr>
  </w:style>
  <w:style w:type="paragraph" w:styleId="TOC7">
    <w:name w:val="toc 7"/>
    <w:basedOn w:val="TOC4"/>
    <w:locked/>
    <w:rsid w:val="00F8125C"/>
    <w:pPr>
      <w:keepLines/>
      <w:tabs>
        <w:tab w:val="clear" w:pos="2552"/>
        <w:tab w:val="clear" w:pos="9639"/>
        <w:tab w:val="left" w:pos="567"/>
        <w:tab w:val="left" w:leader="dot" w:pos="7938"/>
        <w:tab w:val="center" w:pos="9526"/>
      </w:tabs>
      <w:overflowPunct w:val="0"/>
      <w:autoSpaceDE w:val="0"/>
      <w:autoSpaceDN w:val="0"/>
      <w:adjustRightInd w:val="0"/>
      <w:spacing w:before="120"/>
      <w:ind w:left="567" w:hanging="567"/>
      <w:jc w:val="left"/>
      <w:textAlignment w:val="baseline"/>
    </w:pPr>
    <w:rPr>
      <w:rFonts w:ascii="Times New Roman" w:eastAsiaTheme="minorEastAsia" w:hAnsi="Times New Roman"/>
      <w:noProof w:val="0"/>
      <w:sz w:val="24"/>
      <w:lang w:val="en-GB"/>
    </w:rPr>
  </w:style>
  <w:style w:type="paragraph" w:styleId="NormalIndent">
    <w:name w:val="Normal Indent"/>
    <w:basedOn w:val="Normal"/>
    <w:link w:val="NormalIndentChar"/>
    <w:locked/>
    <w:rsid w:val="00F8125C"/>
    <w:pPr>
      <w:tabs>
        <w:tab w:val="left" w:pos="1134"/>
        <w:tab w:val="left" w:pos="1871"/>
        <w:tab w:val="left" w:pos="2268"/>
      </w:tabs>
      <w:overflowPunct w:val="0"/>
      <w:autoSpaceDE w:val="0"/>
      <w:autoSpaceDN w:val="0"/>
      <w:adjustRightInd w:val="0"/>
      <w:spacing w:before="120" w:after="0"/>
      <w:ind w:left="1134"/>
      <w:jc w:val="left"/>
      <w:textAlignment w:val="baseline"/>
    </w:pPr>
    <w:rPr>
      <w:rFonts w:ascii="Times New Roman" w:eastAsiaTheme="minorEastAsia" w:hAnsi="Times New Roman"/>
      <w:sz w:val="24"/>
      <w:szCs w:val="20"/>
    </w:rPr>
  </w:style>
  <w:style w:type="character" w:customStyle="1" w:styleId="NormalIndentChar">
    <w:name w:val="Normal Indent Char"/>
    <w:basedOn w:val="DefaultParagraphFont"/>
    <w:link w:val="NormalIndent"/>
    <w:rsid w:val="00F8125C"/>
    <w:rPr>
      <w:rFonts w:ascii="Times New Roman" w:eastAsiaTheme="minorEastAsia" w:hAnsi="Times New Roman"/>
      <w:sz w:val="24"/>
      <w:lang w:val="en-GB"/>
    </w:rPr>
  </w:style>
  <w:style w:type="paragraph" w:customStyle="1" w:styleId="Normalaftertitle">
    <w:name w:val="Normal_after_title"/>
    <w:basedOn w:val="Normal"/>
    <w:next w:val="Normal"/>
    <w:rsid w:val="00F8125C"/>
    <w:pPr>
      <w:tabs>
        <w:tab w:val="left" w:pos="1134"/>
        <w:tab w:val="left" w:pos="1871"/>
        <w:tab w:val="left" w:pos="2268"/>
      </w:tabs>
      <w:overflowPunct w:val="0"/>
      <w:autoSpaceDE w:val="0"/>
      <w:autoSpaceDN w:val="0"/>
      <w:adjustRightInd w:val="0"/>
      <w:spacing w:before="360" w:after="0"/>
      <w:jc w:val="left"/>
      <w:textAlignment w:val="baseline"/>
    </w:pPr>
    <w:rPr>
      <w:rFonts w:ascii="Times New Roman" w:eastAsia="Times New Roman" w:hAnsi="Times New Roman"/>
      <w:sz w:val="24"/>
      <w:szCs w:val="20"/>
    </w:rPr>
  </w:style>
  <w:style w:type="paragraph" w:styleId="Revision">
    <w:name w:val="Revision"/>
    <w:hidden/>
    <w:uiPriority w:val="99"/>
    <w:semiHidden/>
    <w:rsid w:val="00F8125C"/>
    <w:pPr>
      <w:spacing w:before="0" w:after="0"/>
      <w:jc w:val="left"/>
    </w:pPr>
    <w:rPr>
      <w:rFonts w:eastAsia="Calibri"/>
      <w:szCs w:val="22"/>
      <w:lang w:val="en-GB"/>
    </w:rPr>
  </w:style>
  <w:style w:type="character" w:customStyle="1" w:styleId="UnresolvedMention3">
    <w:name w:val="Unresolved Mention3"/>
    <w:basedOn w:val="DefaultParagraphFont"/>
    <w:uiPriority w:val="99"/>
    <w:semiHidden/>
    <w:unhideWhenUsed/>
    <w:rsid w:val="00F8125C"/>
    <w:rPr>
      <w:color w:val="605E5C"/>
      <w:shd w:val="clear" w:color="auto" w:fill="E1DFDD"/>
    </w:rPr>
  </w:style>
  <w:style w:type="character" w:customStyle="1" w:styleId="UnresolvedMention4">
    <w:name w:val="Unresolved Mention4"/>
    <w:basedOn w:val="DefaultParagraphFont"/>
    <w:uiPriority w:val="99"/>
    <w:semiHidden/>
    <w:unhideWhenUsed/>
    <w:rsid w:val="004B4E2E"/>
    <w:rPr>
      <w:color w:val="605E5C"/>
      <w:shd w:val="clear" w:color="auto" w:fill="E1DFDD"/>
    </w:rPr>
  </w:style>
  <w:style w:type="character" w:styleId="PlaceholderText">
    <w:name w:val="Placeholder Text"/>
    <w:basedOn w:val="DefaultParagraphFont"/>
    <w:uiPriority w:val="99"/>
    <w:semiHidden/>
    <w:locked/>
    <w:rsid w:val="004C05F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315962">
      <w:bodyDiv w:val="1"/>
      <w:marLeft w:val="0"/>
      <w:marRight w:val="0"/>
      <w:marTop w:val="0"/>
      <w:marBottom w:val="0"/>
      <w:divBdr>
        <w:top w:val="none" w:sz="0" w:space="0" w:color="auto"/>
        <w:left w:val="none" w:sz="0" w:space="0" w:color="auto"/>
        <w:bottom w:val="none" w:sz="0" w:space="0" w:color="auto"/>
        <w:right w:val="none" w:sz="0" w:space="0" w:color="auto"/>
      </w:divBdr>
    </w:div>
    <w:div w:id="800534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emf"/><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6.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emf"/><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4.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image" Target="media/image8.emf"/></Relationships>
</file>

<file path=word/_rels/footnotes.xml.rels><?xml version="1.0" encoding="UTF-8" standalone="yes"?>
<Relationships xmlns="http://schemas.openxmlformats.org/package/2006/relationships"><Relationship Id="rId1" Type="http://schemas.openxmlformats.org/officeDocument/2006/relationships/hyperlink" Target="https://www.itu.int/dms_ties/itu-r/md/15/tg5.1/c/R15-TG5.1-C-0478!N01!MSW-E.docx"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Documents\Vorlagen\CPG\CPG19\Template_generic%20contribution%20to%20CPG19.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2980F7-18EF-416F-B526-0759CA7B5A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Template_generic contribution to CPG19.dotx</Template>
  <TotalTime>2</TotalTime>
  <Pages>10</Pages>
  <Words>2917</Words>
  <Characters>16627</Characters>
  <Application>Microsoft Office Word</Application>
  <DocSecurity>0</DocSecurity>
  <Lines>138</Lines>
  <Paragraphs>39</Paragraphs>
  <ScaleCrop>false</ScaleCrop>
  <HeadingPairs>
    <vt:vector size="6" baseType="variant">
      <vt:variant>
        <vt:lpstr>Naslov</vt:lpstr>
      </vt:variant>
      <vt:variant>
        <vt:i4>1</vt:i4>
      </vt:variant>
      <vt:variant>
        <vt:lpstr>Title</vt:lpstr>
      </vt:variant>
      <vt:variant>
        <vt:i4>1</vt:i4>
      </vt:variant>
      <vt:variant>
        <vt:lpstr>Titel</vt:lpstr>
      </vt:variant>
      <vt:variant>
        <vt:i4>1</vt:i4>
      </vt:variant>
    </vt:vector>
  </HeadingPairs>
  <TitlesOfParts>
    <vt:vector size="3" baseType="lpstr">
      <vt:lpstr/>
      <vt:lpstr/>
      <vt:lpstr>XXX(YY)XX - Source - Content</vt:lpstr>
    </vt:vector>
  </TitlesOfParts>
  <Manager/>
  <Company/>
  <LinksUpToDate>false</LinksUpToDate>
  <CharactersWithSpaces>19505</CharactersWithSpaces>
  <SharedDoc>false</SharedDoc>
  <HLinks>
    <vt:vector size="12" baseType="variant">
      <vt:variant>
        <vt:i4>1703987</vt:i4>
      </vt:variant>
      <vt:variant>
        <vt:i4>-1</vt:i4>
      </vt:variant>
      <vt:variant>
        <vt:i4>2049</vt:i4>
      </vt:variant>
      <vt:variant>
        <vt:i4>1</vt:i4>
      </vt:variant>
      <vt:variant>
        <vt:lpwstr>cept logo</vt:lpwstr>
      </vt:variant>
      <vt:variant>
        <vt:lpwstr/>
      </vt:variant>
      <vt:variant>
        <vt:i4>3932173</vt:i4>
      </vt:variant>
      <vt:variant>
        <vt:i4>-1</vt:i4>
      </vt:variant>
      <vt:variant>
        <vt:i4>2050</vt:i4>
      </vt:variant>
      <vt:variant>
        <vt:i4>1</vt:i4>
      </vt:variant>
      <vt:variant>
        <vt:lpwstr>ecc_logo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Contribution for ECC PT1</dc:subject>
  <dc:creator>ECC</dc:creator>
  <cp:keywords>ECC PT1</cp:keywords>
  <dc:description>CG</dc:description>
  <cp:lastModifiedBy>Lithuania</cp:lastModifiedBy>
  <cp:revision>7</cp:revision>
  <cp:lastPrinted>2016-10-04T08:55:00Z</cp:lastPrinted>
  <dcterms:created xsi:type="dcterms:W3CDTF">2024-01-25T10:53:00Z</dcterms:created>
  <dcterms:modified xsi:type="dcterms:W3CDTF">2024-03-25T12:42:00Z</dcterms:modified>
  <cp:category>Template</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a50d26f-5c2c-4137-8396-1b24eb24286c_Enabled">
    <vt:lpwstr>true</vt:lpwstr>
  </property>
  <property fmtid="{D5CDD505-2E9C-101B-9397-08002B2CF9AE}" pid="3" name="MSIP_Label_5a50d26f-5c2c-4137-8396-1b24eb24286c_SetDate">
    <vt:lpwstr>2022-07-18T10:04:52Z</vt:lpwstr>
  </property>
  <property fmtid="{D5CDD505-2E9C-101B-9397-08002B2CF9AE}" pid="4" name="MSIP_Label_5a50d26f-5c2c-4137-8396-1b24eb24286c_Method">
    <vt:lpwstr>Privileged</vt:lpwstr>
  </property>
  <property fmtid="{D5CDD505-2E9C-101B-9397-08002B2CF9AE}" pid="5" name="MSIP_Label_5a50d26f-5c2c-4137-8396-1b24eb24286c_Name">
    <vt:lpwstr>5a50d26f-5c2c-4137-8396-1b24eb24286c</vt:lpwstr>
  </property>
  <property fmtid="{D5CDD505-2E9C-101B-9397-08002B2CF9AE}" pid="6" name="MSIP_Label_5a50d26f-5c2c-4137-8396-1b24eb24286c_SiteId">
    <vt:lpwstr>0af648de-310c-4068-8ae4-f9418bae24cc</vt:lpwstr>
  </property>
  <property fmtid="{D5CDD505-2E9C-101B-9397-08002B2CF9AE}" pid="7" name="MSIP_Label_5a50d26f-5c2c-4137-8396-1b24eb24286c_ActionId">
    <vt:lpwstr>5633afbd-4875-4d04-9d01-dc421fd89355</vt:lpwstr>
  </property>
  <property fmtid="{D5CDD505-2E9C-101B-9397-08002B2CF9AE}" pid="8" name="MSIP_Label_5a50d26f-5c2c-4137-8396-1b24eb24286c_ContentBits">
    <vt:lpwstr>0</vt:lpwstr>
  </property>
</Properties>
</file>