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Ind w:w="-72" w:type="dxa"/>
        <w:tblLayout w:type="fixed"/>
        <w:tblCellMar>
          <w:left w:w="70" w:type="dxa"/>
          <w:right w:w="70" w:type="dxa"/>
        </w:tblCellMar>
        <w:tblLook w:val="0000" w:firstRow="0" w:lastRow="0" w:firstColumn="0" w:lastColumn="0" w:noHBand="0" w:noVBand="0"/>
      </w:tblPr>
      <w:tblGrid>
        <w:gridCol w:w="1819"/>
        <w:gridCol w:w="3001"/>
        <w:gridCol w:w="4961"/>
      </w:tblGrid>
      <w:tr w:rsidR="00265F50" w:rsidRPr="0000782F" w:rsidDel="0074465D" w14:paraId="1D8D5A19" w14:textId="40EF5158" w:rsidTr="000E3E4D">
        <w:trPr>
          <w:cantSplit/>
          <w:trHeight w:val="1560"/>
          <w:del w:id="0" w:author="Lithuania" w:date="2024-03-25T15:21:00Z"/>
        </w:trPr>
        <w:tc>
          <w:tcPr>
            <w:tcW w:w="4820" w:type="dxa"/>
            <w:gridSpan w:val="2"/>
            <w:tcBorders>
              <w:top w:val="nil"/>
              <w:left w:val="nil"/>
              <w:bottom w:val="nil"/>
              <w:right w:val="nil"/>
            </w:tcBorders>
            <w:vAlign w:val="center"/>
          </w:tcPr>
          <w:p w14:paraId="3FEFE31B" w14:textId="48866677" w:rsidR="00265F50" w:rsidRPr="0000782F" w:rsidDel="0074465D" w:rsidRDefault="00265F50" w:rsidP="00CE7A3D">
            <w:pPr>
              <w:pStyle w:val="ECCLetterHead"/>
              <w:rPr>
                <w:del w:id="1" w:author="Lithuania" w:date="2024-03-25T15:21:00Z"/>
              </w:rPr>
            </w:pPr>
            <w:del w:id="2" w:author="Lithuania" w:date="2024-03-25T15:21:00Z">
              <w:r w:rsidRPr="0000782F" w:rsidDel="0074465D">
                <w:rPr>
                  <w:noProof/>
                  <w:lang w:val="sl-SI" w:eastAsia="sl-SI"/>
                </w:rPr>
                <w:drawing>
                  <wp:inline distT="0" distB="0" distL="0" distR="0" wp14:anchorId="794FBF8D" wp14:editId="03748421">
                    <wp:extent cx="1617980" cy="8280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del>
          </w:p>
        </w:tc>
        <w:tc>
          <w:tcPr>
            <w:tcW w:w="4961" w:type="dxa"/>
            <w:tcBorders>
              <w:top w:val="nil"/>
              <w:left w:val="nil"/>
              <w:bottom w:val="nil"/>
              <w:right w:val="nil"/>
            </w:tcBorders>
          </w:tcPr>
          <w:p w14:paraId="70E85EE5" w14:textId="34C9E8A8" w:rsidR="00265F50" w:rsidRPr="0000782F" w:rsidDel="0074465D" w:rsidRDefault="009419ED" w:rsidP="00CE7A3D">
            <w:pPr>
              <w:pStyle w:val="ECCLetterHead"/>
              <w:jc w:val="right"/>
              <w:rPr>
                <w:del w:id="3" w:author="Lithuania" w:date="2024-03-25T15:21:00Z"/>
              </w:rPr>
            </w:pPr>
            <w:del w:id="4" w:author="Lithuania" w:date="2024-03-25T15:21:00Z">
              <w:r w:rsidRPr="009419ED" w:rsidDel="0074465D">
                <w:delText>ECC PT1(24)0</w:delText>
              </w:r>
              <w:r w:rsidR="005D5C5F" w:rsidDel="0074465D">
                <w:delText>08</w:delText>
              </w:r>
              <w:r w:rsidRPr="009419ED" w:rsidDel="0074465D">
                <w:delText xml:space="preserve"> Annex 1 App 2.1.1</w:delText>
              </w:r>
            </w:del>
          </w:p>
        </w:tc>
      </w:tr>
      <w:tr w:rsidR="00F11542" w:rsidRPr="0000782F" w:rsidDel="0074465D" w14:paraId="1ADC20EE" w14:textId="7A8B2EEE" w:rsidTr="006D6CB8">
        <w:tblPrEx>
          <w:tblCellMar>
            <w:left w:w="108" w:type="dxa"/>
            <w:right w:w="108" w:type="dxa"/>
          </w:tblCellMar>
        </w:tblPrEx>
        <w:trPr>
          <w:cantSplit/>
          <w:trHeight w:val="405"/>
          <w:del w:id="5" w:author="Lithuania" w:date="2024-03-25T15:21:00Z"/>
        </w:trPr>
        <w:tc>
          <w:tcPr>
            <w:tcW w:w="9781" w:type="dxa"/>
            <w:gridSpan w:val="3"/>
            <w:tcBorders>
              <w:top w:val="nil"/>
              <w:left w:val="nil"/>
              <w:bottom w:val="nil"/>
              <w:right w:val="nil"/>
            </w:tcBorders>
            <w:vAlign w:val="center"/>
          </w:tcPr>
          <w:p w14:paraId="52C641EE" w14:textId="731B54A5" w:rsidR="00F11542" w:rsidRPr="009726C7" w:rsidDel="0074465D" w:rsidRDefault="009726C7" w:rsidP="00020A83">
            <w:pPr>
              <w:pStyle w:val="ECCLetterHead"/>
              <w:rPr>
                <w:del w:id="6" w:author="Lithuania" w:date="2024-03-25T15:21:00Z"/>
                <w:rStyle w:val="ECCHLgreen"/>
              </w:rPr>
            </w:pPr>
            <w:del w:id="7" w:author="Lithuania" w:date="2024-03-25T15:21:00Z">
              <w:r w:rsidRPr="009726C7" w:rsidDel="0074465D">
                <w:rPr>
                  <w:rStyle w:val="ECCHLgreen"/>
                </w:rPr>
                <w:delText>A</w:delText>
              </w:r>
              <w:r w:rsidR="0063791E" w:rsidRPr="009726C7" w:rsidDel="0074465D">
                <w:rPr>
                  <w:rStyle w:val="ECCHLgreen"/>
                </w:rPr>
                <w:delText>pproved</w:delText>
              </w:r>
            </w:del>
          </w:p>
        </w:tc>
      </w:tr>
      <w:tr w:rsidR="00263FFB" w:rsidRPr="0000782F" w:rsidDel="0074465D" w14:paraId="61405900" w14:textId="4E48AB32" w:rsidTr="001B0583">
        <w:tblPrEx>
          <w:tblCellMar>
            <w:left w:w="108" w:type="dxa"/>
            <w:right w:w="108" w:type="dxa"/>
          </w:tblCellMar>
        </w:tblPrEx>
        <w:trPr>
          <w:cantSplit/>
          <w:trHeight w:val="405"/>
          <w:del w:id="8" w:author="Lithuania" w:date="2024-03-25T15:21:00Z"/>
        </w:trPr>
        <w:tc>
          <w:tcPr>
            <w:tcW w:w="1819" w:type="dxa"/>
            <w:tcBorders>
              <w:top w:val="nil"/>
              <w:left w:val="nil"/>
              <w:bottom w:val="nil"/>
              <w:right w:val="nil"/>
            </w:tcBorders>
            <w:vAlign w:val="center"/>
          </w:tcPr>
          <w:p w14:paraId="7B8930DC" w14:textId="7ECEB131" w:rsidR="00263FFB" w:rsidRPr="0000782F" w:rsidDel="0074465D" w:rsidRDefault="00263FFB" w:rsidP="00263FFB">
            <w:pPr>
              <w:pStyle w:val="ECCLetterHead"/>
              <w:rPr>
                <w:del w:id="9" w:author="Lithuania" w:date="2024-03-25T15:21:00Z"/>
              </w:rPr>
            </w:pPr>
            <w:del w:id="10" w:author="Lithuania" w:date="2024-03-25T15:21:00Z">
              <w:r w:rsidRPr="0000782F" w:rsidDel="0074465D">
                <w:delText xml:space="preserve">Source: </w:delText>
              </w:r>
            </w:del>
          </w:p>
        </w:tc>
        <w:tc>
          <w:tcPr>
            <w:tcW w:w="7962" w:type="dxa"/>
            <w:gridSpan w:val="2"/>
            <w:tcBorders>
              <w:top w:val="nil"/>
              <w:left w:val="nil"/>
              <w:bottom w:val="nil"/>
              <w:right w:val="nil"/>
            </w:tcBorders>
            <w:vAlign w:val="center"/>
          </w:tcPr>
          <w:p w14:paraId="592450E5" w14:textId="2DDE900A" w:rsidR="00263FFB" w:rsidRPr="0000782F" w:rsidDel="0074465D" w:rsidRDefault="0000782F" w:rsidP="00263FFB">
            <w:pPr>
              <w:pStyle w:val="ECCLetterHead"/>
              <w:rPr>
                <w:del w:id="11" w:author="Lithuania" w:date="2024-03-25T15:21:00Z"/>
              </w:rPr>
            </w:pPr>
            <w:del w:id="12" w:author="Lithuania" w:date="2024-03-25T15:21:00Z">
              <w:r w:rsidDel="0074465D">
                <w:delText>Nokia</w:delText>
              </w:r>
            </w:del>
          </w:p>
        </w:tc>
      </w:tr>
      <w:tr w:rsidR="00263FFB" w:rsidRPr="0000782F" w:rsidDel="0074465D" w14:paraId="1961F3F1" w14:textId="6158289D" w:rsidTr="001B0583">
        <w:tblPrEx>
          <w:tblCellMar>
            <w:left w:w="108" w:type="dxa"/>
            <w:right w:w="108" w:type="dxa"/>
          </w:tblCellMar>
        </w:tblPrEx>
        <w:trPr>
          <w:cantSplit/>
          <w:trHeight w:val="405"/>
          <w:del w:id="13" w:author="Lithuania" w:date="2024-03-25T15:21:00Z"/>
        </w:trPr>
        <w:tc>
          <w:tcPr>
            <w:tcW w:w="1819" w:type="dxa"/>
            <w:tcBorders>
              <w:top w:val="nil"/>
              <w:left w:val="nil"/>
              <w:bottom w:val="nil"/>
              <w:right w:val="nil"/>
            </w:tcBorders>
            <w:vAlign w:val="center"/>
          </w:tcPr>
          <w:p w14:paraId="7CA33FD8" w14:textId="289A755D" w:rsidR="00263FFB" w:rsidRPr="0000782F" w:rsidDel="0074465D" w:rsidRDefault="00263FFB" w:rsidP="00263FFB">
            <w:pPr>
              <w:pStyle w:val="ECCLetterHead"/>
              <w:rPr>
                <w:del w:id="14" w:author="Lithuania" w:date="2024-03-25T15:21:00Z"/>
              </w:rPr>
            </w:pPr>
            <w:del w:id="15" w:author="Lithuania" w:date="2024-03-25T15:21:00Z">
              <w:r w:rsidRPr="0000782F" w:rsidDel="0074465D">
                <w:delText xml:space="preserve">Subject: </w:delText>
              </w:r>
            </w:del>
          </w:p>
        </w:tc>
        <w:tc>
          <w:tcPr>
            <w:tcW w:w="7962" w:type="dxa"/>
            <w:gridSpan w:val="2"/>
            <w:tcBorders>
              <w:top w:val="nil"/>
              <w:left w:val="nil"/>
              <w:bottom w:val="nil"/>
              <w:right w:val="nil"/>
            </w:tcBorders>
            <w:vAlign w:val="center"/>
          </w:tcPr>
          <w:p w14:paraId="1DD5426C" w14:textId="1D83B8E0" w:rsidR="00263FFB" w:rsidRPr="0000782F" w:rsidDel="0074465D" w:rsidRDefault="004E1FC7" w:rsidP="00263FFB">
            <w:pPr>
              <w:pStyle w:val="ECCLetterHead"/>
              <w:rPr>
                <w:del w:id="16" w:author="Lithuania" w:date="2024-03-25T15:21:00Z"/>
              </w:rPr>
            </w:pPr>
            <w:del w:id="17" w:author="Lithuania" w:date="2024-03-25T15:21:00Z">
              <w:r w:rsidDel="0074465D">
                <w:delText xml:space="preserve">Coexistence studies between unsynchronised WBB LMP and 5G MFCN services operating in the adjacent band </w:delText>
              </w:r>
              <w:r w:rsidR="000420D4" w:rsidDel="0074465D">
                <w:delText>(updated)</w:delText>
              </w:r>
            </w:del>
          </w:p>
        </w:tc>
      </w:tr>
      <w:tr w:rsidR="00263FFB" w:rsidRPr="0000782F" w:rsidDel="0074465D" w14:paraId="246EC4EC" w14:textId="18EB4BB2" w:rsidTr="001B0583">
        <w:tblPrEx>
          <w:tblCellMar>
            <w:left w:w="108" w:type="dxa"/>
            <w:right w:w="108" w:type="dxa"/>
          </w:tblCellMar>
        </w:tblPrEx>
        <w:trPr>
          <w:cantSplit/>
          <w:trHeight w:hRule="exact" w:val="74"/>
          <w:del w:id="18" w:author="Lithuania" w:date="2024-03-25T15:21:00Z"/>
        </w:trPr>
        <w:tc>
          <w:tcPr>
            <w:tcW w:w="9781" w:type="dxa"/>
            <w:gridSpan w:val="3"/>
            <w:tcBorders>
              <w:top w:val="nil"/>
              <w:left w:val="nil"/>
              <w:bottom w:val="nil"/>
              <w:right w:val="nil"/>
            </w:tcBorders>
            <w:vAlign w:val="center"/>
          </w:tcPr>
          <w:p w14:paraId="080ED880" w14:textId="0E1AF491" w:rsidR="00263FFB" w:rsidRPr="0000782F" w:rsidDel="0074465D" w:rsidRDefault="00263FFB" w:rsidP="00263FFB">
            <w:pPr>
              <w:rPr>
                <w:del w:id="19" w:author="Lithuania" w:date="2024-03-25T15:21:00Z"/>
                <w:rStyle w:val="ECCParagraph"/>
              </w:rPr>
            </w:pPr>
          </w:p>
          <w:p w14:paraId="3C946836" w14:textId="3B2516DF" w:rsidR="00263FFB" w:rsidRPr="0000782F" w:rsidDel="0074465D" w:rsidRDefault="00263FFB" w:rsidP="00263FFB">
            <w:pPr>
              <w:rPr>
                <w:del w:id="20" w:author="Lithuania" w:date="2024-03-25T15:21:00Z"/>
              </w:rPr>
            </w:pPr>
          </w:p>
        </w:tc>
      </w:tr>
      <w:tr w:rsidR="00263FFB" w:rsidRPr="0000782F" w:rsidDel="0074465D" w14:paraId="3F0FD402" w14:textId="75DAD1C8" w:rsidTr="00A751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6"/>
          <w:del w:id="21" w:author="Lithuania" w:date="2024-03-25T15:21:00Z"/>
        </w:trPr>
        <w:tc>
          <w:tcPr>
            <w:tcW w:w="9781" w:type="dxa"/>
            <w:gridSpan w:val="3"/>
            <w:tcBorders>
              <w:top w:val="single" w:sz="6" w:space="0" w:color="C00000"/>
              <w:left w:val="single" w:sz="6" w:space="0" w:color="C00000"/>
              <w:bottom w:val="nil"/>
              <w:right w:val="single" w:sz="6" w:space="0" w:color="C00000"/>
            </w:tcBorders>
            <w:vAlign w:val="center"/>
          </w:tcPr>
          <w:p w14:paraId="48855B64" w14:textId="0E01CB24" w:rsidR="00263FFB" w:rsidRPr="0000782F" w:rsidDel="0074465D" w:rsidRDefault="00263FFB" w:rsidP="00263FFB">
            <w:pPr>
              <w:pStyle w:val="ECCLetterHead"/>
              <w:rPr>
                <w:del w:id="22" w:author="Lithuania" w:date="2024-03-25T15:21:00Z"/>
              </w:rPr>
            </w:pPr>
            <w:del w:id="23" w:author="Lithuania" w:date="2024-03-25T15:21:00Z">
              <w:r w:rsidRPr="0000782F" w:rsidDel="0074465D">
                <w:delText xml:space="preserve">Summary: </w:delText>
              </w:r>
            </w:del>
          </w:p>
        </w:tc>
      </w:tr>
      <w:tr w:rsidR="00263FFB" w:rsidRPr="0000782F" w:rsidDel="0074465D" w14:paraId="56820C4D" w14:textId="796CD0C5" w:rsidTr="003B45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96"/>
          <w:del w:id="24" w:author="Lithuania" w:date="2024-03-25T15:21:00Z"/>
        </w:trPr>
        <w:tc>
          <w:tcPr>
            <w:tcW w:w="9781" w:type="dxa"/>
            <w:gridSpan w:val="3"/>
            <w:tcBorders>
              <w:top w:val="nil"/>
              <w:left w:val="single" w:sz="6" w:space="0" w:color="C00000"/>
              <w:bottom w:val="single" w:sz="6" w:space="0" w:color="C00000"/>
              <w:right w:val="single" w:sz="6" w:space="0" w:color="C00000"/>
            </w:tcBorders>
          </w:tcPr>
          <w:p w14:paraId="27C573E3" w14:textId="68C5CC76" w:rsidR="005B25BC" w:rsidDel="0074465D" w:rsidRDefault="0000782F" w:rsidP="00263FFB">
            <w:pPr>
              <w:pStyle w:val="ECCTabletext"/>
              <w:rPr>
                <w:del w:id="25" w:author="Lithuania" w:date="2024-03-25T15:21:00Z"/>
              </w:rPr>
            </w:pPr>
            <w:del w:id="26" w:author="Lithuania" w:date="2024-03-25T15:21:00Z">
              <w:r w:rsidDel="0074465D">
                <w:delText>In this contribution, we have assessed the required separation distances to satisfy the I/N protection criterion of WBB LMPs and 5G MFCN BS, operating in immediately adjacent channels</w:delText>
              </w:r>
              <w:r w:rsidR="00324009" w:rsidDel="0074465D">
                <w:delText xml:space="preserve"> in adjacent bands</w:delText>
              </w:r>
              <w:r w:rsidDel="0074465D">
                <w:delText>, in an unsynchronised manner. We have simulated a range of different scenarios, considering WBB LMPs or 5G MFCN BS as an interferer, considering different EIRPs, propagation environments and BS heights, according to the parameters agreed in PT1 #74. The results</w:delText>
              </w:r>
              <w:r w:rsidR="00F2784F" w:rsidDel="0074465D">
                <w:delText xml:space="preserve"> for </w:delText>
              </w:r>
              <w:r w:rsidR="00C32ED5" w:rsidDel="0074465D">
                <w:delText xml:space="preserve">the cases </w:delText>
              </w:r>
              <w:r w:rsidR="00F2784F" w:rsidDel="0074465D">
                <w:delText>when the WBB LMP acts as an interferer,</w:delText>
              </w:r>
              <w:r w:rsidDel="0074465D">
                <w:delText xml:space="preserve"> range from observing no separation distance requirement</w:delText>
              </w:r>
              <w:r w:rsidR="00D677C2" w:rsidDel="0074465D">
                <w:delText xml:space="preserve"> </w:delText>
              </w:r>
              <w:r w:rsidR="00C32ED5" w:rsidDel="0074465D">
                <w:delText>(</w:delText>
              </w:r>
              <w:r w:rsidR="00D677C2" w:rsidDel="0074465D">
                <w:delText>beyond the initial 250m configuration</w:delText>
              </w:r>
              <w:r w:rsidR="00C32ED5" w:rsidDel="0074465D">
                <w:delText>)</w:delText>
              </w:r>
              <w:r w:rsidDel="0074465D">
                <w:delText xml:space="preserve"> when clutter is assumed at the WBB LMP side, to approximately 8</w:delText>
              </w:r>
              <w:r w:rsidR="00712A19" w:rsidDel="0074465D">
                <w:delText>5</w:delText>
              </w:r>
              <w:r w:rsidDel="0074465D">
                <w:delText xml:space="preserve">0m when no clutter at all was assumed at any of the </w:delText>
              </w:r>
              <w:r w:rsidR="00DE6B15" w:rsidDel="0074465D">
                <w:delText xml:space="preserve">WBB LP or 5G MFCN </w:delText>
              </w:r>
              <w:r w:rsidDel="0074465D">
                <w:delText xml:space="preserve">sides. </w:delText>
              </w:r>
              <w:r w:rsidR="005B25BC" w:rsidDel="0074465D">
                <w:delText>For the cases when WBB MP act as an interferer, and no clutter at all was applied at any of the sides, we observed separation distances of approximately 1km.</w:delText>
              </w:r>
            </w:del>
          </w:p>
          <w:p w14:paraId="5D4531E8" w14:textId="0B6370B4" w:rsidR="00263FFB" w:rsidRPr="0000782F" w:rsidDel="0074465D" w:rsidRDefault="0000782F" w:rsidP="00263FFB">
            <w:pPr>
              <w:pStyle w:val="ECCTabletext"/>
              <w:rPr>
                <w:del w:id="27" w:author="Lithuania" w:date="2024-03-25T15:21:00Z"/>
              </w:rPr>
            </w:pPr>
            <w:del w:id="28" w:author="Lithuania" w:date="2024-03-25T15:21:00Z">
              <w:r w:rsidDel="0074465D">
                <w:delText xml:space="preserve">Furthermore, </w:delText>
              </w:r>
              <w:r w:rsidR="00074773" w:rsidDel="0074465D">
                <w:delText xml:space="preserve">for the cases where the </w:delText>
              </w:r>
              <w:r w:rsidDel="0074465D">
                <w:delText>5G MFCN BS w</w:delText>
              </w:r>
              <w:r w:rsidR="00074773" w:rsidDel="0074465D">
                <w:delText>as</w:delText>
              </w:r>
              <w:r w:rsidDel="0074465D">
                <w:delText xml:space="preserve"> simulated as the interferer, when clutter was applied at one or both sides</w:delText>
              </w:r>
              <w:r w:rsidR="008255B6" w:rsidDel="0074465D">
                <w:delText xml:space="preserve">, we observed results </w:delText>
              </w:r>
              <w:r w:rsidR="00074773" w:rsidDel="0074465D">
                <w:delText xml:space="preserve">up to </w:delText>
              </w:r>
              <w:r w:rsidR="008255B6" w:rsidDel="0074465D">
                <w:delText xml:space="preserve">approximately 300m distance required for WBB MP BS. </w:delText>
              </w:r>
              <w:r w:rsidR="003B45F4" w:rsidDel="0074465D">
                <w:delText xml:space="preserve">Also when 5G MFCN BS were acting as the interferer and </w:delText>
              </w:r>
              <w:r w:rsidR="008255B6" w:rsidDel="0074465D">
                <w:delText>no clutter at all was considered at any of the WBB LMP or 5G MFCN sides, separation distances of approximately 1.</w:delText>
              </w:r>
              <w:r w:rsidR="005B25BC" w:rsidDel="0074465D">
                <w:delText>6</w:delText>
              </w:r>
              <w:r w:rsidR="008255B6" w:rsidDel="0074465D">
                <w:delText xml:space="preserve"> km and approximately </w:delText>
              </w:r>
              <w:r w:rsidR="00074773" w:rsidDel="0074465D">
                <w:delText>5.75</w:delText>
              </w:r>
              <w:r w:rsidR="008255B6" w:rsidDel="0074465D">
                <w:delText xml:space="preserve"> km were observed for the WBB LP and WBB MP BS respectively.</w:delText>
              </w:r>
            </w:del>
          </w:p>
          <w:p w14:paraId="6FB38F01" w14:textId="06655B50" w:rsidR="002F70E6" w:rsidRPr="0000782F" w:rsidDel="0074465D" w:rsidRDefault="003B45F4" w:rsidP="00263FFB">
            <w:pPr>
              <w:pStyle w:val="ECCTabletext"/>
              <w:rPr>
                <w:del w:id="29" w:author="Lithuania" w:date="2024-03-25T15:21:00Z"/>
              </w:rPr>
            </w:pPr>
            <w:del w:id="30" w:author="Lithuania" w:date="2024-03-25T15:21:00Z">
              <w:r w:rsidDel="0074465D">
                <w:delText>In addition, b</w:delText>
              </w:r>
              <w:r w:rsidR="003E1AF4" w:rsidDel="0074465D">
                <w:delText>ased on the simulation results, we found that the difference in terms of separation distances from the effect of using 49dBm/100MHz and 51dBm/100MHz is only a few metres</w:delText>
              </w:r>
              <w:r w:rsidR="0070605F" w:rsidDel="0074465D">
                <w:delText>, when no clutter at all was assumed at any of the WBB MP or 5G MFCN BS side</w:delText>
              </w:r>
              <w:r w:rsidR="00287D84" w:rsidDel="0074465D">
                <w:delText>.</w:delText>
              </w:r>
            </w:del>
          </w:p>
        </w:tc>
      </w:tr>
      <w:tr w:rsidR="00263FFB" w:rsidRPr="0000782F" w:rsidDel="0074465D" w14:paraId="786035D0" w14:textId="783ED7EE"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31" w:author="Lithuania" w:date="2024-03-25T15:21:00Z"/>
        </w:trPr>
        <w:tc>
          <w:tcPr>
            <w:tcW w:w="9781" w:type="dxa"/>
            <w:gridSpan w:val="3"/>
            <w:tcBorders>
              <w:top w:val="single" w:sz="6" w:space="0" w:color="C00000"/>
              <w:left w:val="single" w:sz="6" w:space="0" w:color="C00000"/>
              <w:bottom w:val="nil"/>
              <w:right w:val="single" w:sz="6" w:space="0" w:color="C00000"/>
            </w:tcBorders>
            <w:vAlign w:val="center"/>
          </w:tcPr>
          <w:p w14:paraId="561ED863" w14:textId="22D8F514" w:rsidR="00263FFB" w:rsidRPr="0000782F" w:rsidDel="0074465D" w:rsidRDefault="00263FFB" w:rsidP="00263FFB">
            <w:pPr>
              <w:pStyle w:val="ECCLetterHead"/>
              <w:rPr>
                <w:del w:id="32" w:author="Lithuania" w:date="2024-03-25T15:21:00Z"/>
              </w:rPr>
            </w:pPr>
            <w:del w:id="33" w:author="Lithuania" w:date="2024-03-25T15:21:00Z">
              <w:r w:rsidRPr="0000782F" w:rsidDel="0074465D">
                <w:delText>Proposal:</w:delText>
              </w:r>
            </w:del>
          </w:p>
        </w:tc>
      </w:tr>
      <w:tr w:rsidR="00263FFB" w:rsidRPr="0000782F" w:rsidDel="0074465D" w14:paraId="2D9F466D" w14:textId="469B9518"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2"/>
          <w:del w:id="34" w:author="Lithuania" w:date="2024-03-25T15:21:00Z"/>
        </w:trPr>
        <w:tc>
          <w:tcPr>
            <w:tcW w:w="9781" w:type="dxa"/>
            <w:gridSpan w:val="3"/>
            <w:tcBorders>
              <w:top w:val="nil"/>
              <w:left w:val="single" w:sz="6" w:space="0" w:color="C00000"/>
              <w:bottom w:val="single" w:sz="6" w:space="0" w:color="C00000"/>
              <w:right w:val="single" w:sz="6" w:space="0" w:color="C00000"/>
            </w:tcBorders>
          </w:tcPr>
          <w:p w14:paraId="1DFD6354" w14:textId="40C86FFE" w:rsidR="00263FFB" w:rsidRPr="0000782F" w:rsidDel="0074465D" w:rsidRDefault="006622A0" w:rsidP="00263FFB">
            <w:pPr>
              <w:pStyle w:val="ECCTabletext"/>
              <w:rPr>
                <w:del w:id="35" w:author="Lithuania" w:date="2024-03-25T15:21:00Z"/>
              </w:rPr>
            </w:pPr>
            <w:del w:id="36" w:author="Lithuania" w:date="2024-03-25T15:21:00Z">
              <w:r w:rsidRPr="0000782F" w:rsidDel="0074465D">
                <w:delText>I</w:delText>
              </w:r>
              <w:r w:rsidR="007E1A57" w:rsidRPr="0000782F" w:rsidDel="0074465D">
                <w:delText xml:space="preserve">nvites </w:delText>
              </w:r>
              <w:r w:rsidR="00DD5136" w:rsidRPr="0000782F" w:rsidDel="0074465D">
                <w:delText>Group</w:delText>
              </w:r>
              <w:r w:rsidR="00265F50" w:rsidRPr="0000782F" w:rsidDel="0074465D">
                <w:delText xml:space="preserve"> to</w:delText>
              </w:r>
            </w:del>
          </w:p>
          <w:p w14:paraId="6C309BE1" w14:textId="32CC7CA6" w:rsidR="008255B6" w:rsidDel="0074465D" w:rsidRDefault="008255B6" w:rsidP="008255B6">
            <w:pPr>
              <w:pStyle w:val="ECCBulletsLv2"/>
              <w:rPr>
                <w:del w:id="37" w:author="Lithuania" w:date="2024-03-25T15:21:00Z"/>
              </w:rPr>
            </w:pPr>
            <w:del w:id="38" w:author="Lithuania" w:date="2024-03-25T15:21:00Z">
              <w:r w:rsidDel="0074465D">
                <w:delText>Consider the results of the coexistence studies</w:delText>
              </w:r>
            </w:del>
          </w:p>
          <w:p w14:paraId="1FD8FA0E" w14:textId="6E82365D" w:rsidR="008255B6" w:rsidDel="0074465D" w:rsidRDefault="008255B6" w:rsidP="008255B6">
            <w:pPr>
              <w:pStyle w:val="ECCBulletsLv2"/>
              <w:rPr>
                <w:del w:id="39" w:author="Lithuania" w:date="2024-03-25T15:21:00Z"/>
              </w:rPr>
            </w:pPr>
            <w:del w:id="40" w:author="Lithuania" w:date="2024-03-25T15:21:00Z">
              <w:r w:rsidDel="0074465D">
                <w:delText xml:space="preserve">Assess them on the basis of the assumptions highlighted at the conclusions section </w:delText>
              </w:r>
            </w:del>
          </w:p>
          <w:p w14:paraId="4CED8F46" w14:textId="6C8658F6" w:rsidR="008255B6" w:rsidDel="0074465D" w:rsidRDefault="008255B6" w:rsidP="008255B6">
            <w:pPr>
              <w:pStyle w:val="ECCBulletsLv2"/>
              <w:rPr>
                <w:del w:id="41" w:author="Lithuania" w:date="2024-03-25T15:21:00Z"/>
              </w:rPr>
            </w:pPr>
            <w:del w:id="42" w:author="Lithuania" w:date="2024-03-25T15:21:00Z">
              <w:r w:rsidDel="0074465D">
                <w:delText>Take them into account when defining the harmonised least restrictive technical conditions</w:delText>
              </w:r>
              <w:r w:rsidR="00C062F2" w:rsidDel="0074465D">
                <w:delText xml:space="preserve"> for WBB LMP</w:delText>
              </w:r>
              <w:r w:rsidR="00BF6A39" w:rsidDel="0074465D">
                <w:delText>s</w:delText>
              </w:r>
              <w:r w:rsidR="00C062F2" w:rsidDel="0074465D">
                <w:delText xml:space="preserve"> in 3.8-4.2 GHz</w:delText>
              </w:r>
              <w:r w:rsidR="00242EA8" w:rsidDel="0074465D">
                <w:delText xml:space="preserve"> band</w:delText>
              </w:r>
              <w:r w:rsidDel="0074465D">
                <w:delText>.</w:delText>
              </w:r>
            </w:del>
          </w:p>
          <w:p w14:paraId="0D5C6BC6" w14:textId="6B200638" w:rsidR="002F70E6" w:rsidRPr="0000782F" w:rsidDel="0074465D" w:rsidRDefault="008255B6" w:rsidP="005B25BC">
            <w:pPr>
              <w:pStyle w:val="ECCBulletsLv2"/>
              <w:rPr>
                <w:del w:id="43" w:author="Lithuania" w:date="2024-03-25T15:21:00Z"/>
              </w:rPr>
            </w:pPr>
            <w:del w:id="44" w:author="Lithuania" w:date="2024-03-25T15:21:00Z">
              <w:r w:rsidDel="0074465D">
                <w:delText xml:space="preserve">Include the results of the studies in the relevant documents </w:delText>
              </w:r>
            </w:del>
          </w:p>
        </w:tc>
      </w:tr>
      <w:tr w:rsidR="00263FFB" w:rsidRPr="0000782F" w:rsidDel="0074465D" w14:paraId="67F596D4" w14:textId="7981891E"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del w:id="45" w:author="Lithuania" w:date="2024-03-25T15:21:00Z"/>
        </w:trPr>
        <w:tc>
          <w:tcPr>
            <w:tcW w:w="9781" w:type="dxa"/>
            <w:gridSpan w:val="3"/>
            <w:tcBorders>
              <w:top w:val="single" w:sz="6" w:space="0" w:color="C00000"/>
              <w:left w:val="single" w:sz="6" w:space="0" w:color="C00000"/>
              <w:bottom w:val="nil"/>
              <w:right w:val="single" w:sz="6" w:space="0" w:color="C00000"/>
            </w:tcBorders>
            <w:vAlign w:val="center"/>
          </w:tcPr>
          <w:p w14:paraId="525D7F9D" w14:textId="58FCE8F3" w:rsidR="00263FFB" w:rsidRPr="0000782F" w:rsidDel="0074465D" w:rsidRDefault="00263FFB" w:rsidP="00263FFB">
            <w:pPr>
              <w:pStyle w:val="ECCLetterHead"/>
              <w:rPr>
                <w:del w:id="46" w:author="Lithuania" w:date="2024-03-25T15:21:00Z"/>
              </w:rPr>
            </w:pPr>
            <w:del w:id="47" w:author="Lithuania" w:date="2024-03-25T15:21:00Z">
              <w:r w:rsidRPr="0000782F" w:rsidDel="0074465D">
                <w:delText>Background:</w:delText>
              </w:r>
            </w:del>
          </w:p>
        </w:tc>
      </w:tr>
      <w:tr w:rsidR="00265F50" w:rsidRPr="0000782F" w:rsidDel="0074465D" w14:paraId="40C8F101" w14:textId="4BFF9FE4" w:rsidTr="003B45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9"/>
          <w:del w:id="48" w:author="Lithuania" w:date="2024-03-25T15:21:00Z"/>
        </w:trPr>
        <w:tc>
          <w:tcPr>
            <w:tcW w:w="9781" w:type="dxa"/>
            <w:gridSpan w:val="3"/>
            <w:tcBorders>
              <w:top w:val="nil"/>
              <w:left w:val="single" w:sz="6" w:space="0" w:color="C00000"/>
              <w:bottom w:val="single" w:sz="6" w:space="0" w:color="C00000"/>
              <w:right w:val="single" w:sz="6" w:space="0" w:color="C00000"/>
            </w:tcBorders>
          </w:tcPr>
          <w:p w14:paraId="210B1247" w14:textId="465F2AF4" w:rsidR="002F70E6" w:rsidRPr="0000782F" w:rsidDel="0074465D" w:rsidRDefault="008255B6" w:rsidP="00265F50">
            <w:pPr>
              <w:pStyle w:val="ECCTabletext"/>
              <w:rPr>
                <w:del w:id="49" w:author="Lithuania" w:date="2024-03-25T15:21:00Z"/>
              </w:rPr>
            </w:pPr>
            <w:del w:id="50" w:author="Lithuania" w:date="2024-03-25T15:21:00Z">
              <w:r w:rsidDel="0074465D">
                <w:delText>This contribution was based on the agreed study parameters from PT1 #74 meeting.</w:delText>
              </w:r>
            </w:del>
          </w:p>
        </w:tc>
      </w:tr>
    </w:tbl>
    <w:p w14:paraId="77D28A94" w14:textId="28A5D215" w:rsidR="001B0583" w:rsidRPr="0000782F" w:rsidDel="0074465D" w:rsidRDefault="001B0583" w:rsidP="001B0583">
      <w:pPr>
        <w:pStyle w:val="ECCTablenote"/>
        <w:rPr>
          <w:del w:id="51" w:author="Lithuania" w:date="2024-03-25T15:21:00Z"/>
          <w:rStyle w:val="ECCParagraph"/>
        </w:rPr>
      </w:pPr>
    </w:p>
    <w:p w14:paraId="631B3A16" w14:textId="54380FF0" w:rsidR="00231A0F" w:rsidRPr="0000782F" w:rsidDel="0074465D" w:rsidRDefault="00231A0F">
      <w:pPr>
        <w:rPr>
          <w:del w:id="52" w:author="Lithuania" w:date="2024-03-25T15:21:00Z"/>
          <w:rStyle w:val="ECCParagraph"/>
          <w:rFonts w:eastAsia="Times New Roman"/>
          <w:szCs w:val="16"/>
        </w:rPr>
      </w:pPr>
      <w:del w:id="53" w:author="Lithuania" w:date="2024-03-25T15:21:00Z">
        <w:r w:rsidRPr="0000782F" w:rsidDel="0074465D">
          <w:rPr>
            <w:rStyle w:val="ECCParagraph"/>
          </w:rPr>
          <w:br w:type="page"/>
        </w:r>
      </w:del>
    </w:p>
    <w:p w14:paraId="2690549B" w14:textId="6487FF23" w:rsidR="00C32C20" w:rsidRPr="0000782F" w:rsidRDefault="00F56627" w:rsidP="00231A0F">
      <w:pPr>
        <w:pStyle w:val="Heading1"/>
        <w:rPr>
          <w:rStyle w:val="ECCParagraph"/>
        </w:rPr>
      </w:pPr>
      <w:r w:rsidRPr="0000782F">
        <w:rPr>
          <w:rStyle w:val="ECCParagraph"/>
        </w:rPr>
        <w:lastRenderedPageBreak/>
        <w:t>INtrODUCTION</w:t>
      </w:r>
    </w:p>
    <w:p w14:paraId="074887A6" w14:textId="716B7B6F" w:rsidR="005B48D5" w:rsidRPr="0000782F" w:rsidRDefault="005B48D5" w:rsidP="005B48D5">
      <w:pPr>
        <w:pStyle w:val="ECCTablenote"/>
        <w:keepNext/>
        <w:ind w:left="0" w:firstLine="0"/>
        <w:rPr>
          <w:rStyle w:val="ECCParagraph"/>
        </w:rPr>
      </w:pPr>
      <w:r w:rsidRPr="0000782F">
        <w:rPr>
          <w:rStyle w:val="ECCParagraph"/>
        </w:rPr>
        <w:t xml:space="preserve">As per the EC Mandate, WBB LMP BS </w:t>
      </w:r>
      <w:r w:rsidR="00695D56">
        <w:rPr>
          <w:rStyle w:val="ECCParagraph"/>
        </w:rPr>
        <w:t xml:space="preserve">in 3.8-4.2 GHz </w:t>
      </w:r>
      <w:r w:rsidRPr="0000782F">
        <w:rPr>
          <w:rStyle w:val="ECCParagraph"/>
        </w:rPr>
        <w:t>would need to coexist with users in the adjacent band, such as the 5G MFCN services below 3.8 GHz. In the sections below we provide the results of the study for a range of scenarios.</w:t>
      </w:r>
    </w:p>
    <w:p w14:paraId="35A408A0" w14:textId="0C723F70" w:rsidR="00C32C20" w:rsidRPr="0000782F" w:rsidRDefault="005B48D5" w:rsidP="00231A0F">
      <w:pPr>
        <w:pStyle w:val="Heading1"/>
        <w:rPr>
          <w:rStyle w:val="ECCParagraph"/>
        </w:rPr>
      </w:pPr>
      <w:r w:rsidRPr="0000782F">
        <w:rPr>
          <w:rStyle w:val="ECCParagraph"/>
        </w:rPr>
        <w:t>adjacent channel coexistence studies wbb lmp vs 5g mfcn</w:t>
      </w:r>
    </w:p>
    <w:p w14:paraId="49A42F32" w14:textId="0B82C0B2" w:rsidR="007922B0" w:rsidRPr="0000782F" w:rsidRDefault="007922B0" w:rsidP="007922B0">
      <w:pPr>
        <w:pStyle w:val="Heading2"/>
        <w:rPr>
          <w:lang w:val="en-GB"/>
        </w:rPr>
      </w:pPr>
      <w:r w:rsidRPr="0000782F">
        <w:rPr>
          <w:rStyle w:val="ECCParagraph"/>
        </w:rPr>
        <w:t>Study parameters</w:t>
      </w:r>
    </w:p>
    <w:p w14:paraId="0D81306C" w14:textId="3652193D" w:rsidR="007922B0" w:rsidRPr="0000782F" w:rsidRDefault="00E37BE5" w:rsidP="007922B0">
      <w:pPr>
        <w:pStyle w:val="Heading3"/>
        <w:rPr>
          <w:lang w:val="en-GB"/>
        </w:rPr>
      </w:pPr>
      <w:r w:rsidRPr="0000782F">
        <w:rPr>
          <w:lang w:val="en-GB"/>
        </w:rPr>
        <w:t>Parameters for WBB LMP</w:t>
      </w:r>
    </w:p>
    <w:p w14:paraId="02EEA073" w14:textId="436B52F3" w:rsidR="00E37BE5" w:rsidRPr="0000782F" w:rsidRDefault="005B48D5" w:rsidP="00E37BE5">
      <w:r w:rsidRPr="0000782F">
        <w:t>In the Table 1 below, we provide the deployment parameters of WBB LMP BS</w:t>
      </w:r>
      <w:r w:rsidR="002C5451">
        <w:t xml:space="preserve"> used in the studies</w:t>
      </w:r>
      <w:r w:rsidR="009A5FB1">
        <w:t>.</w:t>
      </w:r>
    </w:p>
    <w:p w14:paraId="6ECC7BA5" w14:textId="2428254A" w:rsidR="00630FEA" w:rsidRPr="0000782F" w:rsidRDefault="00630FEA" w:rsidP="00630FEA">
      <w:pPr>
        <w:pStyle w:val="Caption"/>
        <w:keepNext/>
        <w:rPr>
          <w:lang w:val="en-GB"/>
        </w:rPr>
      </w:pPr>
      <w:r w:rsidRPr="0000782F">
        <w:rPr>
          <w:lang w:val="en-GB"/>
        </w:rPr>
        <w:t xml:space="preserve">Table </w:t>
      </w:r>
      <w:r w:rsidR="00E15F79" w:rsidRPr="0000782F">
        <w:rPr>
          <w:lang w:val="en-GB"/>
        </w:rPr>
        <w:fldChar w:fldCharType="begin"/>
      </w:r>
      <w:r w:rsidR="00E15F79" w:rsidRPr="0000782F">
        <w:rPr>
          <w:lang w:val="en-GB"/>
        </w:rPr>
        <w:instrText xml:space="preserve"> SEQ Table \* ARABIC </w:instrText>
      </w:r>
      <w:r w:rsidR="00E15F79" w:rsidRPr="0000782F">
        <w:rPr>
          <w:lang w:val="en-GB"/>
        </w:rPr>
        <w:fldChar w:fldCharType="separate"/>
      </w:r>
      <w:r w:rsidR="006714A8">
        <w:rPr>
          <w:noProof/>
          <w:lang w:val="en-GB"/>
        </w:rPr>
        <w:t>1</w:t>
      </w:r>
      <w:r w:rsidR="00E15F79" w:rsidRPr="0000782F">
        <w:rPr>
          <w:noProof/>
          <w:lang w:val="en-GB"/>
        </w:rPr>
        <w:fldChar w:fldCharType="end"/>
      </w:r>
      <w:r w:rsidRPr="0000782F">
        <w:rPr>
          <w:lang w:val="en-GB"/>
        </w:rPr>
        <w:t>: Deployment parameters of WBB LMP</w:t>
      </w:r>
    </w:p>
    <w:tbl>
      <w:tblPr>
        <w:tblStyle w:val="ECCTable-redheader"/>
        <w:tblW w:w="5000" w:type="pct"/>
        <w:tblInd w:w="0" w:type="dxa"/>
        <w:tblLook w:val="04A0" w:firstRow="1" w:lastRow="0" w:firstColumn="1" w:lastColumn="0" w:noHBand="0" w:noVBand="1"/>
      </w:tblPr>
      <w:tblGrid>
        <w:gridCol w:w="2292"/>
        <w:gridCol w:w="2525"/>
        <w:gridCol w:w="2523"/>
        <w:gridCol w:w="2515"/>
      </w:tblGrid>
      <w:tr w:rsidR="00E37BE5" w:rsidRPr="005D5C5F" w14:paraId="0E5353C8" w14:textId="77777777" w:rsidTr="00630FEA">
        <w:trPr>
          <w:cnfStyle w:val="100000000000" w:firstRow="1" w:lastRow="0" w:firstColumn="0" w:lastColumn="0" w:oddVBand="0" w:evenVBand="0" w:oddHBand="0" w:evenHBand="0" w:firstRowFirstColumn="0" w:firstRowLastColumn="0" w:lastRowFirstColumn="0" w:lastRowLastColumn="0"/>
        </w:trPr>
        <w:tc>
          <w:tcPr>
            <w:tcW w:w="1163" w:type="pct"/>
          </w:tcPr>
          <w:p w14:paraId="56BE272D" w14:textId="77777777" w:rsidR="00E37BE5" w:rsidRPr="005D5C5F" w:rsidRDefault="00E37BE5" w:rsidP="000D1237">
            <w:pPr>
              <w:pStyle w:val="ECCTableHeaderwhitefont"/>
              <w:rPr>
                <w:b w:val="0"/>
                <w:i w:val="0"/>
                <w:iCs/>
              </w:rPr>
            </w:pPr>
            <w:r w:rsidRPr="005D5C5F">
              <w:rPr>
                <w:i w:val="0"/>
                <w:iCs/>
              </w:rPr>
              <w:t>Parameter</w:t>
            </w:r>
          </w:p>
        </w:tc>
        <w:tc>
          <w:tcPr>
            <w:tcW w:w="1281" w:type="pct"/>
          </w:tcPr>
          <w:p w14:paraId="57F1C043" w14:textId="77777777" w:rsidR="00E37BE5" w:rsidRPr="005D5C5F" w:rsidRDefault="00E37BE5" w:rsidP="000D1237">
            <w:pPr>
              <w:pStyle w:val="ECCTableHeaderwhitefont"/>
              <w:rPr>
                <w:b w:val="0"/>
                <w:i w:val="0"/>
                <w:iCs/>
              </w:rPr>
            </w:pPr>
            <w:r w:rsidRPr="005D5C5F">
              <w:rPr>
                <w:i w:val="0"/>
                <w:iCs/>
              </w:rPr>
              <w:t xml:space="preserve">Low Power BS </w:t>
            </w:r>
          </w:p>
        </w:tc>
        <w:tc>
          <w:tcPr>
            <w:tcW w:w="1280" w:type="pct"/>
          </w:tcPr>
          <w:p w14:paraId="7069BF27" w14:textId="77777777" w:rsidR="00E37BE5" w:rsidRPr="005D5C5F" w:rsidRDefault="00E37BE5" w:rsidP="000D1237">
            <w:pPr>
              <w:pStyle w:val="ECCTableHeaderwhitefont"/>
              <w:rPr>
                <w:b w:val="0"/>
                <w:i w:val="0"/>
                <w:iCs/>
              </w:rPr>
            </w:pPr>
            <w:r w:rsidRPr="005D5C5F">
              <w:rPr>
                <w:i w:val="0"/>
                <w:iCs/>
              </w:rPr>
              <w:t>Medium Power BS</w:t>
            </w:r>
          </w:p>
        </w:tc>
        <w:tc>
          <w:tcPr>
            <w:tcW w:w="1276" w:type="pct"/>
          </w:tcPr>
          <w:p w14:paraId="23D71BD4" w14:textId="15676444" w:rsidR="00E37BE5" w:rsidRPr="005D5C5F" w:rsidRDefault="00630FEA" w:rsidP="000D1237">
            <w:pPr>
              <w:pStyle w:val="ECCTableHeaderwhitefont"/>
              <w:rPr>
                <w:i w:val="0"/>
                <w:iCs/>
              </w:rPr>
            </w:pPr>
            <w:r w:rsidRPr="005D5C5F">
              <w:rPr>
                <w:i w:val="0"/>
                <w:iCs/>
              </w:rPr>
              <w:t>Incremental</w:t>
            </w:r>
            <w:r w:rsidR="00E37BE5" w:rsidRPr="005D5C5F">
              <w:rPr>
                <w:i w:val="0"/>
                <w:iCs/>
              </w:rPr>
              <w:t xml:space="preserve"> Medium Power BS</w:t>
            </w:r>
          </w:p>
        </w:tc>
      </w:tr>
      <w:tr w:rsidR="00E37BE5" w:rsidRPr="0000782F" w14:paraId="401CA050" w14:textId="77777777" w:rsidTr="00630FEA">
        <w:tc>
          <w:tcPr>
            <w:tcW w:w="1163" w:type="pct"/>
            <w:vAlign w:val="top"/>
          </w:tcPr>
          <w:p w14:paraId="2DC1E93D" w14:textId="77777777" w:rsidR="00E37BE5" w:rsidRPr="0000782F" w:rsidRDefault="00E37BE5" w:rsidP="000D1237">
            <w:pPr>
              <w:pStyle w:val="ECCTabletext"/>
              <w:jc w:val="left"/>
            </w:pPr>
            <w:r w:rsidRPr="0000782F">
              <w:t>EIRP</w:t>
            </w:r>
          </w:p>
        </w:tc>
        <w:tc>
          <w:tcPr>
            <w:tcW w:w="1281" w:type="pct"/>
            <w:vAlign w:val="top"/>
          </w:tcPr>
          <w:p w14:paraId="031D8AE0" w14:textId="77777777" w:rsidR="00E37BE5" w:rsidRPr="0000782F" w:rsidRDefault="00E37BE5" w:rsidP="000D1237">
            <w:pPr>
              <w:pStyle w:val="ECCTabletext"/>
              <w:jc w:val="left"/>
            </w:pPr>
            <w:r w:rsidRPr="0000782F">
              <w:t>31dBm/100 MHz</w:t>
            </w:r>
          </w:p>
        </w:tc>
        <w:tc>
          <w:tcPr>
            <w:tcW w:w="1280" w:type="pct"/>
            <w:vAlign w:val="top"/>
          </w:tcPr>
          <w:p w14:paraId="1F657251" w14:textId="77777777" w:rsidR="00E37BE5" w:rsidRPr="0000782F" w:rsidRDefault="00E37BE5" w:rsidP="000D1237">
            <w:pPr>
              <w:pStyle w:val="ECCTabletext"/>
              <w:jc w:val="left"/>
            </w:pPr>
            <w:r w:rsidRPr="0000782F">
              <w:t>49dBm/100 MHz</w:t>
            </w:r>
          </w:p>
        </w:tc>
        <w:tc>
          <w:tcPr>
            <w:tcW w:w="1276" w:type="pct"/>
          </w:tcPr>
          <w:p w14:paraId="11DF5716" w14:textId="77777777" w:rsidR="00E37BE5" w:rsidRPr="0000782F" w:rsidRDefault="00E37BE5" w:rsidP="000D1237">
            <w:pPr>
              <w:pStyle w:val="ECCTabletext"/>
              <w:jc w:val="left"/>
            </w:pPr>
            <w:r w:rsidRPr="0000782F">
              <w:t>51dBm/100 MHz</w:t>
            </w:r>
          </w:p>
        </w:tc>
      </w:tr>
      <w:tr w:rsidR="00E37BE5" w:rsidRPr="0000782F" w14:paraId="61926FC2" w14:textId="77777777" w:rsidTr="000D1237">
        <w:tc>
          <w:tcPr>
            <w:tcW w:w="1163" w:type="pct"/>
            <w:vAlign w:val="top"/>
          </w:tcPr>
          <w:p w14:paraId="253EF52E" w14:textId="77777777" w:rsidR="00E37BE5" w:rsidRPr="0000782F" w:rsidRDefault="00E37BE5" w:rsidP="000D1237">
            <w:pPr>
              <w:pStyle w:val="ECCTabletext"/>
              <w:jc w:val="left"/>
            </w:pPr>
            <w:r w:rsidRPr="0000782F">
              <w:t>Antenna height</w:t>
            </w:r>
          </w:p>
        </w:tc>
        <w:tc>
          <w:tcPr>
            <w:tcW w:w="3837" w:type="pct"/>
            <w:gridSpan w:val="3"/>
            <w:vAlign w:val="top"/>
          </w:tcPr>
          <w:p w14:paraId="7B50B090" w14:textId="4DB31CCB" w:rsidR="00E37BE5" w:rsidRPr="0000782F" w:rsidRDefault="00E37BE5" w:rsidP="000D1237">
            <w:pPr>
              <w:pStyle w:val="ECCTabletext"/>
              <w:jc w:val="center"/>
            </w:pPr>
            <w:r w:rsidRPr="0000782F">
              <w:t xml:space="preserve">Specified </w:t>
            </w:r>
            <w:r w:rsidR="00630FEA" w:rsidRPr="0000782F">
              <w:t>to align with the clutter assumptions</w:t>
            </w:r>
          </w:p>
        </w:tc>
      </w:tr>
      <w:tr w:rsidR="00E37BE5" w:rsidRPr="0000782F" w14:paraId="17A4DCDD" w14:textId="77777777" w:rsidTr="00630FEA">
        <w:tc>
          <w:tcPr>
            <w:tcW w:w="1163" w:type="pct"/>
            <w:vAlign w:val="top"/>
          </w:tcPr>
          <w:p w14:paraId="49D65199" w14:textId="77777777" w:rsidR="00E37BE5" w:rsidRPr="0000782F" w:rsidRDefault="00E37BE5" w:rsidP="000D1237">
            <w:pPr>
              <w:pStyle w:val="ECCTabletext"/>
              <w:jc w:val="left"/>
            </w:pPr>
            <w:r w:rsidRPr="0000782F">
              <w:t>BS Sectorization</w:t>
            </w:r>
          </w:p>
        </w:tc>
        <w:tc>
          <w:tcPr>
            <w:tcW w:w="1281" w:type="pct"/>
            <w:vAlign w:val="top"/>
          </w:tcPr>
          <w:p w14:paraId="3E05388B" w14:textId="77777777" w:rsidR="00E37BE5" w:rsidRPr="0000782F" w:rsidRDefault="00E37BE5" w:rsidP="000D1237">
            <w:pPr>
              <w:pStyle w:val="ECCTabletext"/>
              <w:jc w:val="left"/>
            </w:pPr>
            <w:r w:rsidRPr="0000782F">
              <w:t>1</w:t>
            </w:r>
          </w:p>
        </w:tc>
        <w:tc>
          <w:tcPr>
            <w:tcW w:w="1280" w:type="pct"/>
            <w:vAlign w:val="top"/>
          </w:tcPr>
          <w:p w14:paraId="6956FDCB" w14:textId="77777777" w:rsidR="00E37BE5" w:rsidRPr="0000782F" w:rsidRDefault="00E37BE5" w:rsidP="000D1237">
            <w:pPr>
              <w:pStyle w:val="ECCTabletext"/>
              <w:jc w:val="left"/>
            </w:pPr>
            <w:r w:rsidRPr="0000782F">
              <w:t>1</w:t>
            </w:r>
          </w:p>
        </w:tc>
        <w:tc>
          <w:tcPr>
            <w:tcW w:w="1276" w:type="pct"/>
            <w:vAlign w:val="top"/>
          </w:tcPr>
          <w:p w14:paraId="495331A8" w14:textId="77777777" w:rsidR="00E37BE5" w:rsidRPr="0000782F" w:rsidRDefault="00E37BE5" w:rsidP="000D1237">
            <w:pPr>
              <w:pStyle w:val="ECCTabletext"/>
              <w:jc w:val="left"/>
            </w:pPr>
            <w:r w:rsidRPr="0000782F">
              <w:t>1</w:t>
            </w:r>
          </w:p>
        </w:tc>
      </w:tr>
      <w:tr w:rsidR="00E37BE5" w:rsidRPr="0000782F" w14:paraId="5D0D3B3A" w14:textId="77777777" w:rsidTr="00630FEA">
        <w:tc>
          <w:tcPr>
            <w:tcW w:w="1163" w:type="pct"/>
            <w:vAlign w:val="top"/>
          </w:tcPr>
          <w:p w14:paraId="2AB9D42B" w14:textId="77777777" w:rsidR="00E37BE5" w:rsidRPr="0000782F" w:rsidRDefault="00E37BE5" w:rsidP="000D1237">
            <w:pPr>
              <w:pStyle w:val="ECCTabletext"/>
              <w:jc w:val="left"/>
            </w:pPr>
            <w:r w:rsidRPr="0000782F">
              <w:t xml:space="preserve">UEs per sector </w:t>
            </w:r>
          </w:p>
        </w:tc>
        <w:tc>
          <w:tcPr>
            <w:tcW w:w="1281" w:type="pct"/>
            <w:vAlign w:val="top"/>
          </w:tcPr>
          <w:p w14:paraId="360D2CD8" w14:textId="77777777" w:rsidR="00E37BE5" w:rsidRPr="0000782F" w:rsidRDefault="00E37BE5" w:rsidP="000D1237">
            <w:pPr>
              <w:pStyle w:val="ECCTabletext"/>
              <w:jc w:val="left"/>
            </w:pPr>
            <w:r w:rsidRPr="0000782F">
              <w:t>3</w:t>
            </w:r>
          </w:p>
        </w:tc>
        <w:tc>
          <w:tcPr>
            <w:tcW w:w="1280" w:type="pct"/>
            <w:vAlign w:val="top"/>
          </w:tcPr>
          <w:p w14:paraId="327E2F4A" w14:textId="77777777" w:rsidR="00E37BE5" w:rsidRPr="0000782F" w:rsidRDefault="00E37BE5" w:rsidP="000D1237">
            <w:pPr>
              <w:pStyle w:val="ECCTabletext"/>
              <w:jc w:val="left"/>
            </w:pPr>
            <w:r w:rsidRPr="0000782F">
              <w:t>3</w:t>
            </w:r>
          </w:p>
        </w:tc>
        <w:tc>
          <w:tcPr>
            <w:tcW w:w="1276" w:type="pct"/>
            <w:vAlign w:val="top"/>
          </w:tcPr>
          <w:p w14:paraId="2DE8F50A" w14:textId="77777777" w:rsidR="00E37BE5" w:rsidRPr="0000782F" w:rsidRDefault="00E37BE5" w:rsidP="000D1237">
            <w:pPr>
              <w:pStyle w:val="ECCTabletext"/>
              <w:jc w:val="left"/>
            </w:pPr>
            <w:r w:rsidRPr="0000782F">
              <w:t>3</w:t>
            </w:r>
          </w:p>
        </w:tc>
      </w:tr>
      <w:tr w:rsidR="00E37BE5" w:rsidRPr="0000782F" w14:paraId="657DFD7D" w14:textId="77777777" w:rsidTr="00630FEA">
        <w:tc>
          <w:tcPr>
            <w:tcW w:w="1163" w:type="pct"/>
            <w:vAlign w:val="top"/>
          </w:tcPr>
          <w:p w14:paraId="5FA5FB8E" w14:textId="77777777" w:rsidR="00E37BE5" w:rsidRPr="0000782F" w:rsidRDefault="00E37BE5" w:rsidP="000D1237">
            <w:pPr>
              <w:pStyle w:val="ECCTabletext"/>
              <w:jc w:val="left"/>
            </w:pPr>
            <w:r w:rsidRPr="0000782F">
              <w:t>Use case information</w:t>
            </w:r>
          </w:p>
          <w:p w14:paraId="7DB06E78" w14:textId="77777777" w:rsidR="00E37BE5" w:rsidRPr="0000782F" w:rsidRDefault="00E37BE5" w:rsidP="000D1237">
            <w:pPr>
              <w:pStyle w:val="ECCTabletext"/>
              <w:jc w:val="left"/>
            </w:pPr>
            <w:r w:rsidRPr="0000782F">
              <w:t xml:space="preserve">single BS cell range </w:t>
            </w:r>
          </w:p>
        </w:tc>
        <w:tc>
          <w:tcPr>
            <w:tcW w:w="1281" w:type="pct"/>
            <w:vAlign w:val="top"/>
          </w:tcPr>
          <w:p w14:paraId="748AE368" w14:textId="12D896A2" w:rsidR="00E37BE5" w:rsidRPr="0000782F" w:rsidRDefault="00E37BE5" w:rsidP="000D1237">
            <w:pPr>
              <w:pStyle w:val="ECCTabletext"/>
              <w:jc w:val="left"/>
            </w:pPr>
            <w:r w:rsidRPr="0000782F">
              <w:t>0.05</w:t>
            </w:r>
            <w:r w:rsidR="00630FEA" w:rsidRPr="0000782F">
              <w:t xml:space="preserve"> </w:t>
            </w:r>
            <w:r w:rsidRPr="0000782F">
              <w:t xml:space="preserve">km </w:t>
            </w:r>
          </w:p>
          <w:p w14:paraId="0F4309B1" w14:textId="77777777" w:rsidR="00E37BE5" w:rsidRPr="0000782F" w:rsidRDefault="00E37BE5" w:rsidP="000D1237">
            <w:pPr>
              <w:pStyle w:val="ECCTabletext"/>
              <w:jc w:val="left"/>
            </w:pPr>
          </w:p>
        </w:tc>
        <w:tc>
          <w:tcPr>
            <w:tcW w:w="1280" w:type="pct"/>
            <w:vAlign w:val="top"/>
          </w:tcPr>
          <w:p w14:paraId="19D776FD" w14:textId="6B2BC054" w:rsidR="00E37BE5" w:rsidRPr="0000782F" w:rsidRDefault="00E37BE5" w:rsidP="000D1237">
            <w:pPr>
              <w:pStyle w:val="ECCTabletext"/>
              <w:jc w:val="left"/>
            </w:pPr>
            <w:r w:rsidRPr="0000782F">
              <w:t>0.4</w:t>
            </w:r>
            <w:r w:rsidR="00630FEA" w:rsidRPr="0000782F">
              <w:t xml:space="preserve"> km</w:t>
            </w:r>
          </w:p>
        </w:tc>
        <w:tc>
          <w:tcPr>
            <w:tcW w:w="1276" w:type="pct"/>
            <w:vAlign w:val="top"/>
          </w:tcPr>
          <w:p w14:paraId="79FC7769" w14:textId="04E521CB" w:rsidR="00E37BE5" w:rsidRPr="0000782F" w:rsidRDefault="00E37BE5" w:rsidP="000D1237">
            <w:pPr>
              <w:pStyle w:val="ECCTabletext"/>
              <w:jc w:val="left"/>
            </w:pPr>
            <w:r w:rsidRPr="0000782F">
              <w:t>0.4</w:t>
            </w:r>
            <w:r w:rsidR="00630FEA" w:rsidRPr="0000782F">
              <w:t xml:space="preserve"> km</w:t>
            </w:r>
          </w:p>
        </w:tc>
      </w:tr>
      <w:tr w:rsidR="00E37BE5" w:rsidRPr="0000782F" w14:paraId="437F9419" w14:textId="77777777" w:rsidTr="00630FEA">
        <w:tc>
          <w:tcPr>
            <w:tcW w:w="1163" w:type="pct"/>
            <w:vAlign w:val="top"/>
          </w:tcPr>
          <w:p w14:paraId="2D72987A" w14:textId="77777777" w:rsidR="00E37BE5" w:rsidRPr="0000782F" w:rsidRDefault="00E37BE5" w:rsidP="000D1237">
            <w:pPr>
              <w:pStyle w:val="ECCTabletext"/>
              <w:jc w:val="left"/>
            </w:pPr>
            <w:r w:rsidRPr="0000782F">
              <w:t>BS TDD activity factor</w:t>
            </w:r>
          </w:p>
        </w:tc>
        <w:tc>
          <w:tcPr>
            <w:tcW w:w="1281" w:type="pct"/>
            <w:vAlign w:val="top"/>
          </w:tcPr>
          <w:p w14:paraId="205041A9" w14:textId="77777777" w:rsidR="00E37BE5" w:rsidRPr="0000782F" w:rsidRDefault="00E37BE5" w:rsidP="000D1237">
            <w:pPr>
              <w:pStyle w:val="ECCTabletext"/>
              <w:jc w:val="left"/>
            </w:pPr>
            <w:r w:rsidRPr="0000782F">
              <w:t>50%</w:t>
            </w:r>
          </w:p>
        </w:tc>
        <w:tc>
          <w:tcPr>
            <w:tcW w:w="1280" w:type="pct"/>
            <w:vAlign w:val="top"/>
          </w:tcPr>
          <w:p w14:paraId="41F3B2DB" w14:textId="77777777" w:rsidR="00E37BE5" w:rsidRPr="0000782F" w:rsidRDefault="00E37BE5" w:rsidP="000D1237">
            <w:pPr>
              <w:pStyle w:val="ECCTabletext"/>
              <w:jc w:val="left"/>
            </w:pPr>
            <w:r w:rsidRPr="0000782F">
              <w:t>50%</w:t>
            </w:r>
          </w:p>
        </w:tc>
        <w:tc>
          <w:tcPr>
            <w:tcW w:w="1276" w:type="pct"/>
            <w:vAlign w:val="top"/>
          </w:tcPr>
          <w:p w14:paraId="3D2159D2" w14:textId="77777777" w:rsidR="00E37BE5" w:rsidRPr="0000782F" w:rsidRDefault="00E37BE5" w:rsidP="000D1237">
            <w:pPr>
              <w:pStyle w:val="ECCTabletext"/>
              <w:jc w:val="left"/>
            </w:pPr>
            <w:r w:rsidRPr="0000782F">
              <w:t>50%</w:t>
            </w:r>
          </w:p>
        </w:tc>
      </w:tr>
      <w:tr w:rsidR="00E37BE5" w:rsidRPr="0000782F" w14:paraId="7CDFDE9B" w14:textId="77777777" w:rsidTr="00630FEA">
        <w:tc>
          <w:tcPr>
            <w:tcW w:w="1163" w:type="pct"/>
            <w:vAlign w:val="top"/>
          </w:tcPr>
          <w:p w14:paraId="10614F83" w14:textId="77777777" w:rsidR="00E37BE5" w:rsidRPr="0000782F" w:rsidRDefault="00E37BE5" w:rsidP="000D1237">
            <w:pPr>
              <w:pStyle w:val="ECCTabletext"/>
              <w:jc w:val="left"/>
              <w:rPr>
                <w:highlight w:val="magenta"/>
              </w:rPr>
            </w:pPr>
            <w:r w:rsidRPr="0000782F">
              <w:t>Network loading factor</w:t>
            </w:r>
          </w:p>
        </w:tc>
        <w:tc>
          <w:tcPr>
            <w:tcW w:w="1281" w:type="pct"/>
            <w:vAlign w:val="top"/>
          </w:tcPr>
          <w:p w14:paraId="0034128F" w14:textId="2DBAC274" w:rsidR="00E37BE5" w:rsidRPr="0000782F" w:rsidRDefault="00E37BE5" w:rsidP="000D1237">
            <w:pPr>
              <w:pStyle w:val="ECCTabletext"/>
              <w:jc w:val="left"/>
            </w:pPr>
            <w:r w:rsidRPr="0000782F">
              <w:t>100%</w:t>
            </w:r>
            <w:bookmarkStart w:id="54" w:name="_Ref124415535"/>
            <w:r w:rsidRPr="0000782F" w:rsidDel="00D61B60">
              <w:rPr>
                <w:rStyle w:val="FootnoteReference"/>
              </w:rPr>
              <w:t xml:space="preserve"> </w:t>
            </w:r>
            <w:bookmarkEnd w:id="54"/>
          </w:p>
          <w:p w14:paraId="68B8B3BD" w14:textId="77777777" w:rsidR="00E37BE5" w:rsidRPr="0000782F" w:rsidRDefault="00E37BE5" w:rsidP="000D1237">
            <w:pPr>
              <w:pStyle w:val="ECCTabletext"/>
              <w:jc w:val="left"/>
              <w:rPr>
                <w:highlight w:val="magenta"/>
              </w:rPr>
            </w:pPr>
          </w:p>
        </w:tc>
        <w:tc>
          <w:tcPr>
            <w:tcW w:w="1280" w:type="pct"/>
            <w:vAlign w:val="top"/>
          </w:tcPr>
          <w:p w14:paraId="10D457EB" w14:textId="70C2A1F9" w:rsidR="00E37BE5" w:rsidRPr="0000782F" w:rsidRDefault="00E37BE5" w:rsidP="000D1237">
            <w:pPr>
              <w:pStyle w:val="ECCTabletext"/>
              <w:jc w:val="left"/>
            </w:pPr>
            <w:r w:rsidRPr="0000782F">
              <w:t>100%</w:t>
            </w:r>
            <w:r w:rsidRPr="0000782F" w:rsidDel="00D61B60">
              <w:rPr>
                <w:rStyle w:val="FootnoteReference"/>
              </w:rPr>
              <w:t xml:space="preserve"> </w:t>
            </w:r>
          </w:p>
          <w:p w14:paraId="3D3D96B5" w14:textId="77777777" w:rsidR="00E37BE5" w:rsidRPr="0000782F" w:rsidRDefault="00E37BE5" w:rsidP="000D1237">
            <w:pPr>
              <w:pStyle w:val="ECCTabletext"/>
              <w:jc w:val="left"/>
              <w:rPr>
                <w:highlight w:val="magenta"/>
              </w:rPr>
            </w:pPr>
          </w:p>
        </w:tc>
        <w:tc>
          <w:tcPr>
            <w:tcW w:w="1276" w:type="pct"/>
            <w:vAlign w:val="top"/>
          </w:tcPr>
          <w:p w14:paraId="7ECB6A67" w14:textId="75CCB262" w:rsidR="00E37BE5" w:rsidRPr="0000782F" w:rsidRDefault="00E37BE5" w:rsidP="000D1237">
            <w:pPr>
              <w:pStyle w:val="ECCTabletext"/>
              <w:jc w:val="left"/>
            </w:pPr>
            <w:r w:rsidRPr="0000782F">
              <w:t>100%</w:t>
            </w:r>
            <w:r w:rsidRPr="0000782F" w:rsidDel="00D61B60">
              <w:rPr>
                <w:rStyle w:val="FootnoteReference"/>
              </w:rPr>
              <w:t xml:space="preserve"> </w:t>
            </w:r>
          </w:p>
          <w:p w14:paraId="5CBDEAA7" w14:textId="77777777" w:rsidR="00E37BE5" w:rsidRPr="0000782F" w:rsidRDefault="00E37BE5" w:rsidP="000D1237">
            <w:pPr>
              <w:pStyle w:val="ECCTabletext"/>
              <w:jc w:val="left"/>
            </w:pPr>
          </w:p>
        </w:tc>
      </w:tr>
      <w:tr w:rsidR="00E37BE5" w:rsidRPr="0000782F" w14:paraId="2B2728A1" w14:textId="77777777" w:rsidTr="00630FEA">
        <w:tc>
          <w:tcPr>
            <w:tcW w:w="1163" w:type="pct"/>
            <w:vAlign w:val="top"/>
          </w:tcPr>
          <w:p w14:paraId="336BEDA0" w14:textId="77777777" w:rsidR="00E37BE5" w:rsidRPr="0000782F" w:rsidRDefault="00E37BE5" w:rsidP="000D1237">
            <w:pPr>
              <w:pStyle w:val="ECCTabletext"/>
              <w:jc w:val="left"/>
              <w:rPr>
                <w:color w:val="000000" w:themeColor="text1"/>
              </w:rPr>
            </w:pPr>
            <w:r w:rsidRPr="0000782F">
              <w:rPr>
                <w:color w:val="000000"/>
              </w:rPr>
              <w:t>Terminal antenna gain</w:t>
            </w:r>
            <w:r w:rsidRPr="0000782F" w:rsidDel="004770E3">
              <w:rPr>
                <w:color w:val="000000" w:themeColor="text1"/>
              </w:rPr>
              <w:t xml:space="preserve"> </w:t>
            </w:r>
          </w:p>
        </w:tc>
        <w:tc>
          <w:tcPr>
            <w:tcW w:w="1281" w:type="pct"/>
            <w:vAlign w:val="top"/>
          </w:tcPr>
          <w:p w14:paraId="4E87DCC7" w14:textId="77777777" w:rsidR="00E37BE5" w:rsidRPr="0000782F" w:rsidRDefault="00E37BE5" w:rsidP="000D1237">
            <w:pPr>
              <w:pStyle w:val="ECCTabletext"/>
              <w:jc w:val="left"/>
              <w:rPr>
                <w:color w:val="000000" w:themeColor="text1"/>
              </w:rPr>
            </w:pPr>
            <w:r w:rsidRPr="0000782F">
              <w:t>-4 dBi</w:t>
            </w:r>
          </w:p>
        </w:tc>
        <w:tc>
          <w:tcPr>
            <w:tcW w:w="1280" w:type="pct"/>
            <w:vAlign w:val="top"/>
          </w:tcPr>
          <w:p w14:paraId="4D2DAD56" w14:textId="77777777" w:rsidR="00E37BE5" w:rsidRPr="0000782F" w:rsidRDefault="00E37BE5" w:rsidP="000D1237">
            <w:pPr>
              <w:pStyle w:val="ECCTabletext"/>
              <w:jc w:val="left"/>
              <w:rPr>
                <w:color w:val="000000" w:themeColor="text1"/>
                <w:highlight w:val="darkYellow"/>
              </w:rPr>
            </w:pPr>
            <w:r w:rsidRPr="0000782F">
              <w:t>-4 dBi</w:t>
            </w:r>
          </w:p>
        </w:tc>
        <w:tc>
          <w:tcPr>
            <w:tcW w:w="1276" w:type="pct"/>
            <w:vAlign w:val="top"/>
          </w:tcPr>
          <w:p w14:paraId="6C5F9D6C" w14:textId="77777777" w:rsidR="00E37BE5" w:rsidRPr="0000782F" w:rsidRDefault="00E37BE5" w:rsidP="000D1237">
            <w:pPr>
              <w:pStyle w:val="ECCTabletext"/>
              <w:jc w:val="left"/>
            </w:pPr>
            <w:r w:rsidRPr="0000782F">
              <w:t>-4 dBi</w:t>
            </w:r>
          </w:p>
        </w:tc>
      </w:tr>
      <w:tr w:rsidR="00E37BE5" w:rsidRPr="0000782F" w14:paraId="2FBA2B41" w14:textId="77777777" w:rsidTr="00DB43DE">
        <w:trPr>
          <w:trHeight w:val="657"/>
        </w:trPr>
        <w:tc>
          <w:tcPr>
            <w:tcW w:w="1163" w:type="pct"/>
            <w:vAlign w:val="top"/>
          </w:tcPr>
          <w:p w14:paraId="184E6DA6" w14:textId="77777777" w:rsidR="00E37BE5" w:rsidRPr="0000782F" w:rsidRDefault="00E37BE5" w:rsidP="000D1237">
            <w:pPr>
              <w:pStyle w:val="ECCTabletext"/>
              <w:jc w:val="left"/>
              <w:rPr>
                <w:color w:val="000000"/>
              </w:rPr>
            </w:pPr>
            <w:r w:rsidRPr="0000782F">
              <w:t>Antenna gain for AAS/non-AAS</w:t>
            </w:r>
          </w:p>
        </w:tc>
        <w:tc>
          <w:tcPr>
            <w:tcW w:w="1281" w:type="pct"/>
            <w:vAlign w:val="top"/>
          </w:tcPr>
          <w:p w14:paraId="13D145E2" w14:textId="141D06B9" w:rsidR="00E37BE5" w:rsidRPr="0000782F" w:rsidRDefault="00E37BE5" w:rsidP="00DB43DE">
            <w:pPr>
              <w:pStyle w:val="ECCTabletext"/>
              <w:jc w:val="left"/>
            </w:pPr>
            <w:r w:rsidRPr="0000782F">
              <w:t>12 dBi</w:t>
            </w:r>
          </w:p>
        </w:tc>
        <w:tc>
          <w:tcPr>
            <w:tcW w:w="1280" w:type="pct"/>
            <w:vAlign w:val="top"/>
          </w:tcPr>
          <w:p w14:paraId="3DF44F6F" w14:textId="0473A4B4" w:rsidR="00E37BE5" w:rsidRPr="0000782F" w:rsidRDefault="00E37BE5" w:rsidP="00DB43DE">
            <w:pPr>
              <w:pStyle w:val="ECCTabletext"/>
              <w:jc w:val="left"/>
            </w:pPr>
            <w:r w:rsidRPr="0000782F">
              <w:t xml:space="preserve">AAS: </w:t>
            </w:r>
            <w:r w:rsidR="00630FEA" w:rsidRPr="0000782F">
              <w:t xml:space="preserve">21.5 dBi </w:t>
            </w:r>
            <w:r w:rsidR="00630FEA" w:rsidRPr="0000782F">
              <w:br/>
              <w:t>(</w:t>
            </w:r>
            <w:r w:rsidRPr="0000782F">
              <w:t>4x8 elements</w:t>
            </w:r>
            <w:r w:rsidR="00630FEA" w:rsidRPr="0000782F">
              <w:t>)</w:t>
            </w:r>
          </w:p>
          <w:p w14:paraId="60982AAA" w14:textId="77777777" w:rsidR="00E37BE5" w:rsidRPr="0000782F" w:rsidRDefault="00E37BE5" w:rsidP="00DB43DE">
            <w:pPr>
              <w:pStyle w:val="ECCTabletext"/>
              <w:jc w:val="left"/>
            </w:pPr>
          </w:p>
        </w:tc>
        <w:tc>
          <w:tcPr>
            <w:tcW w:w="1276" w:type="pct"/>
          </w:tcPr>
          <w:p w14:paraId="3295A448" w14:textId="64D9B5BE" w:rsidR="00630FEA" w:rsidRPr="0000782F" w:rsidRDefault="00630FEA" w:rsidP="00630FEA">
            <w:pPr>
              <w:pStyle w:val="ECCTabletext"/>
              <w:jc w:val="left"/>
            </w:pPr>
            <w:r w:rsidRPr="0000782F">
              <w:t xml:space="preserve">AAS: 21.5 dBi </w:t>
            </w:r>
            <w:r w:rsidRPr="0000782F">
              <w:br/>
              <w:t>(4x8 elements)</w:t>
            </w:r>
          </w:p>
          <w:p w14:paraId="31F8C569" w14:textId="58EDB716" w:rsidR="00E37BE5" w:rsidRPr="0000782F" w:rsidRDefault="00E37BE5" w:rsidP="000D1237">
            <w:pPr>
              <w:pStyle w:val="ECCTabletext"/>
              <w:jc w:val="left"/>
            </w:pPr>
          </w:p>
        </w:tc>
      </w:tr>
      <w:tr w:rsidR="00E37BE5" w:rsidRPr="0000782F" w14:paraId="7AF073AD" w14:textId="77777777" w:rsidTr="009A5FB1">
        <w:trPr>
          <w:trHeight w:val="657"/>
        </w:trPr>
        <w:tc>
          <w:tcPr>
            <w:tcW w:w="1163" w:type="pct"/>
            <w:vAlign w:val="top"/>
          </w:tcPr>
          <w:p w14:paraId="1D683BD5" w14:textId="1E27FB28" w:rsidR="00E37BE5" w:rsidRPr="0000782F" w:rsidRDefault="00E37BE5" w:rsidP="000D1237">
            <w:pPr>
              <w:pStyle w:val="ECCTabletext"/>
              <w:jc w:val="left"/>
            </w:pPr>
            <w:r w:rsidRPr="0000782F">
              <w:t>Antenna pattern for AAS/non-AAS</w:t>
            </w:r>
          </w:p>
        </w:tc>
        <w:tc>
          <w:tcPr>
            <w:tcW w:w="1281" w:type="pct"/>
            <w:vAlign w:val="top"/>
          </w:tcPr>
          <w:p w14:paraId="42CC2396" w14:textId="28728099" w:rsidR="00E37BE5" w:rsidRPr="0000782F" w:rsidRDefault="00E37BE5" w:rsidP="000D1237">
            <w:pPr>
              <w:pStyle w:val="ECCTabletext"/>
              <w:jc w:val="left"/>
            </w:pPr>
            <w:r w:rsidRPr="0000782F">
              <w:t>F.1336 Omni</w:t>
            </w:r>
          </w:p>
        </w:tc>
        <w:tc>
          <w:tcPr>
            <w:tcW w:w="1280" w:type="pct"/>
            <w:vAlign w:val="top"/>
          </w:tcPr>
          <w:p w14:paraId="2C7DF6BA" w14:textId="0880E166" w:rsidR="00630FEA" w:rsidRPr="0000782F" w:rsidRDefault="00630FEA" w:rsidP="009A5FB1">
            <w:pPr>
              <w:pStyle w:val="ECCTabletext"/>
              <w:jc w:val="left"/>
            </w:pPr>
            <w:r w:rsidRPr="0000782F">
              <w:t>AAS: M.2101</w:t>
            </w:r>
          </w:p>
        </w:tc>
        <w:tc>
          <w:tcPr>
            <w:tcW w:w="1276" w:type="pct"/>
            <w:vAlign w:val="top"/>
          </w:tcPr>
          <w:p w14:paraId="776F111D" w14:textId="01119462" w:rsidR="00E37BE5" w:rsidRPr="0000782F" w:rsidRDefault="00630FEA" w:rsidP="009A5FB1">
            <w:pPr>
              <w:pStyle w:val="ECCTabletext"/>
              <w:jc w:val="left"/>
            </w:pPr>
            <w:r w:rsidRPr="0000782F">
              <w:t>AAS: M.2101</w:t>
            </w:r>
          </w:p>
        </w:tc>
      </w:tr>
      <w:tr w:rsidR="00E37BE5" w:rsidRPr="0000782F" w14:paraId="5B6001F8" w14:textId="77777777" w:rsidTr="00630FEA">
        <w:tc>
          <w:tcPr>
            <w:tcW w:w="1163" w:type="pct"/>
            <w:vAlign w:val="top"/>
          </w:tcPr>
          <w:p w14:paraId="141A3BDA" w14:textId="77777777" w:rsidR="00E37BE5" w:rsidRPr="0000782F" w:rsidRDefault="00E37BE5" w:rsidP="000D1237">
            <w:pPr>
              <w:pStyle w:val="ECCTabletext"/>
              <w:jc w:val="left"/>
            </w:pPr>
            <w:r w:rsidRPr="0000782F">
              <w:t>BS Noise Figure</w:t>
            </w:r>
          </w:p>
        </w:tc>
        <w:tc>
          <w:tcPr>
            <w:tcW w:w="1281" w:type="pct"/>
            <w:vAlign w:val="top"/>
          </w:tcPr>
          <w:p w14:paraId="4D76C880" w14:textId="77777777" w:rsidR="00E37BE5" w:rsidRPr="0000782F" w:rsidRDefault="00E37BE5" w:rsidP="000D1237">
            <w:pPr>
              <w:pStyle w:val="ECCTabletext"/>
              <w:jc w:val="left"/>
            </w:pPr>
            <w:r w:rsidRPr="0000782F">
              <w:t xml:space="preserve">13 dB  </w:t>
            </w:r>
          </w:p>
        </w:tc>
        <w:tc>
          <w:tcPr>
            <w:tcW w:w="1280" w:type="pct"/>
            <w:vAlign w:val="top"/>
          </w:tcPr>
          <w:p w14:paraId="60F6BA14" w14:textId="77777777" w:rsidR="00E37BE5" w:rsidRPr="0000782F" w:rsidRDefault="00E37BE5" w:rsidP="000D1237">
            <w:pPr>
              <w:pStyle w:val="ECCTabletext"/>
              <w:jc w:val="left"/>
            </w:pPr>
            <w:r w:rsidRPr="0000782F">
              <w:t>10 dB</w:t>
            </w:r>
          </w:p>
        </w:tc>
        <w:tc>
          <w:tcPr>
            <w:tcW w:w="1276" w:type="pct"/>
            <w:vAlign w:val="top"/>
          </w:tcPr>
          <w:p w14:paraId="744D7A76" w14:textId="77777777" w:rsidR="00E37BE5" w:rsidRPr="0000782F" w:rsidRDefault="00E37BE5" w:rsidP="000D1237">
            <w:pPr>
              <w:pStyle w:val="ECCTabletext"/>
              <w:jc w:val="left"/>
            </w:pPr>
            <w:r w:rsidRPr="0000782F">
              <w:t>10 dB</w:t>
            </w:r>
          </w:p>
        </w:tc>
      </w:tr>
      <w:tr w:rsidR="00E37BE5" w:rsidRPr="0000782F" w14:paraId="2DAE24EB" w14:textId="77777777" w:rsidTr="00630FEA">
        <w:tc>
          <w:tcPr>
            <w:tcW w:w="1163" w:type="pct"/>
            <w:vAlign w:val="top"/>
          </w:tcPr>
          <w:p w14:paraId="0D385FBD" w14:textId="77777777" w:rsidR="00E37BE5" w:rsidRPr="0000782F" w:rsidRDefault="00E37BE5" w:rsidP="000D1237">
            <w:pPr>
              <w:pStyle w:val="ECCTabletext"/>
              <w:jc w:val="left"/>
            </w:pPr>
            <w:r w:rsidRPr="0000782F">
              <w:t>UE Noise Figure</w:t>
            </w:r>
          </w:p>
        </w:tc>
        <w:tc>
          <w:tcPr>
            <w:tcW w:w="1281" w:type="pct"/>
            <w:vAlign w:val="top"/>
          </w:tcPr>
          <w:p w14:paraId="46BD8491" w14:textId="77777777" w:rsidR="00E37BE5" w:rsidRPr="0000782F" w:rsidRDefault="00E37BE5" w:rsidP="000D1237">
            <w:pPr>
              <w:pStyle w:val="ECCTabletext"/>
              <w:jc w:val="left"/>
            </w:pPr>
            <w:r w:rsidRPr="0000782F">
              <w:t>9 dB</w:t>
            </w:r>
          </w:p>
        </w:tc>
        <w:tc>
          <w:tcPr>
            <w:tcW w:w="1280" w:type="pct"/>
            <w:vAlign w:val="top"/>
          </w:tcPr>
          <w:p w14:paraId="6F937D46" w14:textId="77777777" w:rsidR="00E37BE5" w:rsidRPr="0000782F" w:rsidRDefault="00E37BE5" w:rsidP="000D1237">
            <w:pPr>
              <w:pStyle w:val="ECCTabletext"/>
              <w:jc w:val="left"/>
            </w:pPr>
            <w:r w:rsidRPr="0000782F">
              <w:t>9 dB</w:t>
            </w:r>
          </w:p>
        </w:tc>
        <w:tc>
          <w:tcPr>
            <w:tcW w:w="1276" w:type="pct"/>
            <w:vAlign w:val="top"/>
          </w:tcPr>
          <w:p w14:paraId="0839D507" w14:textId="77777777" w:rsidR="00E37BE5" w:rsidRPr="0000782F" w:rsidRDefault="00E37BE5" w:rsidP="000D1237">
            <w:pPr>
              <w:pStyle w:val="ECCTabletext"/>
              <w:jc w:val="left"/>
            </w:pPr>
            <w:r w:rsidRPr="0000782F">
              <w:t>9 dB</w:t>
            </w:r>
          </w:p>
        </w:tc>
      </w:tr>
      <w:tr w:rsidR="00E37BE5" w:rsidRPr="0000782F" w14:paraId="799521B4" w14:textId="77777777" w:rsidTr="00630FEA">
        <w:tc>
          <w:tcPr>
            <w:tcW w:w="1163" w:type="pct"/>
            <w:vAlign w:val="top"/>
          </w:tcPr>
          <w:p w14:paraId="0CCB07C4" w14:textId="77777777" w:rsidR="00E37BE5" w:rsidRPr="0000782F" w:rsidRDefault="00E37BE5" w:rsidP="000D1237">
            <w:pPr>
              <w:pStyle w:val="ECCTabletext"/>
              <w:jc w:val="left"/>
            </w:pPr>
            <w:r w:rsidRPr="0000782F">
              <w:t>UE height</w:t>
            </w:r>
          </w:p>
        </w:tc>
        <w:tc>
          <w:tcPr>
            <w:tcW w:w="1281" w:type="pct"/>
            <w:vAlign w:val="top"/>
          </w:tcPr>
          <w:p w14:paraId="63F5AD1D" w14:textId="77777777" w:rsidR="00E37BE5" w:rsidRPr="0000782F" w:rsidRDefault="00E37BE5" w:rsidP="000D1237">
            <w:pPr>
              <w:pStyle w:val="ECCTabletext"/>
              <w:jc w:val="left"/>
            </w:pPr>
            <w:r w:rsidRPr="0000782F">
              <w:t>For outdoor BS: 1.5 m</w:t>
            </w:r>
          </w:p>
          <w:p w14:paraId="62FF133D" w14:textId="77777777" w:rsidR="00E37BE5" w:rsidRPr="0000782F" w:rsidRDefault="00E37BE5" w:rsidP="000D1237">
            <w:pPr>
              <w:pStyle w:val="ECCTabletext"/>
              <w:jc w:val="left"/>
            </w:pPr>
          </w:p>
        </w:tc>
        <w:tc>
          <w:tcPr>
            <w:tcW w:w="1280" w:type="pct"/>
            <w:vAlign w:val="top"/>
          </w:tcPr>
          <w:p w14:paraId="6E9205F7" w14:textId="77777777" w:rsidR="00E37BE5" w:rsidRPr="0000782F" w:rsidRDefault="00E37BE5" w:rsidP="000D1237">
            <w:pPr>
              <w:pStyle w:val="ECCTabletext"/>
              <w:jc w:val="left"/>
            </w:pPr>
            <w:r w:rsidRPr="0000782F">
              <w:t>For outdoor BS: 1.5 m</w:t>
            </w:r>
          </w:p>
          <w:p w14:paraId="72FBC9C4" w14:textId="77777777" w:rsidR="00E37BE5" w:rsidRPr="0000782F" w:rsidRDefault="00E37BE5" w:rsidP="000D1237">
            <w:pPr>
              <w:pStyle w:val="ECCTabletext"/>
              <w:jc w:val="left"/>
            </w:pPr>
          </w:p>
        </w:tc>
        <w:tc>
          <w:tcPr>
            <w:tcW w:w="1276" w:type="pct"/>
            <w:vAlign w:val="top"/>
          </w:tcPr>
          <w:p w14:paraId="407859EA" w14:textId="77777777" w:rsidR="00E37BE5" w:rsidRPr="0000782F" w:rsidRDefault="00E37BE5" w:rsidP="000D1237">
            <w:pPr>
              <w:pStyle w:val="ECCTabletext"/>
              <w:jc w:val="left"/>
            </w:pPr>
            <w:r w:rsidRPr="0000782F">
              <w:t>For outdoor BS: 1.5 m</w:t>
            </w:r>
          </w:p>
          <w:p w14:paraId="641E4DA2" w14:textId="77777777" w:rsidR="00E37BE5" w:rsidRPr="0000782F" w:rsidRDefault="00E37BE5" w:rsidP="000D1237">
            <w:pPr>
              <w:pStyle w:val="ECCTabletext"/>
              <w:jc w:val="left"/>
            </w:pPr>
          </w:p>
        </w:tc>
      </w:tr>
      <w:tr w:rsidR="002625F1" w:rsidRPr="0000782F" w14:paraId="73E548ED" w14:textId="77777777" w:rsidTr="002625F1">
        <w:tc>
          <w:tcPr>
            <w:tcW w:w="1163" w:type="pct"/>
            <w:vAlign w:val="top"/>
          </w:tcPr>
          <w:p w14:paraId="6C8A5144" w14:textId="6428D14C" w:rsidR="002625F1" w:rsidRPr="0000782F" w:rsidRDefault="002625F1" w:rsidP="000D1237">
            <w:pPr>
              <w:pStyle w:val="ECCTabletext"/>
              <w:jc w:val="left"/>
            </w:pPr>
            <w:r w:rsidRPr="0000782F">
              <w:t>Protection criterion</w:t>
            </w:r>
          </w:p>
        </w:tc>
        <w:tc>
          <w:tcPr>
            <w:tcW w:w="3837" w:type="pct"/>
            <w:gridSpan w:val="3"/>
            <w:vAlign w:val="top"/>
          </w:tcPr>
          <w:p w14:paraId="4E92E197" w14:textId="72C35238" w:rsidR="002625F1" w:rsidRPr="0000782F" w:rsidRDefault="002625F1" w:rsidP="002625F1">
            <w:pPr>
              <w:pStyle w:val="ECCTabletext"/>
              <w:jc w:val="center"/>
            </w:pPr>
            <w:r w:rsidRPr="0000782F">
              <w:t>I/N = -6 dB</w:t>
            </w:r>
          </w:p>
        </w:tc>
      </w:tr>
    </w:tbl>
    <w:p w14:paraId="0EDB0546" w14:textId="075A1769" w:rsidR="007922B0" w:rsidRPr="0000782F" w:rsidRDefault="005B48D5" w:rsidP="007922B0">
      <w:r w:rsidRPr="0000782F">
        <w:t xml:space="preserve">In Table 2 below, we provide the AAS antenna characteristics of WBB MP BS </w:t>
      </w:r>
      <w:r w:rsidR="00C17D02">
        <w:t>used in the studies</w:t>
      </w:r>
      <w:r w:rsidR="00795424">
        <w:t>.</w:t>
      </w:r>
    </w:p>
    <w:p w14:paraId="09AE2FF2" w14:textId="59830AFA" w:rsidR="00630FEA" w:rsidRPr="0000782F" w:rsidRDefault="00630FEA" w:rsidP="00630FEA">
      <w:pPr>
        <w:pStyle w:val="Caption"/>
        <w:keepNext/>
        <w:rPr>
          <w:lang w:val="en-GB"/>
        </w:rPr>
      </w:pPr>
      <w:r w:rsidRPr="0000782F">
        <w:rPr>
          <w:lang w:val="en-GB"/>
        </w:rPr>
        <w:lastRenderedPageBreak/>
        <w:t xml:space="preserve">Table </w:t>
      </w:r>
      <w:r w:rsidR="00545E97" w:rsidRPr="0000782F">
        <w:rPr>
          <w:lang w:val="en-GB"/>
        </w:rPr>
        <w:fldChar w:fldCharType="begin"/>
      </w:r>
      <w:r w:rsidR="00545E97" w:rsidRPr="0000782F">
        <w:rPr>
          <w:lang w:val="en-GB"/>
        </w:rPr>
        <w:instrText xml:space="preserve"> SEQ Table \* ARABIC </w:instrText>
      </w:r>
      <w:r w:rsidR="00545E97" w:rsidRPr="0000782F">
        <w:rPr>
          <w:lang w:val="en-GB"/>
        </w:rPr>
        <w:fldChar w:fldCharType="separate"/>
      </w:r>
      <w:r w:rsidR="006714A8">
        <w:rPr>
          <w:noProof/>
          <w:lang w:val="en-GB"/>
        </w:rPr>
        <w:t>2</w:t>
      </w:r>
      <w:r w:rsidR="00545E97" w:rsidRPr="0000782F">
        <w:rPr>
          <w:noProof/>
          <w:lang w:val="en-GB"/>
        </w:rPr>
        <w:fldChar w:fldCharType="end"/>
      </w:r>
      <w:r w:rsidRPr="0000782F">
        <w:rPr>
          <w:lang w:val="en-GB"/>
        </w:rPr>
        <w:t>: AAS Antenna characteristics</w:t>
      </w:r>
    </w:p>
    <w:tbl>
      <w:tblPr>
        <w:tblStyle w:val="ECCTable-redheader"/>
        <w:tblW w:w="5000" w:type="pct"/>
        <w:tblInd w:w="0" w:type="dxa"/>
        <w:tblLook w:val="04A0" w:firstRow="1" w:lastRow="0" w:firstColumn="1" w:lastColumn="0" w:noHBand="0" w:noVBand="1"/>
      </w:tblPr>
      <w:tblGrid>
        <w:gridCol w:w="5854"/>
        <w:gridCol w:w="4001"/>
      </w:tblGrid>
      <w:tr w:rsidR="00630FEA" w:rsidRPr="005D5C5F" w14:paraId="32EC7DE0" w14:textId="77777777" w:rsidTr="000D1237">
        <w:trPr>
          <w:cnfStyle w:val="100000000000" w:firstRow="1" w:lastRow="0" w:firstColumn="0" w:lastColumn="0" w:oddVBand="0" w:evenVBand="0" w:oddHBand="0" w:evenHBand="0" w:firstRowFirstColumn="0" w:firstRowLastColumn="0" w:lastRowFirstColumn="0" w:lastRowLastColumn="0"/>
        </w:trPr>
        <w:tc>
          <w:tcPr>
            <w:tcW w:w="2970" w:type="pct"/>
          </w:tcPr>
          <w:p w14:paraId="6A0DC290" w14:textId="77777777" w:rsidR="00630FEA" w:rsidRPr="005D5C5F" w:rsidRDefault="00630FEA" w:rsidP="000D1237">
            <w:pPr>
              <w:pStyle w:val="ECCTableHeaderwhitefont"/>
              <w:rPr>
                <w:i w:val="0"/>
                <w:iCs/>
              </w:rPr>
            </w:pPr>
            <w:r w:rsidRPr="005D5C5F">
              <w:rPr>
                <w:i w:val="0"/>
                <w:iCs/>
              </w:rPr>
              <w:t>AAS antenna pattern</w:t>
            </w:r>
          </w:p>
        </w:tc>
        <w:tc>
          <w:tcPr>
            <w:tcW w:w="2030" w:type="pct"/>
          </w:tcPr>
          <w:p w14:paraId="3FA4DE2F" w14:textId="16057741" w:rsidR="00630FEA" w:rsidRPr="005D5C5F" w:rsidRDefault="00630FEA" w:rsidP="005D5C5F">
            <w:pPr>
              <w:rPr>
                <w:b w:val="0"/>
                <w:i w:val="0"/>
                <w:iCs/>
              </w:rPr>
            </w:pPr>
            <w:r w:rsidRPr="005D5C5F">
              <w:rPr>
                <w:i w:val="0"/>
                <w:iCs/>
              </w:rPr>
              <w:t xml:space="preserve">Recommendation </w:t>
            </w:r>
            <w:r w:rsidRPr="005D5C5F">
              <w:rPr>
                <w:rFonts w:eastAsia="Times New Roman"/>
                <w:bCs/>
                <w:i w:val="0"/>
                <w:iCs/>
              </w:rPr>
              <w:t>ITU-R M.2101 (</w:t>
            </w:r>
            <w:r w:rsidRPr="005D5C5F">
              <w:rPr>
                <w:i w:val="0"/>
                <w:iCs/>
              </w:rPr>
              <w:t>section 5)</w:t>
            </w:r>
          </w:p>
        </w:tc>
      </w:tr>
      <w:tr w:rsidR="00630FEA" w:rsidRPr="0000782F" w14:paraId="5A523EE3" w14:textId="77777777" w:rsidTr="000D1237">
        <w:tc>
          <w:tcPr>
            <w:tcW w:w="2970" w:type="pct"/>
            <w:vAlign w:val="top"/>
          </w:tcPr>
          <w:p w14:paraId="35A5DB2F" w14:textId="77777777" w:rsidR="00630FEA" w:rsidRPr="0000782F" w:rsidRDefault="00630FEA" w:rsidP="000D1237">
            <w:pPr>
              <w:pStyle w:val="ECCTabletext"/>
              <w:jc w:val="left"/>
            </w:pPr>
            <w:r w:rsidRPr="0000782F">
              <w:t>Element gain (dBi)</w:t>
            </w:r>
          </w:p>
        </w:tc>
        <w:tc>
          <w:tcPr>
            <w:tcW w:w="2030" w:type="pct"/>
            <w:vAlign w:val="top"/>
          </w:tcPr>
          <w:p w14:paraId="36D667A0" w14:textId="77777777" w:rsidR="00630FEA" w:rsidRPr="0000782F" w:rsidRDefault="00630FEA" w:rsidP="000D1237">
            <w:pPr>
              <w:pStyle w:val="ECCTabletext"/>
              <w:jc w:val="left"/>
            </w:pPr>
            <w:r w:rsidRPr="0000782F">
              <w:t>6.4</w:t>
            </w:r>
          </w:p>
        </w:tc>
      </w:tr>
      <w:tr w:rsidR="00630FEA" w:rsidRPr="0000782F" w14:paraId="51421E39" w14:textId="77777777" w:rsidTr="000D1237">
        <w:tc>
          <w:tcPr>
            <w:tcW w:w="2970" w:type="pct"/>
            <w:vAlign w:val="top"/>
          </w:tcPr>
          <w:p w14:paraId="20437B89" w14:textId="77777777" w:rsidR="00630FEA" w:rsidRPr="0000782F" w:rsidRDefault="00630FEA" w:rsidP="000D1237">
            <w:pPr>
              <w:pStyle w:val="ECCTabletext"/>
              <w:jc w:val="left"/>
            </w:pPr>
            <w:r w:rsidRPr="0000782F">
              <w:t>Horizontal/vertical front</w:t>
            </w:r>
            <w:r w:rsidRPr="0000782F">
              <w:noBreakHyphen/>
              <w:t>to</w:t>
            </w:r>
            <w:r w:rsidRPr="0000782F">
              <w:noBreakHyphen/>
              <w:t>back ratio (dB)</w:t>
            </w:r>
          </w:p>
        </w:tc>
        <w:tc>
          <w:tcPr>
            <w:tcW w:w="2030" w:type="pct"/>
            <w:vAlign w:val="top"/>
          </w:tcPr>
          <w:p w14:paraId="57E6EDEA" w14:textId="77777777" w:rsidR="00630FEA" w:rsidRPr="0000782F" w:rsidRDefault="00630FEA" w:rsidP="000D1237">
            <w:pPr>
              <w:pStyle w:val="ECCTabletext"/>
              <w:jc w:val="left"/>
            </w:pPr>
            <w:r w:rsidRPr="0000782F">
              <w:t>30 for both H/V</w:t>
            </w:r>
          </w:p>
        </w:tc>
      </w:tr>
      <w:tr w:rsidR="00630FEA" w:rsidRPr="0000782F" w14:paraId="60421E49" w14:textId="77777777" w:rsidTr="000D1237">
        <w:tc>
          <w:tcPr>
            <w:tcW w:w="2970" w:type="pct"/>
            <w:vAlign w:val="top"/>
          </w:tcPr>
          <w:p w14:paraId="708E3FFB" w14:textId="77777777" w:rsidR="00630FEA" w:rsidRPr="0000782F" w:rsidRDefault="00630FEA" w:rsidP="000D1237">
            <w:pPr>
              <w:pStyle w:val="ECCTabletext"/>
              <w:jc w:val="left"/>
            </w:pPr>
            <w:r w:rsidRPr="0000782F">
              <w:t xml:space="preserve">Antenna polarization </w:t>
            </w:r>
          </w:p>
        </w:tc>
        <w:tc>
          <w:tcPr>
            <w:tcW w:w="2030" w:type="pct"/>
            <w:vAlign w:val="top"/>
          </w:tcPr>
          <w:p w14:paraId="1C3960C5" w14:textId="77777777" w:rsidR="00630FEA" w:rsidRPr="0000782F" w:rsidRDefault="00630FEA" w:rsidP="000D1237">
            <w:pPr>
              <w:pStyle w:val="ECCTabletext"/>
              <w:jc w:val="left"/>
            </w:pPr>
            <w:r w:rsidRPr="0000782F">
              <w:t>Linear ±45º</w:t>
            </w:r>
          </w:p>
        </w:tc>
      </w:tr>
      <w:tr w:rsidR="00630FEA" w:rsidRPr="0000782F" w14:paraId="69F73F02" w14:textId="77777777" w:rsidTr="000D1237">
        <w:tc>
          <w:tcPr>
            <w:tcW w:w="2970" w:type="pct"/>
            <w:vAlign w:val="top"/>
          </w:tcPr>
          <w:p w14:paraId="6390C39D" w14:textId="77777777" w:rsidR="00630FEA" w:rsidRPr="0000782F" w:rsidRDefault="00630FEA" w:rsidP="000D1237">
            <w:pPr>
              <w:pStyle w:val="ECCTabletext"/>
              <w:jc w:val="left"/>
            </w:pPr>
            <w:r w:rsidRPr="0000782F">
              <w:t>Antenna array configuration (Row × Column) (Note 2)</w:t>
            </w:r>
          </w:p>
        </w:tc>
        <w:tc>
          <w:tcPr>
            <w:tcW w:w="2030" w:type="pct"/>
            <w:vAlign w:val="top"/>
          </w:tcPr>
          <w:p w14:paraId="43AD49DB" w14:textId="77777777" w:rsidR="00630FEA" w:rsidRPr="0000782F" w:rsidRDefault="00630FEA" w:rsidP="000D1237">
            <w:pPr>
              <w:pStyle w:val="ECCTabletext"/>
              <w:jc w:val="left"/>
            </w:pPr>
            <w:r w:rsidRPr="0000782F">
              <w:t xml:space="preserve">4 x 8 elements </w:t>
            </w:r>
          </w:p>
        </w:tc>
      </w:tr>
      <w:tr w:rsidR="00630FEA" w:rsidRPr="0000782F" w14:paraId="3503F522" w14:textId="77777777" w:rsidTr="000D1237">
        <w:tc>
          <w:tcPr>
            <w:tcW w:w="2970" w:type="pct"/>
            <w:vAlign w:val="top"/>
          </w:tcPr>
          <w:p w14:paraId="4D391182" w14:textId="77777777" w:rsidR="00630FEA" w:rsidRPr="0000782F" w:rsidRDefault="00630FEA" w:rsidP="000D1237">
            <w:pPr>
              <w:pStyle w:val="ECCTabletext"/>
              <w:jc w:val="left"/>
            </w:pPr>
            <w:r w:rsidRPr="0000782F">
              <w:t xml:space="preserve">Horizontal/Vertical radiating element/sub-array spacing, </w:t>
            </w:r>
            <w:r w:rsidRPr="0000782F">
              <w:rPr>
                <w:i/>
                <w:iCs/>
              </w:rPr>
              <w:t>d</w:t>
            </w:r>
            <w:r w:rsidRPr="0000782F">
              <w:rPr>
                <w:i/>
                <w:iCs/>
                <w:vertAlign w:val="subscript"/>
              </w:rPr>
              <w:t>h</w:t>
            </w:r>
            <w:r w:rsidRPr="0000782F">
              <w:rPr>
                <w:i/>
                <w:iCs/>
              </w:rPr>
              <w:t xml:space="preserve"> </w:t>
            </w:r>
            <w:r w:rsidRPr="0000782F">
              <w:t>/</w:t>
            </w:r>
            <w:r w:rsidRPr="0000782F">
              <w:rPr>
                <w:i/>
                <w:iCs/>
              </w:rPr>
              <w:t>d</w:t>
            </w:r>
            <w:r w:rsidRPr="0000782F">
              <w:rPr>
                <w:i/>
                <w:iCs/>
                <w:vertAlign w:val="subscript"/>
              </w:rPr>
              <w:t>v</w:t>
            </w:r>
          </w:p>
        </w:tc>
        <w:tc>
          <w:tcPr>
            <w:tcW w:w="2030" w:type="pct"/>
            <w:vAlign w:val="top"/>
          </w:tcPr>
          <w:p w14:paraId="216183A4" w14:textId="77777777" w:rsidR="00630FEA" w:rsidRPr="0000782F" w:rsidRDefault="00630FEA" w:rsidP="000D1237">
            <w:pPr>
              <w:pStyle w:val="ECCTabletext"/>
              <w:jc w:val="left"/>
            </w:pPr>
            <w:r w:rsidRPr="0000782F">
              <w:t>0.5 of wavelength for H, 0.7 of wavelength for V</w:t>
            </w:r>
          </w:p>
        </w:tc>
      </w:tr>
      <w:tr w:rsidR="00630FEA" w:rsidRPr="0000782F" w14:paraId="0A160067" w14:textId="77777777" w:rsidTr="000D1237">
        <w:tc>
          <w:tcPr>
            <w:tcW w:w="2970" w:type="pct"/>
            <w:vAlign w:val="top"/>
          </w:tcPr>
          <w:p w14:paraId="73DFE8EC" w14:textId="77777777" w:rsidR="00630FEA" w:rsidRPr="0000782F" w:rsidRDefault="00630FEA" w:rsidP="000D1237">
            <w:pPr>
              <w:pStyle w:val="ECCTabletext"/>
              <w:jc w:val="left"/>
            </w:pPr>
            <w:r w:rsidRPr="0000782F">
              <w:rPr>
                <w:rFonts w:cstheme="minorHAnsi"/>
                <w:lang w:eastAsia="ko-KR"/>
              </w:rPr>
              <w:t>Number of element rows in sub-array</w:t>
            </w:r>
            <w:r w:rsidRPr="0000782F">
              <w:rPr>
                <w:lang w:eastAsia="ko-KR"/>
              </w:rPr>
              <w:t xml:space="preserve">, </w:t>
            </w:r>
            <w:r w:rsidRPr="0000782F">
              <w:rPr>
                <w:i/>
                <w:iCs/>
                <w:lang w:eastAsia="ko-KR"/>
              </w:rPr>
              <w:t>M</w:t>
            </w:r>
            <w:r w:rsidRPr="0000782F">
              <w:rPr>
                <w:i/>
                <w:iCs/>
                <w:vertAlign w:val="subscript"/>
                <w:lang w:eastAsia="ko-KR"/>
              </w:rPr>
              <w:t xml:space="preserve">sub </w:t>
            </w:r>
            <w:r w:rsidRPr="0000782F">
              <w:rPr>
                <w:lang w:eastAsia="ko-KR"/>
              </w:rPr>
              <w:t>(</w:t>
            </w:r>
            <w:r w:rsidRPr="0000782F">
              <w:t>Note 1)</w:t>
            </w:r>
          </w:p>
        </w:tc>
        <w:tc>
          <w:tcPr>
            <w:tcW w:w="2030" w:type="pct"/>
            <w:vAlign w:val="top"/>
          </w:tcPr>
          <w:p w14:paraId="6FF7A230" w14:textId="77777777" w:rsidR="00630FEA" w:rsidRPr="0000782F" w:rsidRDefault="00630FEA" w:rsidP="000D1237">
            <w:pPr>
              <w:pStyle w:val="ECCTabletext"/>
              <w:jc w:val="left"/>
            </w:pPr>
            <w:r w:rsidRPr="0000782F">
              <w:t>3</w:t>
            </w:r>
          </w:p>
        </w:tc>
      </w:tr>
      <w:tr w:rsidR="00630FEA" w:rsidRPr="0000782F" w14:paraId="096F0148" w14:textId="77777777" w:rsidTr="000D1237">
        <w:tc>
          <w:tcPr>
            <w:tcW w:w="2970" w:type="pct"/>
            <w:vAlign w:val="top"/>
          </w:tcPr>
          <w:p w14:paraId="091A37BA" w14:textId="77777777" w:rsidR="00630FEA" w:rsidRPr="0000782F" w:rsidRDefault="00630FEA" w:rsidP="000D1237">
            <w:pPr>
              <w:pStyle w:val="ECCTabletext"/>
              <w:jc w:val="left"/>
              <w:rPr>
                <w:rFonts w:cstheme="minorHAnsi"/>
                <w:lang w:eastAsia="ko-KR"/>
              </w:rPr>
            </w:pPr>
            <w:r w:rsidRPr="0000782F">
              <w:rPr>
                <w:rFonts w:cstheme="minorHAnsi"/>
                <w:lang w:eastAsia="ko-KR"/>
              </w:rPr>
              <w:t xml:space="preserve">Vertical radiating element spacing in sub-array, </w:t>
            </w:r>
            <w:r w:rsidRPr="0000782F">
              <w:rPr>
                <w:rFonts w:cstheme="minorHAnsi"/>
                <w:i/>
                <w:iCs/>
                <w:lang w:eastAsia="ko-KR"/>
              </w:rPr>
              <w:t>d</w:t>
            </w:r>
            <w:r w:rsidRPr="0000782F">
              <w:rPr>
                <w:rFonts w:cstheme="minorHAnsi"/>
                <w:i/>
                <w:iCs/>
                <w:vertAlign w:val="subscript"/>
                <w:lang w:eastAsia="ko-KR"/>
              </w:rPr>
              <w:t xml:space="preserve">v,sub </w:t>
            </w:r>
            <w:r w:rsidRPr="0000782F">
              <w:rPr>
                <w:lang w:eastAsia="ko-KR"/>
              </w:rPr>
              <w:t>(</w:t>
            </w:r>
            <w:r w:rsidRPr="0000782F">
              <w:t>Note 1)</w:t>
            </w:r>
          </w:p>
        </w:tc>
        <w:tc>
          <w:tcPr>
            <w:tcW w:w="2030" w:type="pct"/>
            <w:vAlign w:val="top"/>
          </w:tcPr>
          <w:p w14:paraId="4DD898E9" w14:textId="77777777" w:rsidR="00630FEA" w:rsidRPr="0000782F" w:rsidRDefault="00630FEA" w:rsidP="000D1237">
            <w:pPr>
              <w:pStyle w:val="ECCTabletext"/>
              <w:jc w:val="left"/>
            </w:pPr>
            <w:r w:rsidRPr="0000782F">
              <w:t>0.7 of wavelength of V</w:t>
            </w:r>
          </w:p>
        </w:tc>
      </w:tr>
      <w:tr w:rsidR="00630FEA" w:rsidRPr="0000782F" w14:paraId="77E11700" w14:textId="77777777" w:rsidTr="000D1237">
        <w:tc>
          <w:tcPr>
            <w:tcW w:w="2970" w:type="pct"/>
            <w:vAlign w:val="top"/>
          </w:tcPr>
          <w:p w14:paraId="0290EA72" w14:textId="77777777" w:rsidR="00630FEA" w:rsidRPr="0000782F" w:rsidRDefault="00630FEA" w:rsidP="000D1237">
            <w:pPr>
              <w:pStyle w:val="ECCTabletext"/>
              <w:jc w:val="left"/>
              <w:rPr>
                <w:rFonts w:cstheme="minorHAnsi"/>
                <w:lang w:eastAsia="ko-KR"/>
              </w:rPr>
            </w:pPr>
            <w:r w:rsidRPr="0000782F">
              <w:rPr>
                <w:lang w:eastAsia="ko-KR"/>
              </w:rPr>
              <w:t xml:space="preserve">Pre-set sub-array down-tilt, </w:t>
            </w:r>
            <w:r w:rsidRPr="0000782F">
              <w:rPr>
                <w:i/>
                <w:iCs/>
                <w:lang w:eastAsia="ko-KR"/>
              </w:rPr>
              <w:t>θ</w:t>
            </w:r>
            <w:r w:rsidRPr="0000782F">
              <w:rPr>
                <w:i/>
                <w:iCs/>
                <w:vertAlign w:val="subscript"/>
                <w:lang w:eastAsia="ko-KR"/>
              </w:rPr>
              <w:t>subtilt</w:t>
            </w:r>
            <w:r w:rsidRPr="0000782F">
              <w:rPr>
                <w:lang w:eastAsia="ko-KR"/>
              </w:rPr>
              <w:t xml:space="preserve"> (degrees) (</w:t>
            </w:r>
            <w:r w:rsidRPr="0000782F">
              <w:t>Note 1)</w:t>
            </w:r>
          </w:p>
        </w:tc>
        <w:tc>
          <w:tcPr>
            <w:tcW w:w="2030" w:type="pct"/>
            <w:vAlign w:val="top"/>
          </w:tcPr>
          <w:p w14:paraId="0C7ECF3D" w14:textId="77777777" w:rsidR="00630FEA" w:rsidRPr="0000782F" w:rsidRDefault="00630FEA" w:rsidP="000D1237">
            <w:pPr>
              <w:pStyle w:val="ECCTabletext"/>
              <w:jc w:val="left"/>
            </w:pPr>
            <w:r w:rsidRPr="0000782F">
              <w:t>3</w:t>
            </w:r>
          </w:p>
        </w:tc>
      </w:tr>
      <w:tr w:rsidR="00630FEA" w:rsidRPr="0000782F" w14:paraId="3717553A" w14:textId="77777777" w:rsidTr="000D1237">
        <w:tc>
          <w:tcPr>
            <w:tcW w:w="2970" w:type="pct"/>
            <w:vAlign w:val="top"/>
          </w:tcPr>
          <w:p w14:paraId="113C428B" w14:textId="77777777" w:rsidR="00630FEA" w:rsidRPr="0000782F" w:rsidRDefault="00630FEA" w:rsidP="000D1237">
            <w:pPr>
              <w:pStyle w:val="ECCTabletext"/>
              <w:jc w:val="left"/>
            </w:pPr>
            <w:r w:rsidRPr="0000782F">
              <w:t>Base station horizontal coverage range (degrees)</w:t>
            </w:r>
          </w:p>
        </w:tc>
        <w:tc>
          <w:tcPr>
            <w:tcW w:w="2030" w:type="pct"/>
            <w:vAlign w:val="top"/>
          </w:tcPr>
          <w:p w14:paraId="4FD19A3F" w14:textId="77777777" w:rsidR="00630FEA" w:rsidRPr="0000782F" w:rsidRDefault="00630FEA" w:rsidP="000D1237">
            <w:pPr>
              <w:pStyle w:val="ECCTabletext"/>
              <w:jc w:val="left"/>
            </w:pPr>
            <w:r w:rsidRPr="0000782F">
              <w:t>±60°</w:t>
            </w:r>
          </w:p>
        </w:tc>
      </w:tr>
      <w:tr w:rsidR="00630FEA" w:rsidRPr="0000782F" w14:paraId="0CDB2D8B" w14:textId="77777777" w:rsidTr="000D1237">
        <w:tc>
          <w:tcPr>
            <w:tcW w:w="2970" w:type="pct"/>
            <w:vAlign w:val="top"/>
          </w:tcPr>
          <w:p w14:paraId="152D72F5" w14:textId="77777777" w:rsidR="00630FEA" w:rsidRPr="0000782F" w:rsidRDefault="00630FEA" w:rsidP="000D1237">
            <w:pPr>
              <w:pStyle w:val="ECCTabletext"/>
              <w:jc w:val="left"/>
            </w:pPr>
            <w:r w:rsidRPr="0000782F">
              <w:t>Base station vertical coverage range (degrees) (Note 3)</w:t>
            </w:r>
          </w:p>
        </w:tc>
        <w:tc>
          <w:tcPr>
            <w:tcW w:w="2030" w:type="pct"/>
            <w:vAlign w:val="top"/>
          </w:tcPr>
          <w:p w14:paraId="0B9FCF2A" w14:textId="77777777" w:rsidR="00630FEA" w:rsidRPr="0000782F" w:rsidRDefault="00630FEA" w:rsidP="000D1237">
            <w:pPr>
              <w:pStyle w:val="ECCTabletext"/>
              <w:jc w:val="left"/>
            </w:pPr>
            <w:r w:rsidRPr="0000782F">
              <w:t>0 to -30</w:t>
            </w:r>
          </w:p>
        </w:tc>
      </w:tr>
      <w:tr w:rsidR="00630FEA" w:rsidRPr="0000782F" w14:paraId="6A9288EA" w14:textId="77777777" w:rsidTr="000D1237">
        <w:tc>
          <w:tcPr>
            <w:tcW w:w="2970" w:type="pct"/>
            <w:vAlign w:val="top"/>
          </w:tcPr>
          <w:p w14:paraId="4F6ED236" w14:textId="77777777" w:rsidR="00630FEA" w:rsidRPr="0000782F" w:rsidRDefault="00630FEA" w:rsidP="000D1237">
            <w:pPr>
              <w:pStyle w:val="ECCTabletext"/>
              <w:jc w:val="left"/>
            </w:pPr>
            <w:r w:rsidRPr="0000782F">
              <w:t xml:space="preserve">Mechanical downtilt (degrees) </w:t>
            </w:r>
          </w:p>
        </w:tc>
        <w:tc>
          <w:tcPr>
            <w:tcW w:w="2030" w:type="pct"/>
            <w:vAlign w:val="top"/>
          </w:tcPr>
          <w:p w14:paraId="69833B9B" w14:textId="68CE21F5" w:rsidR="00630FEA" w:rsidRPr="0000782F" w:rsidRDefault="00630FEA" w:rsidP="000D1237">
            <w:pPr>
              <w:pStyle w:val="ECCTabletext"/>
              <w:jc w:val="left"/>
            </w:pPr>
            <w:r w:rsidRPr="0000782F">
              <w:t>10</w:t>
            </w:r>
          </w:p>
        </w:tc>
      </w:tr>
      <w:tr w:rsidR="00630FEA" w:rsidRPr="0000782F" w14:paraId="1AD67236" w14:textId="77777777" w:rsidTr="000D1237">
        <w:tc>
          <w:tcPr>
            <w:tcW w:w="5000" w:type="pct"/>
            <w:gridSpan w:val="2"/>
            <w:vAlign w:val="top"/>
          </w:tcPr>
          <w:p w14:paraId="129B7086" w14:textId="77777777" w:rsidR="00630FEA" w:rsidRPr="0000782F" w:rsidRDefault="00630FEA" w:rsidP="000D1237">
            <w:pPr>
              <w:pStyle w:val="ECCTablenote"/>
            </w:pPr>
            <w:r w:rsidRPr="0000782F">
              <w:t>Note 1: Only needed when subarray antenna model is used</w:t>
            </w:r>
          </w:p>
          <w:p w14:paraId="70386D4A" w14:textId="77777777" w:rsidR="00630FEA" w:rsidRPr="0000782F" w:rsidRDefault="00630FEA" w:rsidP="000D1237">
            <w:pPr>
              <w:pStyle w:val="ECCTablenote"/>
            </w:pPr>
            <w:r w:rsidRPr="0000782F">
              <w:t xml:space="preserve">Note 2: </w:t>
            </w:r>
            <w:bookmarkStart w:id="55" w:name="_Hlk42108662"/>
            <w:r w:rsidRPr="0000782F">
              <w:t xml:space="preserve">For the small/micro cell case, 8 × 8 means there are 8 vertical and 8 horizontal radiating elements. </w:t>
            </w:r>
            <w:bookmarkEnd w:id="55"/>
            <w:r w:rsidRPr="0000782F">
              <w:t>For the extended AAS model case, 4 × 8 means there are 4 vertical and 8 horizontal radiating sub-arrays.</w:t>
            </w:r>
          </w:p>
          <w:p w14:paraId="3FC59AF5" w14:textId="77777777" w:rsidR="00630FEA" w:rsidRPr="0000782F" w:rsidRDefault="00630FEA" w:rsidP="000D1237">
            <w:pPr>
              <w:pStyle w:val="ECCTablenote"/>
            </w:pPr>
            <w:r w:rsidRPr="0000782F">
              <w:t>Note 3: The vertical coverage range is given in global coordinate system, i.e. 0° being at the horizon.</w:t>
            </w:r>
          </w:p>
        </w:tc>
      </w:tr>
    </w:tbl>
    <w:p w14:paraId="02FADAFA" w14:textId="2640D689" w:rsidR="005B48D5" w:rsidRPr="0000782F" w:rsidRDefault="005B48D5" w:rsidP="0051079D">
      <w:r w:rsidRPr="0000782F">
        <w:t xml:space="preserve">In Table 3 we provide the </w:t>
      </w:r>
      <w:r w:rsidR="00A641C5">
        <w:t>o</w:t>
      </w:r>
      <w:r w:rsidRPr="0000782F">
        <w:t xml:space="preserve">ut-of-band emissions mask </w:t>
      </w:r>
      <w:r w:rsidR="00A641C5">
        <w:t>for WBB LMPs used in the studies</w:t>
      </w:r>
      <w:r w:rsidR="00795424">
        <w:t>.</w:t>
      </w:r>
    </w:p>
    <w:p w14:paraId="463B6106" w14:textId="043F2E66" w:rsidR="00DC374B" w:rsidRPr="0000782F" w:rsidRDefault="00DC374B" w:rsidP="00DC374B">
      <w:pPr>
        <w:pStyle w:val="Caption"/>
        <w:keepNext/>
        <w:rPr>
          <w:lang w:val="en-GB"/>
        </w:rPr>
      </w:pPr>
      <w:r w:rsidRPr="0000782F">
        <w:rPr>
          <w:lang w:val="en-GB"/>
        </w:rPr>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3</w:t>
      </w:r>
      <w:r w:rsidRPr="0000782F">
        <w:rPr>
          <w:lang w:val="en-GB"/>
        </w:rPr>
        <w:fldChar w:fldCharType="end"/>
      </w:r>
      <w:r w:rsidRPr="0000782F">
        <w:rPr>
          <w:lang w:val="en-GB"/>
        </w:rPr>
        <w:t>: WBB LMP Out-of-band emissions mask</w:t>
      </w:r>
    </w:p>
    <w:tbl>
      <w:tblPr>
        <w:tblStyle w:val="ECCTable-redheader"/>
        <w:tblW w:w="5000" w:type="pct"/>
        <w:tblInd w:w="0" w:type="dxa"/>
        <w:tblLook w:val="04A0" w:firstRow="1" w:lastRow="0" w:firstColumn="1" w:lastColumn="0" w:noHBand="0" w:noVBand="1"/>
      </w:tblPr>
      <w:tblGrid>
        <w:gridCol w:w="4924"/>
        <w:gridCol w:w="4931"/>
      </w:tblGrid>
      <w:tr w:rsidR="00DC374B" w:rsidRPr="005D5C5F" w14:paraId="2D326FF2" w14:textId="77777777" w:rsidTr="000D1237">
        <w:trPr>
          <w:cnfStyle w:val="100000000000" w:firstRow="1" w:lastRow="0" w:firstColumn="0" w:lastColumn="0" w:oddVBand="0" w:evenVBand="0" w:oddHBand="0" w:evenHBand="0" w:firstRowFirstColumn="0" w:firstRowLastColumn="0" w:lastRowFirstColumn="0" w:lastRowLastColumn="0"/>
        </w:trPr>
        <w:tc>
          <w:tcPr>
            <w:tcW w:w="2498" w:type="pct"/>
          </w:tcPr>
          <w:p w14:paraId="04FAB5AA" w14:textId="77777777" w:rsidR="00DC374B" w:rsidRPr="005D5C5F" w:rsidRDefault="00DC374B" w:rsidP="000D1237">
            <w:pPr>
              <w:pStyle w:val="ECCTableHeaderwhitefont"/>
              <w:rPr>
                <w:b w:val="0"/>
                <w:i w:val="0"/>
                <w:iCs/>
              </w:rPr>
            </w:pPr>
            <w:r w:rsidRPr="005D5C5F">
              <w:rPr>
                <w:i w:val="0"/>
                <w:iCs/>
              </w:rPr>
              <w:t>Frequency offset</w:t>
            </w:r>
          </w:p>
        </w:tc>
        <w:tc>
          <w:tcPr>
            <w:tcW w:w="2502" w:type="pct"/>
          </w:tcPr>
          <w:p w14:paraId="2117E82B" w14:textId="77777777" w:rsidR="00DC374B" w:rsidRPr="005D5C5F" w:rsidRDefault="00DC374B" w:rsidP="000D1237">
            <w:pPr>
              <w:pStyle w:val="ECCTableHeaderwhitefont"/>
              <w:rPr>
                <w:b w:val="0"/>
                <w:i w:val="0"/>
                <w:iCs/>
              </w:rPr>
            </w:pPr>
            <w:r w:rsidRPr="005D5C5F">
              <w:rPr>
                <w:i w:val="0"/>
                <w:iCs/>
              </w:rPr>
              <w:t>Maximum mean EIRP density</w:t>
            </w:r>
          </w:p>
        </w:tc>
      </w:tr>
      <w:tr w:rsidR="00DC374B" w:rsidRPr="0000782F" w14:paraId="3253CCCC" w14:textId="77777777" w:rsidTr="000D1237">
        <w:tc>
          <w:tcPr>
            <w:tcW w:w="2498" w:type="pct"/>
            <w:shd w:val="clear" w:color="auto" w:fill="auto"/>
            <w:vAlign w:val="top"/>
          </w:tcPr>
          <w:p w14:paraId="02FD64D8" w14:textId="77777777" w:rsidR="00DC374B" w:rsidRPr="0000782F" w:rsidRDefault="00DC374B" w:rsidP="000D1237">
            <w:pPr>
              <w:pStyle w:val="ECCTabletext"/>
              <w:jc w:val="left"/>
            </w:pPr>
            <w:r w:rsidRPr="0000782F">
              <w:t>3795 MHz-3800 MHz</w:t>
            </w:r>
          </w:p>
        </w:tc>
        <w:tc>
          <w:tcPr>
            <w:tcW w:w="2502" w:type="pct"/>
            <w:shd w:val="clear" w:color="auto" w:fill="auto"/>
            <w:vAlign w:val="top"/>
          </w:tcPr>
          <w:p w14:paraId="4E126259" w14:textId="77777777" w:rsidR="00DC374B" w:rsidRPr="0000782F" w:rsidRDefault="00DC374B" w:rsidP="000D1237">
            <w:pPr>
              <w:pStyle w:val="ECCTabletext"/>
              <w:jc w:val="left"/>
            </w:pPr>
            <w:r w:rsidRPr="0000782F">
              <w:t>(Pmax – 40) dBm / 5 MHz EIRP per antenna</w:t>
            </w:r>
          </w:p>
        </w:tc>
      </w:tr>
      <w:tr w:rsidR="00DC374B" w:rsidRPr="0000782F" w14:paraId="2BE681FE" w14:textId="77777777" w:rsidTr="000D1237">
        <w:tc>
          <w:tcPr>
            <w:tcW w:w="2498" w:type="pct"/>
            <w:shd w:val="clear" w:color="auto" w:fill="auto"/>
            <w:vAlign w:val="top"/>
          </w:tcPr>
          <w:p w14:paraId="53E47E22" w14:textId="77777777" w:rsidR="00DC374B" w:rsidRPr="0000782F" w:rsidRDefault="00DC374B" w:rsidP="000D1237">
            <w:pPr>
              <w:pStyle w:val="ECCTabletext"/>
              <w:jc w:val="left"/>
            </w:pPr>
            <w:r w:rsidRPr="0000782F">
              <w:t>3790 MHz-3795 MHz</w:t>
            </w:r>
          </w:p>
        </w:tc>
        <w:tc>
          <w:tcPr>
            <w:tcW w:w="2502" w:type="pct"/>
            <w:shd w:val="clear" w:color="auto" w:fill="auto"/>
            <w:vAlign w:val="top"/>
          </w:tcPr>
          <w:p w14:paraId="7FC7B7E3" w14:textId="77777777" w:rsidR="00DC374B" w:rsidRPr="0000782F" w:rsidRDefault="00DC374B" w:rsidP="000D1237">
            <w:pPr>
              <w:pStyle w:val="ECCTabletext"/>
              <w:jc w:val="left"/>
            </w:pPr>
            <w:r w:rsidRPr="0000782F">
              <w:t>(Pmax – 43) dBm / 5 MHz EIRP per antenna</w:t>
            </w:r>
          </w:p>
        </w:tc>
      </w:tr>
      <w:tr w:rsidR="00DC374B" w:rsidRPr="0000782F" w14:paraId="4626DC02" w14:textId="77777777" w:rsidTr="000D1237">
        <w:tc>
          <w:tcPr>
            <w:tcW w:w="2498" w:type="pct"/>
            <w:shd w:val="clear" w:color="auto" w:fill="auto"/>
            <w:vAlign w:val="top"/>
          </w:tcPr>
          <w:p w14:paraId="4515B0EF" w14:textId="77777777" w:rsidR="00DC374B" w:rsidRPr="0000782F" w:rsidRDefault="00DC374B" w:rsidP="000D1237">
            <w:pPr>
              <w:pStyle w:val="ECCTabletext"/>
              <w:jc w:val="left"/>
            </w:pPr>
            <w:r w:rsidRPr="0000782F">
              <w:t>3760 MHz-3790 MHz</w:t>
            </w:r>
          </w:p>
        </w:tc>
        <w:tc>
          <w:tcPr>
            <w:tcW w:w="2502" w:type="pct"/>
            <w:shd w:val="clear" w:color="auto" w:fill="auto"/>
            <w:vAlign w:val="top"/>
          </w:tcPr>
          <w:p w14:paraId="6C319B7C" w14:textId="77777777" w:rsidR="00DC374B" w:rsidRPr="0000782F" w:rsidRDefault="00DC374B" w:rsidP="000D1237">
            <w:pPr>
              <w:pStyle w:val="ECCTabletext"/>
              <w:jc w:val="left"/>
            </w:pPr>
            <w:r w:rsidRPr="0000782F">
              <w:t>(Pmax – 43) dBm / 5 MHz EIRP per antenna</w:t>
            </w:r>
          </w:p>
        </w:tc>
      </w:tr>
      <w:tr w:rsidR="00DC374B" w:rsidRPr="0000782F" w14:paraId="3B7DA470" w14:textId="77777777" w:rsidTr="000D1237">
        <w:tc>
          <w:tcPr>
            <w:tcW w:w="2498" w:type="pct"/>
            <w:shd w:val="clear" w:color="auto" w:fill="auto"/>
            <w:vAlign w:val="top"/>
          </w:tcPr>
          <w:p w14:paraId="5BD30B39" w14:textId="77777777" w:rsidR="00DC374B" w:rsidRPr="0000782F" w:rsidRDefault="00DC374B" w:rsidP="000D1237">
            <w:pPr>
              <w:pStyle w:val="ECCTabletext"/>
              <w:jc w:val="left"/>
            </w:pPr>
            <w:r w:rsidRPr="0000782F">
              <w:t xml:space="preserve">Below 3760 MHz </w:t>
            </w:r>
          </w:p>
        </w:tc>
        <w:tc>
          <w:tcPr>
            <w:tcW w:w="2502" w:type="pct"/>
            <w:shd w:val="clear" w:color="auto" w:fill="auto"/>
            <w:vAlign w:val="top"/>
          </w:tcPr>
          <w:p w14:paraId="4A626305" w14:textId="77777777" w:rsidR="00DC374B" w:rsidRPr="0000782F" w:rsidRDefault="00DC374B" w:rsidP="000D1237">
            <w:pPr>
              <w:pStyle w:val="ECCTabletext"/>
              <w:jc w:val="left"/>
            </w:pPr>
            <w:r w:rsidRPr="0000782F">
              <w:t>-2 dBm / 5 MHz EIRP per antenna</w:t>
            </w:r>
          </w:p>
        </w:tc>
      </w:tr>
      <w:tr w:rsidR="00DC374B" w:rsidRPr="0000782F" w14:paraId="2D2C5BEB" w14:textId="77777777" w:rsidTr="000D1237">
        <w:tc>
          <w:tcPr>
            <w:tcW w:w="5000" w:type="pct"/>
            <w:gridSpan w:val="2"/>
            <w:shd w:val="clear" w:color="auto" w:fill="auto"/>
            <w:vAlign w:val="top"/>
          </w:tcPr>
          <w:p w14:paraId="5E1A2C8F" w14:textId="77777777" w:rsidR="00DC374B" w:rsidRPr="0000782F" w:rsidRDefault="00DC374B" w:rsidP="000D1237">
            <w:pPr>
              <w:pStyle w:val="ECCTablenote"/>
              <w:rPr>
                <w:highlight w:val="yellow"/>
              </w:rPr>
            </w:pPr>
            <w:r w:rsidRPr="0000782F">
              <w:t>Note: Pmax is the maximum mean carrier power in dBm for the base station measured as e.i.r.p. per carrier, interpreted as per antenna</w:t>
            </w:r>
          </w:p>
        </w:tc>
      </w:tr>
    </w:tbl>
    <w:p w14:paraId="65A6D135" w14:textId="207312DF" w:rsidR="0051079D" w:rsidRPr="0000782F" w:rsidRDefault="005B48D5" w:rsidP="0051079D">
      <w:r w:rsidRPr="0000782F">
        <w:t xml:space="preserve">In Table 4 we provide the WBB LMP Receiver mask </w:t>
      </w:r>
      <w:r w:rsidR="00795424">
        <w:t>characteristics used in the studies</w:t>
      </w:r>
      <w:r w:rsidR="00AB3174">
        <w:t>.</w:t>
      </w:r>
    </w:p>
    <w:p w14:paraId="2DC6C2C2" w14:textId="0BA6626B" w:rsidR="0051079D" w:rsidRPr="0000782F" w:rsidRDefault="0051079D" w:rsidP="0051079D">
      <w:pPr>
        <w:pStyle w:val="Caption"/>
        <w:keepNext/>
        <w:rPr>
          <w:lang w:val="en-GB"/>
        </w:rPr>
      </w:pPr>
      <w:r w:rsidRPr="0000782F">
        <w:rPr>
          <w:lang w:val="en-GB"/>
        </w:rPr>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4</w:t>
      </w:r>
      <w:r w:rsidRPr="0000782F">
        <w:rPr>
          <w:lang w:val="en-GB"/>
        </w:rPr>
        <w:fldChar w:fldCharType="end"/>
      </w:r>
      <w:r w:rsidRPr="0000782F">
        <w:rPr>
          <w:lang w:val="en-GB"/>
        </w:rPr>
        <w:t>: WBB LMP Receiver Mask</w:t>
      </w:r>
    </w:p>
    <w:tbl>
      <w:tblPr>
        <w:tblStyle w:val="ECCTable-redheader"/>
        <w:tblW w:w="5000" w:type="pct"/>
        <w:tblInd w:w="0" w:type="dxa"/>
        <w:tblLook w:val="04A0" w:firstRow="1" w:lastRow="0" w:firstColumn="1" w:lastColumn="0" w:noHBand="0" w:noVBand="1"/>
      </w:tblPr>
      <w:tblGrid>
        <w:gridCol w:w="4847"/>
        <w:gridCol w:w="2505"/>
        <w:gridCol w:w="2503"/>
      </w:tblGrid>
      <w:tr w:rsidR="0051079D" w:rsidRPr="005D5C5F" w14:paraId="0464C4C5" w14:textId="77777777" w:rsidTr="000D1237">
        <w:trPr>
          <w:cnfStyle w:val="100000000000" w:firstRow="1" w:lastRow="0" w:firstColumn="0" w:lastColumn="0" w:oddVBand="0" w:evenVBand="0" w:oddHBand="0" w:evenHBand="0" w:firstRowFirstColumn="0" w:firstRowLastColumn="0" w:lastRowFirstColumn="0" w:lastRowLastColumn="0"/>
        </w:trPr>
        <w:tc>
          <w:tcPr>
            <w:tcW w:w="2459" w:type="pct"/>
          </w:tcPr>
          <w:p w14:paraId="3158CC35" w14:textId="77777777" w:rsidR="0051079D" w:rsidRPr="005D5C5F" w:rsidRDefault="0051079D" w:rsidP="000D1237">
            <w:pPr>
              <w:pStyle w:val="ECCTableHeaderwhitefont"/>
              <w:rPr>
                <w:b w:val="0"/>
                <w:i w:val="0"/>
                <w:iCs/>
              </w:rPr>
            </w:pPr>
            <w:r w:rsidRPr="005D5C5F">
              <w:rPr>
                <w:i w:val="0"/>
                <w:iCs/>
              </w:rPr>
              <w:t>Frequency offset</w:t>
            </w:r>
          </w:p>
        </w:tc>
        <w:tc>
          <w:tcPr>
            <w:tcW w:w="1271" w:type="pct"/>
          </w:tcPr>
          <w:p w14:paraId="369ECD05" w14:textId="77777777" w:rsidR="0051079D" w:rsidRPr="005D5C5F" w:rsidRDefault="0051079D" w:rsidP="000D1237">
            <w:pPr>
              <w:pStyle w:val="ECCTableHeaderwhitefont"/>
              <w:rPr>
                <w:b w:val="0"/>
                <w:i w:val="0"/>
                <w:iCs/>
              </w:rPr>
            </w:pPr>
            <w:r w:rsidRPr="005D5C5F">
              <w:rPr>
                <w:i w:val="0"/>
                <w:iCs/>
              </w:rPr>
              <w:t>Medium Power</w:t>
            </w:r>
            <w:r w:rsidRPr="005D5C5F">
              <w:rPr>
                <w:i w:val="0"/>
                <w:iCs/>
              </w:rPr>
              <w:br/>
              <w:t>(Attenuation)</w:t>
            </w:r>
          </w:p>
        </w:tc>
        <w:tc>
          <w:tcPr>
            <w:tcW w:w="1270" w:type="pct"/>
          </w:tcPr>
          <w:p w14:paraId="052C0266" w14:textId="77777777" w:rsidR="0051079D" w:rsidRPr="005D5C5F" w:rsidRDefault="0051079D" w:rsidP="000D1237">
            <w:pPr>
              <w:pStyle w:val="ECCTableHeaderwhitefont"/>
              <w:rPr>
                <w:i w:val="0"/>
                <w:iCs/>
              </w:rPr>
            </w:pPr>
            <w:r w:rsidRPr="005D5C5F">
              <w:rPr>
                <w:i w:val="0"/>
                <w:iCs/>
              </w:rPr>
              <w:t>Low Power</w:t>
            </w:r>
            <w:r w:rsidRPr="005D5C5F">
              <w:rPr>
                <w:i w:val="0"/>
                <w:iCs/>
              </w:rPr>
              <w:br/>
              <w:t>(Attenuation)</w:t>
            </w:r>
          </w:p>
        </w:tc>
      </w:tr>
      <w:tr w:rsidR="0051079D" w:rsidRPr="0000782F" w14:paraId="7C5DE3D6" w14:textId="77777777" w:rsidTr="000D1237">
        <w:tc>
          <w:tcPr>
            <w:tcW w:w="2459" w:type="pct"/>
            <w:shd w:val="clear" w:color="auto" w:fill="auto"/>
            <w:vAlign w:val="top"/>
          </w:tcPr>
          <w:p w14:paraId="28DD7882" w14:textId="77777777" w:rsidR="0051079D" w:rsidRPr="0000782F" w:rsidRDefault="0051079D" w:rsidP="000D1237">
            <w:pPr>
              <w:pStyle w:val="ECCTabletext"/>
              <w:jc w:val="left"/>
            </w:pPr>
            <w:r w:rsidRPr="0000782F">
              <w:t>3800 MHz-3780 MHz</w:t>
            </w:r>
          </w:p>
        </w:tc>
        <w:tc>
          <w:tcPr>
            <w:tcW w:w="1271" w:type="pct"/>
            <w:shd w:val="clear" w:color="auto" w:fill="auto"/>
            <w:vAlign w:val="top"/>
          </w:tcPr>
          <w:p w14:paraId="5364DCE1" w14:textId="77777777" w:rsidR="0051079D" w:rsidRPr="0000782F" w:rsidRDefault="0051079D" w:rsidP="000D1237">
            <w:pPr>
              <w:pStyle w:val="ECCTabletext"/>
              <w:jc w:val="left"/>
            </w:pPr>
            <w:r w:rsidRPr="0000782F">
              <w:t>35.5 dB</w:t>
            </w:r>
          </w:p>
        </w:tc>
        <w:tc>
          <w:tcPr>
            <w:tcW w:w="1270" w:type="pct"/>
          </w:tcPr>
          <w:p w14:paraId="5F7A92C8" w14:textId="77777777" w:rsidR="0051079D" w:rsidRPr="0000782F" w:rsidRDefault="0051079D" w:rsidP="000D1237">
            <w:pPr>
              <w:pStyle w:val="ECCTabletext"/>
              <w:jc w:val="left"/>
            </w:pPr>
            <w:r w:rsidRPr="0000782F">
              <w:t>29.5 dB</w:t>
            </w:r>
          </w:p>
        </w:tc>
      </w:tr>
      <w:tr w:rsidR="0051079D" w:rsidRPr="0000782F" w14:paraId="2D9EDDB2" w14:textId="77777777" w:rsidTr="000D1237">
        <w:tc>
          <w:tcPr>
            <w:tcW w:w="2459" w:type="pct"/>
            <w:shd w:val="clear" w:color="auto" w:fill="auto"/>
            <w:vAlign w:val="top"/>
          </w:tcPr>
          <w:p w14:paraId="38FA7923" w14:textId="77777777" w:rsidR="0051079D" w:rsidRPr="0000782F" w:rsidRDefault="0051079D" w:rsidP="000D1237">
            <w:pPr>
              <w:pStyle w:val="ECCTabletext"/>
              <w:jc w:val="left"/>
            </w:pPr>
            <w:r w:rsidRPr="0000782F">
              <w:t>3780 MHz-3740 MHz</w:t>
            </w:r>
          </w:p>
        </w:tc>
        <w:tc>
          <w:tcPr>
            <w:tcW w:w="1271" w:type="pct"/>
            <w:shd w:val="clear" w:color="auto" w:fill="auto"/>
            <w:vAlign w:val="top"/>
          </w:tcPr>
          <w:p w14:paraId="7C05F8DF" w14:textId="77777777" w:rsidR="0051079D" w:rsidRPr="0000782F" w:rsidRDefault="0051079D" w:rsidP="000D1237">
            <w:pPr>
              <w:pStyle w:val="ECCTabletext"/>
              <w:jc w:val="left"/>
            </w:pPr>
            <w:r w:rsidRPr="0000782F">
              <w:t>44.5 dB</w:t>
            </w:r>
          </w:p>
        </w:tc>
        <w:tc>
          <w:tcPr>
            <w:tcW w:w="1270" w:type="pct"/>
          </w:tcPr>
          <w:p w14:paraId="0C2975F5" w14:textId="77777777" w:rsidR="0051079D" w:rsidRPr="0000782F" w:rsidRDefault="0051079D" w:rsidP="000D1237">
            <w:pPr>
              <w:pStyle w:val="ECCTabletext"/>
              <w:jc w:val="left"/>
            </w:pPr>
            <w:r w:rsidRPr="0000782F">
              <w:t>38.5 dB</w:t>
            </w:r>
          </w:p>
        </w:tc>
      </w:tr>
      <w:tr w:rsidR="0051079D" w:rsidRPr="0000782F" w14:paraId="41163F39" w14:textId="77777777" w:rsidTr="000D1237">
        <w:tc>
          <w:tcPr>
            <w:tcW w:w="2459" w:type="pct"/>
            <w:shd w:val="clear" w:color="auto" w:fill="auto"/>
            <w:vAlign w:val="top"/>
          </w:tcPr>
          <w:p w14:paraId="42ABB727" w14:textId="77777777" w:rsidR="0051079D" w:rsidRPr="0000782F" w:rsidRDefault="0051079D" w:rsidP="000D1237">
            <w:pPr>
              <w:pStyle w:val="ECCTabletext"/>
              <w:jc w:val="left"/>
            </w:pPr>
            <w:r w:rsidRPr="0000782F">
              <w:lastRenderedPageBreak/>
              <w:t xml:space="preserve">Below 3740 </w:t>
            </w:r>
          </w:p>
        </w:tc>
        <w:tc>
          <w:tcPr>
            <w:tcW w:w="1271" w:type="pct"/>
            <w:shd w:val="clear" w:color="auto" w:fill="auto"/>
            <w:vAlign w:val="top"/>
          </w:tcPr>
          <w:p w14:paraId="509E2391" w14:textId="77777777" w:rsidR="0051079D" w:rsidRPr="0000782F" w:rsidRDefault="0051079D" w:rsidP="000D1237">
            <w:pPr>
              <w:pStyle w:val="ECCTabletext"/>
              <w:jc w:val="left"/>
            </w:pPr>
            <w:r w:rsidRPr="0000782F">
              <w:t>64.5 dB</w:t>
            </w:r>
          </w:p>
        </w:tc>
        <w:tc>
          <w:tcPr>
            <w:tcW w:w="1270" w:type="pct"/>
          </w:tcPr>
          <w:p w14:paraId="5DC747B1" w14:textId="77777777" w:rsidR="0051079D" w:rsidRPr="0000782F" w:rsidRDefault="0051079D" w:rsidP="000D1237">
            <w:pPr>
              <w:pStyle w:val="ECCTabletext"/>
              <w:jc w:val="left"/>
            </w:pPr>
            <w:r w:rsidRPr="0000782F">
              <w:t>61.5 dB</w:t>
            </w:r>
          </w:p>
        </w:tc>
      </w:tr>
    </w:tbl>
    <w:p w14:paraId="66303901" w14:textId="62C283D9" w:rsidR="00DC374B" w:rsidRPr="0000782F" w:rsidRDefault="0051079D" w:rsidP="0051079D">
      <w:pPr>
        <w:pStyle w:val="Heading3"/>
        <w:rPr>
          <w:lang w:val="en-GB"/>
        </w:rPr>
      </w:pPr>
      <w:r w:rsidRPr="0000782F">
        <w:rPr>
          <w:lang w:val="en-GB"/>
        </w:rPr>
        <w:t>Parameters for 5G MFCN BS</w:t>
      </w:r>
    </w:p>
    <w:p w14:paraId="3BF2C437" w14:textId="36EF0ED6" w:rsidR="00DC374B" w:rsidRPr="0000782F" w:rsidRDefault="005B48D5" w:rsidP="007922B0">
      <w:r w:rsidRPr="0000782F">
        <w:t>In Table 5, we provide the 5G MFCN BS characteristics</w:t>
      </w:r>
      <w:r w:rsidR="005D5A5C">
        <w:t xml:space="preserve"> used in the studies</w:t>
      </w:r>
      <w:r w:rsidRPr="0000782F">
        <w:t xml:space="preserve"> as agreed in PT1 #74</w:t>
      </w:r>
      <w:r w:rsidR="005A0476" w:rsidRPr="0000782F">
        <w:t>.</w:t>
      </w:r>
    </w:p>
    <w:p w14:paraId="3275C05B" w14:textId="0D9BEDA5" w:rsidR="0051079D" w:rsidRPr="0000782F" w:rsidRDefault="0051079D" w:rsidP="0051079D">
      <w:pPr>
        <w:pStyle w:val="Caption"/>
        <w:keepNext/>
        <w:rPr>
          <w:lang w:val="en-GB"/>
        </w:rPr>
      </w:pPr>
      <w:r w:rsidRPr="0000782F">
        <w:rPr>
          <w:lang w:val="en-GB"/>
        </w:rPr>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5</w:t>
      </w:r>
      <w:r w:rsidRPr="0000782F">
        <w:rPr>
          <w:lang w:val="en-GB"/>
        </w:rPr>
        <w:fldChar w:fldCharType="end"/>
      </w:r>
      <w:r w:rsidRPr="0000782F">
        <w:rPr>
          <w:lang w:val="en-GB"/>
        </w:rPr>
        <w:t>: Deployment parameters for 5G MFCN BS</w:t>
      </w:r>
    </w:p>
    <w:tbl>
      <w:tblPr>
        <w:tblStyle w:val="ECCTable-redheader"/>
        <w:tblW w:w="5000" w:type="pct"/>
        <w:tblInd w:w="0" w:type="dxa"/>
        <w:tblLook w:val="04A0" w:firstRow="1" w:lastRow="0" w:firstColumn="1" w:lastColumn="0" w:noHBand="0" w:noVBand="1"/>
      </w:tblPr>
      <w:tblGrid>
        <w:gridCol w:w="4644"/>
        <w:gridCol w:w="2694"/>
        <w:gridCol w:w="2517"/>
      </w:tblGrid>
      <w:tr w:rsidR="0051079D" w:rsidRPr="005D5C5F" w14:paraId="1F2442FD" w14:textId="77777777" w:rsidTr="005D5C5F">
        <w:trPr>
          <w:cnfStyle w:val="100000000000" w:firstRow="1" w:lastRow="0" w:firstColumn="0" w:lastColumn="0" w:oddVBand="0" w:evenVBand="0" w:oddHBand="0" w:evenHBand="0" w:firstRowFirstColumn="0" w:firstRowLastColumn="0" w:lastRowFirstColumn="0" w:lastRowLastColumn="0"/>
        </w:trPr>
        <w:tc>
          <w:tcPr>
            <w:tcW w:w="2356" w:type="pct"/>
          </w:tcPr>
          <w:p w14:paraId="519AC255" w14:textId="77777777" w:rsidR="0051079D" w:rsidRPr="005D5C5F" w:rsidRDefault="0051079D" w:rsidP="000D1237">
            <w:pPr>
              <w:pStyle w:val="ECCTableHeaderwhitefont"/>
              <w:rPr>
                <w:b w:val="0"/>
                <w:i w:val="0"/>
                <w:iCs/>
              </w:rPr>
            </w:pPr>
            <w:r w:rsidRPr="005D5C5F">
              <w:rPr>
                <w:i w:val="0"/>
                <w:iCs/>
              </w:rPr>
              <w:t>Parameter</w:t>
            </w:r>
          </w:p>
        </w:tc>
        <w:tc>
          <w:tcPr>
            <w:tcW w:w="1367" w:type="pct"/>
          </w:tcPr>
          <w:p w14:paraId="391E1930" w14:textId="77777777" w:rsidR="0051079D" w:rsidRPr="005D5C5F" w:rsidRDefault="0051079D" w:rsidP="000D1237">
            <w:pPr>
              <w:pStyle w:val="ECCTableHeaderwhitefont"/>
              <w:rPr>
                <w:b w:val="0"/>
                <w:i w:val="0"/>
                <w:iCs/>
              </w:rPr>
            </w:pPr>
            <w:r w:rsidRPr="005D5C5F">
              <w:rPr>
                <w:i w:val="0"/>
                <w:iCs/>
              </w:rPr>
              <w:t>5G NR BS</w:t>
            </w:r>
          </w:p>
        </w:tc>
        <w:tc>
          <w:tcPr>
            <w:tcW w:w="1277" w:type="pct"/>
          </w:tcPr>
          <w:p w14:paraId="52B905E7" w14:textId="77777777" w:rsidR="0051079D" w:rsidRPr="005D5C5F" w:rsidRDefault="0051079D" w:rsidP="000D1237">
            <w:pPr>
              <w:pStyle w:val="ECCTableHeaderwhitefont"/>
              <w:rPr>
                <w:b w:val="0"/>
                <w:i w:val="0"/>
                <w:iCs/>
              </w:rPr>
            </w:pPr>
            <w:r w:rsidRPr="005D5C5F">
              <w:rPr>
                <w:i w:val="0"/>
                <w:iCs/>
              </w:rPr>
              <w:t>5G NR UE</w:t>
            </w:r>
          </w:p>
        </w:tc>
      </w:tr>
      <w:tr w:rsidR="0051079D" w:rsidRPr="0000782F" w14:paraId="5CAC17C6" w14:textId="77777777" w:rsidTr="005D5C5F">
        <w:trPr>
          <w:trHeight w:val="13"/>
        </w:trPr>
        <w:tc>
          <w:tcPr>
            <w:tcW w:w="2356" w:type="pct"/>
            <w:vAlign w:val="top"/>
          </w:tcPr>
          <w:p w14:paraId="4D2AB61B" w14:textId="77777777" w:rsidR="0051079D" w:rsidRPr="0000782F" w:rsidRDefault="0051079D" w:rsidP="000D1237">
            <w:pPr>
              <w:pStyle w:val="ECCTabletext"/>
              <w:jc w:val="left"/>
            </w:pPr>
            <w:r w:rsidRPr="0000782F">
              <w:t>Channel bandwidth (MHz)</w:t>
            </w:r>
          </w:p>
        </w:tc>
        <w:tc>
          <w:tcPr>
            <w:tcW w:w="2644" w:type="pct"/>
            <w:gridSpan w:val="2"/>
            <w:vAlign w:val="top"/>
          </w:tcPr>
          <w:p w14:paraId="7A990D9C" w14:textId="2AD95347" w:rsidR="0051079D" w:rsidRPr="0000782F" w:rsidRDefault="0051079D" w:rsidP="001A658E">
            <w:pPr>
              <w:pStyle w:val="ECCTabletext"/>
              <w:jc w:val="center"/>
            </w:pPr>
            <w:r w:rsidRPr="0000782F">
              <w:t>100</w:t>
            </w:r>
          </w:p>
        </w:tc>
      </w:tr>
      <w:tr w:rsidR="0051079D" w:rsidRPr="0000782F" w14:paraId="7CF35071" w14:textId="77777777" w:rsidTr="005D5C5F">
        <w:tc>
          <w:tcPr>
            <w:tcW w:w="2356" w:type="pct"/>
            <w:vAlign w:val="top"/>
          </w:tcPr>
          <w:p w14:paraId="5118FBBE" w14:textId="77777777" w:rsidR="0051079D" w:rsidRPr="0000782F" w:rsidRDefault="0051079D" w:rsidP="000D1237">
            <w:pPr>
              <w:pStyle w:val="ECCTabletext"/>
              <w:jc w:val="left"/>
            </w:pPr>
            <w:r w:rsidRPr="0000782F">
              <w:t>BS noise figure (dB)</w:t>
            </w:r>
          </w:p>
        </w:tc>
        <w:tc>
          <w:tcPr>
            <w:tcW w:w="1367" w:type="pct"/>
            <w:vAlign w:val="top"/>
          </w:tcPr>
          <w:p w14:paraId="467E88AE" w14:textId="77777777" w:rsidR="0051079D" w:rsidRPr="0000782F" w:rsidRDefault="0051079D" w:rsidP="000D1237">
            <w:pPr>
              <w:pStyle w:val="ECCTabletext"/>
              <w:jc w:val="left"/>
            </w:pPr>
            <w:r w:rsidRPr="0000782F">
              <w:t>3</w:t>
            </w:r>
          </w:p>
        </w:tc>
        <w:tc>
          <w:tcPr>
            <w:tcW w:w="1277" w:type="pct"/>
            <w:vAlign w:val="top"/>
          </w:tcPr>
          <w:p w14:paraId="7F4E612F" w14:textId="77777777" w:rsidR="0051079D" w:rsidRPr="0000782F" w:rsidRDefault="0051079D" w:rsidP="000D1237">
            <w:pPr>
              <w:pStyle w:val="ECCTabletext"/>
              <w:jc w:val="left"/>
            </w:pPr>
            <w:r w:rsidRPr="0000782F">
              <w:t>9</w:t>
            </w:r>
          </w:p>
        </w:tc>
      </w:tr>
      <w:tr w:rsidR="0051079D" w:rsidRPr="0000782F" w14:paraId="19A86F63" w14:textId="77777777" w:rsidTr="005D5C5F">
        <w:tc>
          <w:tcPr>
            <w:tcW w:w="2356" w:type="pct"/>
            <w:vAlign w:val="top"/>
          </w:tcPr>
          <w:p w14:paraId="1D61EF5F" w14:textId="77777777" w:rsidR="0051079D" w:rsidRPr="0000782F" w:rsidRDefault="0051079D" w:rsidP="000D1237">
            <w:pPr>
              <w:pStyle w:val="ECCTabletext"/>
              <w:jc w:val="left"/>
            </w:pPr>
            <w:r w:rsidRPr="0000782F">
              <w:t>Cell range (m)</w:t>
            </w:r>
          </w:p>
          <w:p w14:paraId="5128CDC7" w14:textId="77777777" w:rsidR="0051079D" w:rsidRPr="0000782F" w:rsidRDefault="0051079D" w:rsidP="000D1237">
            <w:pPr>
              <w:pStyle w:val="ECCTabletext"/>
              <w:jc w:val="left"/>
            </w:pPr>
            <w:r w:rsidRPr="0000782F">
              <w:t>Note: typical values from deployed networks</w:t>
            </w:r>
          </w:p>
        </w:tc>
        <w:tc>
          <w:tcPr>
            <w:tcW w:w="2644" w:type="pct"/>
            <w:gridSpan w:val="2"/>
            <w:vAlign w:val="top"/>
          </w:tcPr>
          <w:p w14:paraId="256B22F6" w14:textId="77777777" w:rsidR="0051079D" w:rsidRPr="0000782F" w:rsidRDefault="0051079D" w:rsidP="000D1237">
            <w:pPr>
              <w:pStyle w:val="ECCTabletext"/>
              <w:jc w:val="left"/>
            </w:pPr>
            <w:r w:rsidRPr="0000782F">
              <w:t xml:space="preserve">Urban: 600 </w:t>
            </w:r>
          </w:p>
          <w:p w14:paraId="1A28FEC7" w14:textId="77777777" w:rsidR="0051079D" w:rsidRPr="0000782F" w:rsidRDefault="0051079D" w:rsidP="000D1237">
            <w:pPr>
              <w:pStyle w:val="ECCTabletext"/>
              <w:jc w:val="left"/>
            </w:pPr>
            <w:r w:rsidRPr="0000782F">
              <w:t>Suburban: 1500</w:t>
            </w:r>
          </w:p>
          <w:p w14:paraId="31C2CFBE" w14:textId="77777777" w:rsidR="0051079D" w:rsidRPr="0000782F" w:rsidRDefault="0051079D" w:rsidP="000D1237">
            <w:pPr>
              <w:pStyle w:val="ECCTabletext"/>
              <w:jc w:val="left"/>
            </w:pPr>
            <w:r w:rsidRPr="0000782F">
              <w:t>Rural: 3000</w:t>
            </w:r>
          </w:p>
        </w:tc>
      </w:tr>
      <w:tr w:rsidR="0051079D" w:rsidRPr="0000782F" w14:paraId="7E6C004B" w14:textId="77777777" w:rsidTr="005D5C5F">
        <w:tc>
          <w:tcPr>
            <w:tcW w:w="2356" w:type="pct"/>
            <w:vAlign w:val="top"/>
          </w:tcPr>
          <w:p w14:paraId="6DC5E7C1" w14:textId="77777777" w:rsidR="0051079D" w:rsidRPr="0000782F" w:rsidRDefault="0051079D" w:rsidP="000D1237">
            <w:pPr>
              <w:pStyle w:val="ECCTabletext"/>
              <w:jc w:val="left"/>
            </w:pPr>
            <w:r w:rsidRPr="0000782F">
              <w:t>UE Tx power (dBm)</w:t>
            </w:r>
          </w:p>
        </w:tc>
        <w:tc>
          <w:tcPr>
            <w:tcW w:w="1367" w:type="pct"/>
            <w:vAlign w:val="top"/>
          </w:tcPr>
          <w:p w14:paraId="5C58B931" w14:textId="77777777" w:rsidR="0051079D" w:rsidRPr="0000782F" w:rsidRDefault="0051079D" w:rsidP="000D1237">
            <w:pPr>
              <w:pStyle w:val="ECCTabletext"/>
              <w:jc w:val="left"/>
            </w:pPr>
          </w:p>
        </w:tc>
        <w:tc>
          <w:tcPr>
            <w:tcW w:w="1277" w:type="pct"/>
            <w:vAlign w:val="top"/>
          </w:tcPr>
          <w:p w14:paraId="52C58429" w14:textId="77777777" w:rsidR="0051079D" w:rsidRPr="0000782F" w:rsidRDefault="0051079D" w:rsidP="000D1237">
            <w:pPr>
              <w:pStyle w:val="ECCTabletext"/>
              <w:jc w:val="left"/>
            </w:pPr>
            <w:r w:rsidRPr="0000782F">
              <w:t>23</w:t>
            </w:r>
          </w:p>
        </w:tc>
      </w:tr>
      <w:tr w:rsidR="0051079D" w:rsidRPr="0000782F" w14:paraId="389DCDDD" w14:textId="77777777" w:rsidTr="005D5C5F">
        <w:tc>
          <w:tcPr>
            <w:tcW w:w="2356" w:type="pct"/>
            <w:vAlign w:val="top"/>
          </w:tcPr>
          <w:p w14:paraId="10543090" w14:textId="77777777" w:rsidR="0051079D" w:rsidRPr="0000782F" w:rsidRDefault="0051079D" w:rsidP="000D1237">
            <w:pPr>
              <w:pStyle w:val="ECCTabletext"/>
              <w:jc w:val="left"/>
            </w:pPr>
            <w:r w:rsidRPr="0000782F">
              <w:t>UE antenna gain (dBi)</w:t>
            </w:r>
          </w:p>
        </w:tc>
        <w:tc>
          <w:tcPr>
            <w:tcW w:w="1367" w:type="pct"/>
            <w:vAlign w:val="top"/>
          </w:tcPr>
          <w:p w14:paraId="08D7CCC6" w14:textId="77777777" w:rsidR="0051079D" w:rsidRPr="0000782F" w:rsidRDefault="0051079D" w:rsidP="000D1237">
            <w:pPr>
              <w:pStyle w:val="ECCTabletext"/>
              <w:jc w:val="left"/>
            </w:pPr>
          </w:p>
        </w:tc>
        <w:tc>
          <w:tcPr>
            <w:tcW w:w="1277" w:type="pct"/>
            <w:vAlign w:val="top"/>
          </w:tcPr>
          <w:p w14:paraId="59D76DD8" w14:textId="77777777" w:rsidR="0051079D" w:rsidRPr="0000782F" w:rsidRDefault="0051079D" w:rsidP="000D1237">
            <w:pPr>
              <w:pStyle w:val="ECCTabletext"/>
              <w:jc w:val="left"/>
            </w:pPr>
            <w:r w:rsidRPr="0000782F">
              <w:t>-4</w:t>
            </w:r>
          </w:p>
        </w:tc>
      </w:tr>
      <w:tr w:rsidR="0051079D" w:rsidRPr="0000782F" w14:paraId="60DC4638" w14:textId="77777777" w:rsidTr="005D5C5F">
        <w:tc>
          <w:tcPr>
            <w:tcW w:w="2356" w:type="pct"/>
            <w:vAlign w:val="top"/>
          </w:tcPr>
          <w:p w14:paraId="18EF5B53" w14:textId="77777777" w:rsidR="0051079D" w:rsidRPr="0000782F" w:rsidRDefault="0051079D" w:rsidP="000D1237">
            <w:pPr>
              <w:pStyle w:val="ECCTabletext"/>
              <w:jc w:val="left"/>
            </w:pPr>
            <w:r w:rsidRPr="0000782F">
              <w:t>Body loss (dB)</w:t>
            </w:r>
          </w:p>
        </w:tc>
        <w:tc>
          <w:tcPr>
            <w:tcW w:w="1367" w:type="pct"/>
            <w:vAlign w:val="top"/>
          </w:tcPr>
          <w:p w14:paraId="318F2FEF" w14:textId="77777777" w:rsidR="0051079D" w:rsidRPr="0000782F" w:rsidRDefault="0051079D" w:rsidP="000D1237">
            <w:pPr>
              <w:pStyle w:val="ECCTabletext"/>
              <w:jc w:val="left"/>
            </w:pPr>
          </w:p>
        </w:tc>
        <w:tc>
          <w:tcPr>
            <w:tcW w:w="1277" w:type="pct"/>
            <w:vAlign w:val="top"/>
          </w:tcPr>
          <w:p w14:paraId="5D2EA0D0" w14:textId="77777777" w:rsidR="0051079D" w:rsidRPr="0000782F" w:rsidRDefault="0051079D" w:rsidP="000D1237">
            <w:pPr>
              <w:pStyle w:val="ECCTabletext"/>
              <w:jc w:val="left"/>
            </w:pPr>
            <w:r w:rsidRPr="0000782F">
              <w:t>4</w:t>
            </w:r>
          </w:p>
        </w:tc>
      </w:tr>
      <w:tr w:rsidR="0051079D" w:rsidRPr="0000782F" w14:paraId="26AEA448" w14:textId="77777777" w:rsidTr="005D5C5F">
        <w:tc>
          <w:tcPr>
            <w:tcW w:w="2356" w:type="pct"/>
            <w:vAlign w:val="top"/>
          </w:tcPr>
          <w:p w14:paraId="7D7EB971" w14:textId="77777777" w:rsidR="0051079D" w:rsidRPr="0000782F" w:rsidRDefault="0051079D" w:rsidP="000D1237">
            <w:pPr>
              <w:pStyle w:val="ECCTabletext"/>
              <w:jc w:val="left"/>
            </w:pPr>
            <w:r w:rsidRPr="0000782F">
              <w:t>UE heights (above ground or building floors) (m)</w:t>
            </w:r>
          </w:p>
        </w:tc>
        <w:tc>
          <w:tcPr>
            <w:tcW w:w="1367" w:type="pct"/>
            <w:vAlign w:val="top"/>
          </w:tcPr>
          <w:p w14:paraId="019D21DC" w14:textId="77777777" w:rsidR="0051079D" w:rsidRPr="0000782F" w:rsidRDefault="0051079D" w:rsidP="000D1237">
            <w:pPr>
              <w:pStyle w:val="ECCTabletext"/>
              <w:jc w:val="left"/>
            </w:pPr>
            <w:r w:rsidRPr="0000782F">
              <w:t>N/A</w:t>
            </w:r>
          </w:p>
        </w:tc>
        <w:tc>
          <w:tcPr>
            <w:tcW w:w="1277" w:type="pct"/>
            <w:vAlign w:val="top"/>
          </w:tcPr>
          <w:p w14:paraId="0428A781" w14:textId="77777777" w:rsidR="0051079D" w:rsidRPr="0000782F" w:rsidRDefault="0051079D" w:rsidP="000D1237">
            <w:pPr>
              <w:pStyle w:val="ECCTabletext"/>
              <w:jc w:val="left"/>
            </w:pPr>
            <w:r w:rsidRPr="0000782F">
              <w:t>1.5</w:t>
            </w:r>
          </w:p>
        </w:tc>
      </w:tr>
      <w:tr w:rsidR="0051079D" w:rsidRPr="0000782F" w14:paraId="4693BED0" w14:textId="77777777" w:rsidTr="005D5C5F">
        <w:tc>
          <w:tcPr>
            <w:tcW w:w="2356" w:type="pct"/>
            <w:vAlign w:val="top"/>
          </w:tcPr>
          <w:p w14:paraId="14E127C6" w14:textId="77777777" w:rsidR="0051079D" w:rsidRPr="0000782F" w:rsidRDefault="0051079D" w:rsidP="000D1237">
            <w:pPr>
              <w:pStyle w:val="ECCTabletext"/>
              <w:jc w:val="left"/>
            </w:pPr>
            <w:r w:rsidRPr="0000782F">
              <w:t xml:space="preserve">TDD activity factor </w:t>
            </w:r>
          </w:p>
        </w:tc>
        <w:tc>
          <w:tcPr>
            <w:tcW w:w="1367" w:type="pct"/>
            <w:vAlign w:val="top"/>
          </w:tcPr>
          <w:p w14:paraId="1CBF814E" w14:textId="77777777" w:rsidR="0051079D" w:rsidRPr="0000782F" w:rsidRDefault="0051079D" w:rsidP="000D1237">
            <w:pPr>
              <w:pStyle w:val="ECCTabletext"/>
              <w:jc w:val="left"/>
            </w:pPr>
            <w:r w:rsidRPr="0000782F">
              <w:t>75% DL</w:t>
            </w:r>
          </w:p>
        </w:tc>
        <w:tc>
          <w:tcPr>
            <w:tcW w:w="1277" w:type="pct"/>
            <w:vAlign w:val="top"/>
          </w:tcPr>
          <w:p w14:paraId="79D0492A" w14:textId="77777777" w:rsidR="0051079D" w:rsidRPr="0000782F" w:rsidRDefault="0051079D" w:rsidP="000D1237">
            <w:pPr>
              <w:pStyle w:val="ECCTabletext"/>
              <w:jc w:val="left"/>
            </w:pPr>
            <w:r w:rsidRPr="0000782F">
              <w:t>25% UL</w:t>
            </w:r>
          </w:p>
        </w:tc>
      </w:tr>
    </w:tbl>
    <w:p w14:paraId="387C15B9" w14:textId="33604C2C" w:rsidR="005A0476" w:rsidRPr="0000782F" w:rsidRDefault="005A0476" w:rsidP="005A0476">
      <w:pPr>
        <w:jc w:val="left"/>
      </w:pPr>
      <w:r w:rsidRPr="0000782F">
        <w:t>In Table 6, we provide the 5G MFCN AAS antenna characteristics</w:t>
      </w:r>
      <w:r w:rsidR="00114AC5">
        <w:t xml:space="preserve"> used in the studies</w:t>
      </w:r>
      <w:r w:rsidRPr="0000782F">
        <w:t>.</w:t>
      </w:r>
    </w:p>
    <w:p w14:paraId="196325D4" w14:textId="4AFDC323" w:rsidR="0051079D" w:rsidRPr="0000782F" w:rsidRDefault="0051079D" w:rsidP="0051079D">
      <w:pPr>
        <w:pStyle w:val="Caption"/>
        <w:keepNext/>
        <w:rPr>
          <w:lang w:val="en-GB"/>
        </w:rPr>
      </w:pPr>
      <w:r w:rsidRPr="0000782F">
        <w:rPr>
          <w:lang w:val="en-GB"/>
        </w:rPr>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6</w:t>
      </w:r>
      <w:r w:rsidRPr="0000782F">
        <w:rPr>
          <w:lang w:val="en-GB"/>
        </w:rPr>
        <w:fldChar w:fldCharType="end"/>
      </w:r>
      <w:r w:rsidRPr="0000782F">
        <w:rPr>
          <w:lang w:val="en-GB"/>
        </w:rPr>
        <w:t>: 5G MFCN AAS antenna characteristics</w:t>
      </w:r>
    </w:p>
    <w:tbl>
      <w:tblPr>
        <w:tblStyle w:val="ECCTable-redheader"/>
        <w:tblW w:w="5000" w:type="pct"/>
        <w:tblInd w:w="0" w:type="dxa"/>
        <w:tblLook w:val="04A0" w:firstRow="1" w:lastRow="0" w:firstColumn="1" w:lastColumn="0" w:noHBand="0" w:noVBand="1"/>
      </w:tblPr>
      <w:tblGrid>
        <w:gridCol w:w="1525"/>
        <w:gridCol w:w="6130"/>
        <w:gridCol w:w="2184"/>
        <w:gridCol w:w="16"/>
      </w:tblGrid>
      <w:tr w:rsidR="0051079D" w:rsidRPr="00A7775F" w14:paraId="50A1E007" w14:textId="77777777" w:rsidTr="00A7775F">
        <w:trPr>
          <w:gridAfter w:val="1"/>
          <w:cnfStyle w:val="100000000000" w:firstRow="1" w:lastRow="0" w:firstColumn="0" w:lastColumn="0" w:oddVBand="0" w:evenVBand="0" w:oddHBand="0" w:evenHBand="0" w:firstRowFirstColumn="0" w:firstRowLastColumn="0" w:lastRowFirstColumn="0" w:lastRowLastColumn="0"/>
          <w:wAfter w:w="8" w:type="pct"/>
        </w:trPr>
        <w:tc>
          <w:tcPr>
            <w:tcW w:w="774" w:type="pct"/>
            <w:hideMark/>
          </w:tcPr>
          <w:p w14:paraId="56CD26C1" w14:textId="7D532D5C" w:rsidR="0051079D" w:rsidRPr="00A7775F" w:rsidRDefault="0051079D" w:rsidP="00A7775F">
            <w:pPr>
              <w:pStyle w:val="ECCTableHeaderwhitefont"/>
              <w:rPr>
                <w:i w:val="0"/>
                <w:iCs/>
                <w:sz w:val="18"/>
                <w:szCs w:val="18"/>
              </w:rPr>
            </w:pPr>
            <w:r w:rsidRPr="00A7775F">
              <w:rPr>
                <w:i w:val="0"/>
                <w:iCs/>
                <w:sz w:val="18"/>
                <w:szCs w:val="18"/>
              </w:rPr>
              <w:t>Parameter</w:t>
            </w:r>
            <w:r w:rsidR="00A7775F" w:rsidRPr="00A7775F">
              <w:rPr>
                <w:i w:val="0"/>
                <w:iCs/>
                <w:sz w:val="18"/>
                <w:szCs w:val="18"/>
              </w:rPr>
              <w:t xml:space="preserve"> </w:t>
            </w:r>
            <w:r w:rsidRPr="00A7775F">
              <w:rPr>
                <w:i w:val="0"/>
                <w:iCs/>
                <w:sz w:val="18"/>
                <w:szCs w:val="18"/>
              </w:rPr>
              <w:t>No.</w:t>
            </w:r>
          </w:p>
        </w:tc>
        <w:tc>
          <w:tcPr>
            <w:tcW w:w="3110" w:type="pct"/>
            <w:hideMark/>
          </w:tcPr>
          <w:p w14:paraId="1754AC3B" w14:textId="5696ED42" w:rsidR="0051079D" w:rsidRPr="00A7775F" w:rsidRDefault="0051079D" w:rsidP="00A7775F">
            <w:pPr>
              <w:pStyle w:val="ECCTableHeaderwhitefont"/>
              <w:rPr>
                <w:i w:val="0"/>
                <w:iCs/>
                <w:sz w:val="18"/>
                <w:szCs w:val="18"/>
              </w:rPr>
            </w:pPr>
            <w:r w:rsidRPr="00A7775F">
              <w:rPr>
                <w:i w:val="0"/>
                <w:iCs/>
                <w:sz w:val="18"/>
                <w:szCs w:val="18"/>
              </w:rPr>
              <w:t>Parameter </w:t>
            </w:r>
          </w:p>
        </w:tc>
        <w:tc>
          <w:tcPr>
            <w:tcW w:w="1108" w:type="pct"/>
            <w:hideMark/>
          </w:tcPr>
          <w:p w14:paraId="26601F6A" w14:textId="10DB1B99" w:rsidR="0051079D" w:rsidRPr="00A7775F" w:rsidRDefault="0051079D" w:rsidP="00A7775F">
            <w:pPr>
              <w:pStyle w:val="ECCTableHeaderwhitefont"/>
              <w:rPr>
                <w:i w:val="0"/>
                <w:iCs/>
                <w:sz w:val="18"/>
                <w:szCs w:val="18"/>
              </w:rPr>
            </w:pPr>
            <w:r w:rsidRPr="00A7775F">
              <w:rPr>
                <w:i w:val="0"/>
                <w:iCs/>
                <w:sz w:val="18"/>
                <w:szCs w:val="18"/>
              </w:rPr>
              <w:t>Value</w:t>
            </w:r>
          </w:p>
        </w:tc>
      </w:tr>
      <w:tr w:rsidR="0051079D" w:rsidRPr="0000782F" w14:paraId="3894CBA8" w14:textId="77777777" w:rsidTr="00A7775F">
        <w:trPr>
          <w:trHeight w:val="335"/>
        </w:trPr>
        <w:tc>
          <w:tcPr>
            <w:tcW w:w="774" w:type="pct"/>
            <w:vAlign w:val="top"/>
            <w:hideMark/>
          </w:tcPr>
          <w:p w14:paraId="6D1C410F"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w:t>
            </w:r>
          </w:p>
        </w:tc>
        <w:tc>
          <w:tcPr>
            <w:tcW w:w="4226" w:type="pct"/>
            <w:gridSpan w:val="3"/>
            <w:vAlign w:val="top"/>
            <w:hideMark/>
          </w:tcPr>
          <w:p w14:paraId="6FF8D874"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Base station antenna characteristics</w:t>
            </w:r>
          </w:p>
        </w:tc>
      </w:tr>
      <w:tr w:rsidR="0051079D" w:rsidRPr="0000782F" w14:paraId="5CDB646B" w14:textId="77777777" w:rsidTr="00A7775F">
        <w:trPr>
          <w:gridAfter w:val="1"/>
          <w:wAfter w:w="8" w:type="pct"/>
        </w:trPr>
        <w:tc>
          <w:tcPr>
            <w:tcW w:w="774" w:type="pct"/>
            <w:vAlign w:val="top"/>
            <w:hideMark/>
          </w:tcPr>
          <w:p w14:paraId="3F55CD10"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1.1</w:t>
            </w:r>
          </w:p>
        </w:tc>
        <w:tc>
          <w:tcPr>
            <w:tcW w:w="3110" w:type="pct"/>
            <w:vAlign w:val="top"/>
            <w:hideMark/>
          </w:tcPr>
          <w:p w14:paraId="59A8C144"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 xml:space="preserve">Antenna pattern </w:t>
            </w:r>
          </w:p>
        </w:tc>
        <w:tc>
          <w:tcPr>
            <w:tcW w:w="1108" w:type="pct"/>
            <w:vAlign w:val="top"/>
            <w:hideMark/>
          </w:tcPr>
          <w:p w14:paraId="3A0B4178"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 xml:space="preserve">extended AAS </w:t>
            </w:r>
          </w:p>
        </w:tc>
      </w:tr>
      <w:tr w:rsidR="0051079D" w:rsidRPr="0000782F" w14:paraId="506A1251" w14:textId="77777777" w:rsidTr="00A7775F">
        <w:trPr>
          <w:gridAfter w:val="1"/>
          <w:wAfter w:w="8" w:type="pct"/>
        </w:trPr>
        <w:tc>
          <w:tcPr>
            <w:tcW w:w="774" w:type="pct"/>
            <w:vAlign w:val="top"/>
            <w:hideMark/>
          </w:tcPr>
          <w:p w14:paraId="67A8562E"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1.2</w:t>
            </w:r>
          </w:p>
        </w:tc>
        <w:tc>
          <w:tcPr>
            <w:tcW w:w="3110" w:type="pct"/>
            <w:vAlign w:val="top"/>
            <w:hideMark/>
          </w:tcPr>
          <w:p w14:paraId="3FFEFF79"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Element gain (dBi) (Note 1)</w:t>
            </w:r>
          </w:p>
        </w:tc>
        <w:tc>
          <w:tcPr>
            <w:tcW w:w="1108" w:type="pct"/>
            <w:vAlign w:val="top"/>
            <w:hideMark/>
          </w:tcPr>
          <w:p w14:paraId="349B99DA"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6.4</w:t>
            </w:r>
          </w:p>
        </w:tc>
      </w:tr>
      <w:tr w:rsidR="0051079D" w:rsidRPr="0000782F" w14:paraId="6A568809" w14:textId="77777777" w:rsidTr="00A7775F">
        <w:trPr>
          <w:gridAfter w:val="1"/>
          <w:wAfter w:w="8" w:type="pct"/>
        </w:trPr>
        <w:tc>
          <w:tcPr>
            <w:tcW w:w="774" w:type="pct"/>
            <w:vAlign w:val="top"/>
            <w:hideMark/>
          </w:tcPr>
          <w:p w14:paraId="104D8A44"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1.3</w:t>
            </w:r>
          </w:p>
        </w:tc>
        <w:tc>
          <w:tcPr>
            <w:tcW w:w="3110" w:type="pct"/>
            <w:vAlign w:val="top"/>
            <w:hideMark/>
          </w:tcPr>
          <w:p w14:paraId="09BE0835"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 xml:space="preserve">Horizontal/vertical 3 dB beam width of single element (degree) </w:t>
            </w:r>
          </w:p>
        </w:tc>
        <w:tc>
          <w:tcPr>
            <w:tcW w:w="1108" w:type="pct"/>
            <w:vAlign w:val="top"/>
            <w:hideMark/>
          </w:tcPr>
          <w:p w14:paraId="5A4D80E4"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90º for H</w:t>
            </w:r>
            <w:r w:rsidRPr="0000782F">
              <w:rPr>
                <w:rFonts w:cs="Arial"/>
                <w:sz w:val="18"/>
                <w:szCs w:val="18"/>
                <w:lang w:eastAsia="zh-CN"/>
              </w:rPr>
              <w:br/>
              <w:t>65º for V</w:t>
            </w:r>
          </w:p>
        </w:tc>
      </w:tr>
      <w:tr w:rsidR="0051079D" w:rsidRPr="0000782F" w14:paraId="5D7D46E8" w14:textId="77777777" w:rsidTr="00A7775F">
        <w:trPr>
          <w:gridAfter w:val="1"/>
          <w:wAfter w:w="8" w:type="pct"/>
        </w:trPr>
        <w:tc>
          <w:tcPr>
            <w:tcW w:w="774" w:type="pct"/>
            <w:vAlign w:val="top"/>
            <w:hideMark/>
          </w:tcPr>
          <w:p w14:paraId="14ADBFFA"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1.4</w:t>
            </w:r>
          </w:p>
        </w:tc>
        <w:tc>
          <w:tcPr>
            <w:tcW w:w="3110" w:type="pct"/>
            <w:vAlign w:val="top"/>
            <w:hideMark/>
          </w:tcPr>
          <w:p w14:paraId="68AA9337"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Horizontal/vertical front</w:t>
            </w:r>
            <w:r w:rsidRPr="0000782F">
              <w:rPr>
                <w:rFonts w:cs="Arial"/>
                <w:sz w:val="18"/>
                <w:szCs w:val="18"/>
                <w:lang w:eastAsia="zh-CN"/>
              </w:rPr>
              <w:noBreakHyphen/>
              <w:t>to</w:t>
            </w:r>
            <w:r w:rsidRPr="0000782F">
              <w:rPr>
                <w:rFonts w:cs="Arial"/>
                <w:sz w:val="18"/>
                <w:szCs w:val="18"/>
                <w:lang w:eastAsia="zh-CN"/>
              </w:rPr>
              <w:noBreakHyphen/>
              <w:t>back ratio (dB)</w:t>
            </w:r>
          </w:p>
        </w:tc>
        <w:tc>
          <w:tcPr>
            <w:tcW w:w="1108" w:type="pct"/>
            <w:vAlign w:val="top"/>
            <w:hideMark/>
          </w:tcPr>
          <w:p w14:paraId="72DE8410"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30 for both H/V</w:t>
            </w:r>
          </w:p>
        </w:tc>
      </w:tr>
      <w:tr w:rsidR="0051079D" w:rsidRPr="0000782F" w14:paraId="6B2BE0DE" w14:textId="77777777" w:rsidTr="00A7775F">
        <w:trPr>
          <w:gridAfter w:val="1"/>
          <w:wAfter w:w="8" w:type="pct"/>
        </w:trPr>
        <w:tc>
          <w:tcPr>
            <w:tcW w:w="774" w:type="pct"/>
            <w:vAlign w:val="top"/>
            <w:hideMark/>
          </w:tcPr>
          <w:p w14:paraId="2A161E1B"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1.5</w:t>
            </w:r>
          </w:p>
        </w:tc>
        <w:tc>
          <w:tcPr>
            <w:tcW w:w="3110" w:type="pct"/>
            <w:vAlign w:val="top"/>
            <w:hideMark/>
          </w:tcPr>
          <w:p w14:paraId="2D8DB3E6"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 xml:space="preserve">Antenna polarization </w:t>
            </w:r>
          </w:p>
        </w:tc>
        <w:tc>
          <w:tcPr>
            <w:tcW w:w="1108" w:type="pct"/>
            <w:vAlign w:val="top"/>
            <w:hideMark/>
          </w:tcPr>
          <w:p w14:paraId="303B39F9"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Linear ±45º</w:t>
            </w:r>
          </w:p>
        </w:tc>
      </w:tr>
      <w:tr w:rsidR="0051079D" w:rsidRPr="0000782F" w14:paraId="6EF54462" w14:textId="77777777" w:rsidTr="00A7775F">
        <w:trPr>
          <w:gridAfter w:val="1"/>
          <w:wAfter w:w="8" w:type="pct"/>
        </w:trPr>
        <w:tc>
          <w:tcPr>
            <w:tcW w:w="774" w:type="pct"/>
            <w:vAlign w:val="top"/>
            <w:hideMark/>
          </w:tcPr>
          <w:p w14:paraId="0D5E9592"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1.6</w:t>
            </w:r>
          </w:p>
        </w:tc>
        <w:tc>
          <w:tcPr>
            <w:tcW w:w="3110" w:type="pct"/>
            <w:vAlign w:val="top"/>
            <w:hideMark/>
          </w:tcPr>
          <w:p w14:paraId="009CAB54"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Antenna array configuration (Row × Column) (Note 2)</w:t>
            </w:r>
          </w:p>
        </w:tc>
        <w:tc>
          <w:tcPr>
            <w:tcW w:w="1108" w:type="pct"/>
            <w:vAlign w:val="top"/>
            <w:hideMark/>
          </w:tcPr>
          <w:p w14:paraId="785AD1F3" w14:textId="77777777" w:rsidR="0051079D" w:rsidRDefault="0051079D" w:rsidP="000D1237">
            <w:pPr>
              <w:pStyle w:val="ECCTabletext"/>
              <w:jc w:val="left"/>
              <w:rPr>
                <w:rFonts w:cs="Arial"/>
                <w:sz w:val="18"/>
                <w:szCs w:val="18"/>
                <w:lang w:eastAsia="zh-CN"/>
              </w:rPr>
            </w:pPr>
            <w:r w:rsidRPr="0000782F">
              <w:rPr>
                <w:rFonts w:cs="Arial"/>
                <w:sz w:val="18"/>
                <w:szCs w:val="18"/>
                <w:lang w:eastAsia="zh-CN"/>
              </w:rPr>
              <w:t>4 × 8 elements</w:t>
            </w:r>
          </w:p>
          <w:p w14:paraId="15656C37" w14:textId="4A7D52FC" w:rsidR="00751F88" w:rsidRPr="0000782F" w:rsidRDefault="00751F88" w:rsidP="000D1237">
            <w:pPr>
              <w:pStyle w:val="ECCTabletext"/>
              <w:jc w:val="left"/>
              <w:rPr>
                <w:rFonts w:cs="Arial"/>
                <w:sz w:val="18"/>
                <w:szCs w:val="18"/>
                <w:lang w:eastAsia="sl-SI"/>
              </w:rPr>
            </w:pPr>
            <w:r>
              <w:rPr>
                <w:rFonts w:cs="Arial"/>
                <w:sz w:val="18"/>
                <w:szCs w:val="18"/>
                <w:lang w:eastAsia="sl-SI"/>
              </w:rPr>
              <w:t>8 x 8 elements</w:t>
            </w:r>
            <w:r w:rsidR="00B839F6">
              <w:rPr>
                <w:rFonts w:cs="Arial"/>
                <w:sz w:val="18"/>
                <w:szCs w:val="18"/>
                <w:lang w:eastAsia="sl-SI"/>
              </w:rPr>
              <w:t xml:space="preserve"> </w:t>
            </w:r>
          </w:p>
        </w:tc>
      </w:tr>
      <w:tr w:rsidR="0051079D" w:rsidRPr="0000782F" w14:paraId="1A8F395A" w14:textId="77777777" w:rsidTr="00A7775F">
        <w:trPr>
          <w:gridAfter w:val="1"/>
          <w:wAfter w:w="8" w:type="pct"/>
        </w:trPr>
        <w:tc>
          <w:tcPr>
            <w:tcW w:w="774" w:type="pct"/>
            <w:vAlign w:val="top"/>
            <w:hideMark/>
          </w:tcPr>
          <w:p w14:paraId="524D571A"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1.7</w:t>
            </w:r>
          </w:p>
        </w:tc>
        <w:tc>
          <w:tcPr>
            <w:tcW w:w="3110" w:type="pct"/>
            <w:vAlign w:val="top"/>
            <w:hideMark/>
          </w:tcPr>
          <w:p w14:paraId="7C136D76"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 xml:space="preserve">Horizontal/Vertical radiating element/sub-array spacing, </w:t>
            </w:r>
            <w:r w:rsidRPr="0000782F">
              <w:rPr>
                <w:rFonts w:cs="Arial"/>
                <w:i/>
                <w:iCs/>
                <w:sz w:val="18"/>
                <w:szCs w:val="18"/>
                <w:lang w:eastAsia="zh-CN"/>
              </w:rPr>
              <w:t>d</w:t>
            </w:r>
            <w:r w:rsidRPr="0000782F">
              <w:rPr>
                <w:rFonts w:cs="Arial"/>
                <w:i/>
                <w:iCs/>
                <w:sz w:val="18"/>
                <w:szCs w:val="18"/>
                <w:vertAlign w:val="subscript"/>
                <w:lang w:eastAsia="zh-CN"/>
              </w:rPr>
              <w:t>h</w:t>
            </w:r>
            <w:r w:rsidRPr="0000782F">
              <w:rPr>
                <w:rFonts w:cs="Arial"/>
                <w:i/>
                <w:iCs/>
                <w:sz w:val="18"/>
                <w:szCs w:val="18"/>
                <w:lang w:eastAsia="zh-CN"/>
              </w:rPr>
              <w:t xml:space="preserve"> </w:t>
            </w:r>
            <w:r w:rsidRPr="0000782F">
              <w:rPr>
                <w:rFonts w:cs="Arial"/>
                <w:sz w:val="18"/>
                <w:szCs w:val="18"/>
                <w:lang w:eastAsia="zh-CN"/>
              </w:rPr>
              <w:t>/</w:t>
            </w:r>
            <w:r w:rsidRPr="0000782F">
              <w:rPr>
                <w:rFonts w:cs="Arial"/>
                <w:i/>
                <w:iCs/>
                <w:sz w:val="18"/>
                <w:szCs w:val="18"/>
                <w:lang w:eastAsia="zh-CN"/>
              </w:rPr>
              <w:t>d</w:t>
            </w:r>
            <w:r w:rsidRPr="0000782F">
              <w:rPr>
                <w:rFonts w:cs="Arial"/>
                <w:i/>
                <w:iCs/>
                <w:sz w:val="18"/>
                <w:szCs w:val="18"/>
                <w:vertAlign w:val="subscript"/>
                <w:lang w:eastAsia="zh-CN"/>
              </w:rPr>
              <w:t>v</w:t>
            </w:r>
            <w:r w:rsidRPr="0000782F">
              <w:rPr>
                <w:rFonts w:cs="Arial"/>
                <w:sz w:val="18"/>
                <w:szCs w:val="18"/>
                <w:lang w:eastAsia="zh-CN"/>
              </w:rPr>
              <w:t xml:space="preserve">  </w:t>
            </w:r>
          </w:p>
        </w:tc>
        <w:tc>
          <w:tcPr>
            <w:tcW w:w="1108" w:type="pct"/>
            <w:vAlign w:val="top"/>
            <w:hideMark/>
          </w:tcPr>
          <w:p w14:paraId="105B5316"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0.5 of wavelength for H, 2.1 of wavelength for V</w:t>
            </w:r>
          </w:p>
        </w:tc>
      </w:tr>
      <w:tr w:rsidR="0051079D" w:rsidRPr="0000782F" w14:paraId="3900FFA7" w14:textId="77777777" w:rsidTr="00A7775F">
        <w:trPr>
          <w:gridAfter w:val="1"/>
          <w:wAfter w:w="8" w:type="pct"/>
        </w:trPr>
        <w:tc>
          <w:tcPr>
            <w:tcW w:w="774" w:type="pct"/>
            <w:vAlign w:val="top"/>
            <w:hideMark/>
          </w:tcPr>
          <w:p w14:paraId="0397FAAE"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1.7a</w:t>
            </w:r>
          </w:p>
        </w:tc>
        <w:tc>
          <w:tcPr>
            <w:tcW w:w="3110" w:type="pct"/>
            <w:vAlign w:val="top"/>
            <w:hideMark/>
          </w:tcPr>
          <w:p w14:paraId="78789589"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ko-KR"/>
              </w:rPr>
              <w:t xml:space="preserve">Number of element rows in sub-array, </w:t>
            </w:r>
            <w:r w:rsidRPr="0000782F">
              <w:rPr>
                <w:rFonts w:cs="Arial"/>
                <w:i/>
                <w:iCs/>
                <w:sz w:val="18"/>
                <w:szCs w:val="18"/>
                <w:lang w:eastAsia="ko-KR"/>
              </w:rPr>
              <w:t>M</w:t>
            </w:r>
            <w:r w:rsidRPr="0000782F">
              <w:rPr>
                <w:rFonts w:cs="Arial"/>
                <w:i/>
                <w:iCs/>
                <w:sz w:val="18"/>
                <w:szCs w:val="18"/>
                <w:vertAlign w:val="subscript"/>
                <w:lang w:eastAsia="ko-KR"/>
              </w:rPr>
              <w:t>sub</w:t>
            </w:r>
          </w:p>
        </w:tc>
        <w:tc>
          <w:tcPr>
            <w:tcW w:w="1108" w:type="pct"/>
            <w:vAlign w:val="top"/>
            <w:hideMark/>
          </w:tcPr>
          <w:p w14:paraId="450DAF0B"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ko-KR"/>
              </w:rPr>
              <w:t>3</w:t>
            </w:r>
          </w:p>
        </w:tc>
      </w:tr>
      <w:tr w:rsidR="0051079D" w:rsidRPr="0000782F" w14:paraId="4DB44AD1" w14:textId="77777777" w:rsidTr="00A7775F">
        <w:trPr>
          <w:gridAfter w:val="1"/>
          <w:wAfter w:w="8" w:type="pct"/>
        </w:trPr>
        <w:tc>
          <w:tcPr>
            <w:tcW w:w="774" w:type="pct"/>
            <w:vAlign w:val="top"/>
            <w:hideMark/>
          </w:tcPr>
          <w:p w14:paraId="765C8E85"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1.7b</w:t>
            </w:r>
          </w:p>
        </w:tc>
        <w:tc>
          <w:tcPr>
            <w:tcW w:w="3110" w:type="pct"/>
            <w:vAlign w:val="top"/>
            <w:hideMark/>
          </w:tcPr>
          <w:p w14:paraId="57D470E3"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ko-KR"/>
              </w:rPr>
              <w:t xml:space="preserve">Vertical radiating element spacing in sub-array, </w:t>
            </w:r>
            <w:r w:rsidRPr="0000782F">
              <w:rPr>
                <w:rFonts w:cs="Arial"/>
                <w:i/>
                <w:iCs/>
                <w:sz w:val="18"/>
                <w:szCs w:val="18"/>
                <w:lang w:eastAsia="ko-KR"/>
              </w:rPr>
              <w:t>d</w:t>
            </w:r>
            <w:r w:rsidRPr="0000782F">
              <w:rPr>
                <w:rFonts w:cs="Arial"/>
                <w:i/>
                <w:iCs/>
                <w:sz w:val="18"/>
                <w:szCs w:val="18"/>
                <w:vertAlign w:val="subscript"/>
                <w:lang w:eastAsia="ko-KR"/>
              </w:rPr>
              <w:t>v,sub</w:t>
            </w:r>
          </w:p>
        </w:tc>
        <w:tc>
          <w:tcPr>
            <w:tcW w:w="1108" w:type="pct"/>
            <w:vAlign w:val="top"/>
            <w:hideMark/>
          </w:tcPr>
          <w:p w14:paraId="0BFB95F3"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ko-KR"/>
              </w:rPr>
              <w:t>0.7 of wavelength of V</w:t>
            </w:r>
          </w:p>
        </w:tc>
      </w:tr>
      <w:tr w:rsidR="0051079D" w:rsidRPr="0000782F" w14:paraId="1182A3AD" w14:textId="77777777" w:rsidTr="00A7775F">
        <w:trPr>
          <w:gridAfter w:val="1"/>
          <w:wAfter w:w="8" w:type="pct"/>
        </w:trPr>
        <w:tc>
          <w:tcPr>
            <w:tcW w:w="774" w:type="pct"/>
            <w:vAlign w:val="top"/>
            <w:hideMark/>
          </w:tcPr>
          <w:p w14:paraId="18A70EF7"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lastRenderedPageBreak/>
              <w:t>1.7c</w:t>
            </w:r>
          </w:p>
        </w:tc>
        <w:tc>
          <w:tcPr>
            <w:tcW w:w="3110" w:type="pct"/>
            <w:vAlign w:val="top"/>
            <w:hideMark/>
          </w:tcPr>
          <w:p w14:paraId="5BF5E7CE"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ko-KR"/>
              </w:rPr>
              <w:t xml:space="preserve">Pre-set sub-array down-tilt, </w:t>
            </w:r>
            <w:r w:rsidRPr="0000782F">
              <w:rPr>
                <w:rFonts w:cs="Arial"/>
                <w:i/>
                <w:iCs/>
                <w:sz w:val="18"/>
                <w:szCs w:val="18"/>
                <w:lang w:eastAsia="ko-KR"/>
              </w:rPr>
              <w:t>θ</w:t>
            </w:r>
            <w:r w:rsidRPr="0000782F">
              <w:rPr>
                <w:rFonts w:cs="Arial"/>
                <w:i/>
                <w:iCs/>
                <w:sz w:val="18"/>
                <w:szCs w:val="18"/>
                <w:vertAlign w:val="subscript"/>
                <w:lang w:eastAsia="ko-KR"/>
              </w:rPr>
              <w:t>subtilt</w:t>
            </w:r>
            <w:r w:rsidRPr="0000782F">
              <w:rPr>
                <w:rFonts w:cs="Arial"/>
                <w:sz w:val="18"/>
                <w:szCs w:val="18"/>
                <w:lang w:eastAsia="ko-KR"/>
              </w:rPr>
              <w:t xml:space="preserve"> (degrees)</w:t>
            </w:r>
          </w:p>
        </w:tc>
        <w:tc>
          <w:tcPr>
            <w:tcW w:w="1108" w:type="pct"/>
            <w:vAlign w:val="top"/>
            <w:hideMark/>
          </w:tcPr>
          <w:p w14:paraId="03CAAE05"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ko-KR"/>
              </w:rPr>
              <w:t>3</w:t>
            </w:r>
          </w:p>
        </w:tc>
      </w:tr>
      <w:tr w:rsidR="0051079D" w:rsidRPr="0000782F" w14:paraId="63DE9940" w14:textId="77777777" w:rsidTr="00A7775F">
        <w:trPr>
          <w:gridAfter w:val="1"/>
          <w:wAfter w:w="8" w:type="pct"/>
        </w:trPr>
        <w:tc>
          <w:tcPr>
            <w:tcW w:w="774" w:type="pct"/>
            <w:vAlign w:val="top"/>
            <w:hideMark/>
          </w:tcPr>
          <w:p w14:paraId="5BCDDD9E"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1.8</w:t>
            </w:r>
          </w:p>
        </w:tc>
        <w:tc>
          <w:tcPr>
            <w:tcW w:w="3110" w:type="pct"/>
            <w:vAlign w:val="top"/>
            <w:hideMark/>
          </w:tcPr>
          <w:p w14:paraId="03BBD1F7"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Array Ohmic loss (dB) (Note 1)</w:t>
            </w:r>
          </w:p>
        </w:tc>
        <w:tc>
          <w:tcPr>
            <w:tcW w:w="1108" w:type="pct"/>
            <w:vAlign w:val="top"/>
            <w:hideMark/>
          </w:tcPr>
          <w:p w14:paraId="5772A2DB"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2</w:t>
            </w:r>
          </w:p>
        </w:tc>
      </w:tr>
      <w:tr w:rsidR="0051079D" w:rsidRPr="0000782F" w14:paraId="1C10726D" w14:textId="77777777" w:rsidTr="00A7775F">
        <w:trPr>
          <w:gridAfter w:val="1"/>
          <w:wAfter w:w="8" w:type="pct"/>
        </w:trPr>
        <w:tc>
          <w:tcPr>
            <w:tcW w:w="774" w:type="pct"/>
            <w:vAlign w:val="top"/>
            <w:hideMark/>
          </w:tcPr>
          <w:p w14:paraId="6DAA2974"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1.9</w:t>
            </w:r>
          </w:p>
        </w:tc>
        <w:tc>
          <w:tcPr>
            <w:tcW w:w="3110" w:type="pct"/>
            <w:vAlign w:val="top"/>
            <w:hideMark/>
          </w:tcPr>
          <w:p w14:paraId="340534FD"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 xml:space="preserve">Conducted power (before Ohmic loss) per antenna element/sub-array (dBm) (Note 5, 6) </w:t>
            </w:r>
          </w:p>
        </w:tc>
        <w:tc>
          <w:tcPr>
            <w:tcW w:w="1108" w:type="pct"/>
            <w:vAlign w:val="top"/>
            <w:hideMark/>
          </w:tcPr>
          <w:p w14:paraId="63C15CD2" w14:textId="1E2DB70F" w:rsidR="003B7F20" w:rsidRDefault="0051079D" w:rsidP="000D1237">
            <w:pPr>
              <w:pStyle w:val="ECCTabletext"/>
              <w:jc w:val="left"/>
              <w:rPr>
                <w:rFonts w:cs="Arial"/>
                <w:sz w:val="18"/>
                <w:szCs w:val="18"/>
                <w:lang w:eastAsia="zh-CN"/>
              </w:rPr>
            </w:pPr>
            <w:r w:rsidRPr="0000782F">
              <w:rPr>
                <w:rFonts w:cs="Arial"/>
                <w:sz w:val="18"/>
                <w:szCs w:val="18"/>
                <w:lang w:eastAsia="zh-CN"/>
              </w:rPr>
              <w:t>31.7</w:t>
            </w:r>
            <w:r w:rsidR="003B7F20">
              <w:rPr>
                <w:rFonts w:cs="Arial"/>
                <w:sz w:val="18"/>
                <w:szCs w:val="18"/>
                <w:lang w:eastAsia="zh-CN"/>
              </w:rPr>
              <w:t xml:space="preserve"> for 4x8 elements</w:t>
            </w:r>
          </w:p>
          <w:p w14:paraId="5AD47438" w14:textId="251CF1C9" w:rsidR="003B7F20" w:rsidRDefault="003B7F20" w:rsidP="000D1237">
            <w:pPr>
              <w:pStyle w:val="ECCTabletext"/>
              <w:jc w:val="left"/>
              <w:rPr>
                <w:rFonts w:cs="Arial"/>
                <w:sz w:val="18"/>
                <w:szCs w:val="18"/>
                <w:lang w:eastAsia="zh-CN"/>
              </w:rPr>
            </w:pPr>
            <w:r>
              <w:rPr>
                <w:rFonts w:cs="Arial"/>
                <w:sz w:val="18"/>
                <w:szCs w:val="18"/>
                <w:lang w:eastAsia="zh-CN"/>
              </w:rPr>
              <w:t xml:space="preserve">25.7 for </w:t>
            </w:r>
            <w:r w:rsidR="00DE3E71">
              <w:rPr>
                <w:rFonts w:cs="Arial"/>
                <w:sz w:val="18"/>
                <w:szCs w:val="18"/>
                <w:lang w:eastAsia="zh-CN"/>
              </w:rPr>
              <w:t>8</w:t>
            </w:r>
            <w:r>
              <w:rPr>
                <w:rFonts w:cs="Arial"/>
                <w:sz w:val="18"/>
                <w:szCs w:val="18"/>
                <w:lang w:eastAsia="zh-CN"/>
              </w:rPr>
              <w:t>x</w:t>
            </w:r>
            <w:r w:rsidR="00DE3E71">
              <w:rPr>
                <w:rFonts w:cs="Arial"/>
                <w:sz w:val="18"/>
                <w:szCs w:val="18"/>
                <w:lang w:eastAsia="zh-CN"/>
              </w:rPr>
              <w:t>8</w:t>
            </w:r>
            <w:r>
              <w:rPr>
                <w:rFonts w:cs="Arial"/>
                <w:sz w:val="18"/>
                <w:szCs w:val="18"/>
                <w:lang w:eastAsia="zh-CN"/>
              </w:rPr>
              <w:t xml:space="preserve"> elements</w:t>
            </w:r>
          </w:p>
          <w:p w14:paraId="19EB5E24" w14:textId="77777777" w:rsidR="003B7F20" w:rsidRDefault="003B7F20" w:rsidP="000D1237">
            <w:pPr>
              <w:pStyle w:val="ECCTabletext"/>
              <w:jc w:val="left"/>
              <w:rPr>
                <w:rFonts w:cs="Arial"/>
                <w:sz w:val="18"/>
                <w:szCs w:val="18"/>
                <w:lang w:eastAsia="zh-CN"/>
              </w:rPr>
            </w:pPr>
          </w:p>
          <w:p w14:paraId="7CEFF17E" w14:textId="62177677" w:rsidR="0051079D" w:rsidRPr="0000782F" w:rsidRDefault="0051079D" w:rsidP="003B7F20">
            <w:pPr>
              <w:pStyle w:val="ECCTabletext"/>
              <w:jc w:val="left"/>
              <w:rPr>
                <w:rFonts w:cs="Arial"/>
                <w:sz w:val="18"/>
                <w:szCs w:val="18"/>
                <w:lang w:eastAsia="sl-SI"/>
              </w:rPr>
            </w:pPr>
          </w:p>
        </w:tc>
      </w:tr>
      <w:tr w:rsidR="0051079D" w:rsidRPr="0000782F" w14:paraId="26D8820E" w14:textId="77777777" w:rsidTr="00A7775F">
        <w:trPr>
          <w:gridAfter w:val="1"/>
          <w:wAfter w:w="8" w:type="pct"/>
        </w:trPr>
        <w:tc>
          <w:tcPr>
            <w:tcW w:w="774" w:type="pct"/>
            <w:vAlign w:val="top"/>
            <w:hideMark/>
          </w:tcPr>
          <w:p w14:paraId="3E02789E"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1.10</w:t>
            </w:r>
          </w:p>
        </w:tc>
        <w:tc>
          <w:tcPr>
            <w:tcW w:w="3110" w:type="pct"/>
            <w:vAlign w:val="top"/>
            <w:hideMark/>
          </w:tcPr>
          <w:p w14:paraId="7FDA2800"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Base station horizontal coverage range (degrees)</w:t>
            </w:r>
          </w:p>
        </w:tc>
        <w:tc>
          <w:tcPr>
            <w:tcW w:w="1108" w:type="pct"/>
            <w:vAlign w:val="top"/>
            <w:hideMark/>
          </w:tcPr>
          <w:p w14:paraId="6F3D89B3"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±60</w:t>
            </w:r>
          </w:p>
        </w:tc>
      </w:tr>
      <w:tr w:rsidR="0051079D" w:rsidRPr="0000782F" w14:paraId="029B9EED" w14:textId="77777777" w:rsidTr="00A7775F">
        <w:trPr>
          <w:gridAfter w:val="1"/>
          <w:wAfter w:w="8" w:type="pct"/>
        </w:trPr>
        <w:tc>
          <w:tcPr>
            <w:tcW w:w="774" w:type="pct"/>
            <w:vAlign w:val="top"/>
            <w:hideMark/>
          </w:tcPr>
          <w:p w14:paraId="5B020776"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1.11</w:t>
            </w:r>
          </w:p>
        </w:tc>
        <w:tc>
          <w:tcPr>
            <w:tcW w:w="3110" w:type="pct"/>
            <w:vAlign w:val="top"/>
            <w:hideMark/>
          </w:tcPr>
          <w:p w14:paraId="77E5126E"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Base station vertical coverage range (degrees) (Notes 3, 4, 7)</w:t>
            </w:r>
          </w:p>
        </w:tc>
        <w:tc>
          <w:tcPr>
            <w:tcW w:w="1108" w:type="pct"/>
            <w:vAlign w:val="top"/>
            <w:hideMark/>
          </w:tcPr>
          <w:p w14:paraId="2A00FAA0"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90-100</w:t>
            </w:r>
          </w:p>
        </w:tc>
      </w:tr>
      <w:tr w:rsidR="0051079D" w:rsidRPr="0000782F" w14:paraId="57F09209" w14:textId="77777777" w:rsidTr="00A7775F">
        <w:trPr>
          <w:gridAfter w:val="1"/>
          <w:wAfter w:w="8" w:type="pct"/>
        </w:trPr>
        <w:tc>
          <w:tcPr>
            <w:tcW w:w="774" w:type="pct"/>
            <w:vAlign w:val="top"/>
            <w:hideMark/>
          </w:tcPr>
          <w:p w14:paraId="272C9290"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1.12</w:t>
            </w:r>
          </w:p>
        </w:tc>
        <w:tc>
          <w:tcPr>
            <w:tcW w:w="3110" w:type="pct"/>
            <w:vAlign w:val="top"/>
            <w:hideMark/>
          </w:tcPr>
          <w:p w14:paraId="73FF5516"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Mechanical downtilt (degrees) (Note 4)</w:t>
            </w:r>
          </w:p>
        </w:tc>
        <w:tc>
          <w:tcPr>
            <w:tcW w:w="1108" w:type="pct"/>
            <w:shd w:val="clear" w:color="auto" w:fill="auto"/>
            <w:vAlign w:val="top"/>
            <w:hideMark/>
          </w:tcPr>
          <w:p w14:paraId="2570155F"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6</w:t>
            </w:r>
          </w:p>
        </w:tc>
      </w:tr>
      <w:tr w:rsidR="0051079D" w:rsidRPr="0000782F" w14:paraId="3019A3EB" w14:textId="77777777" w:rsidTr="00A7775F">
        <w:trPr>
          <w:gridAfter w:val="1"/>
          <w:wAfter w:w="8" w:type="pct"/>
        </w:trPr>
        <w:tc>
          <w:tcPr>
            <w:tcW w:w="774" w:type="pct"/>
            <w:vAlign w:val="top"/>
            <w:hideMark/>
          </w:tcPr>
          <w:p w14:paraId="431F49C6"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1.13</w:t>
            </w:r>
          </w:p>
        </w:tc>
        <w:tc>
          <w:tcPr>
            <w:tcW w:w="3110" w:type="pct"/>
            <w:vAlign w:val="top"/>
            <w:hideMark/>
          </w:tcPr>
          <w:p w14:paraId="225DF6FD"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Maximum base station output power/sector (e.i.r.p.) (dBm)</w:t>
            </w:r>
          </w:p>
        </w:tc>
        <w:tc>
          <w:tcPr>
            <w:tcW w:w="1108" w:type="pct"/>
            <w:shd w:val="clear" w:color="auto" w:fill="auto"/>
            <w:vAlign w:val="top"/>
            <w:hideMark/>
          </w:tcPr>
          <w:p w14:paraId="09D91B62" w14:textId="77777777" w:rsidR="0051079D" w:rsidRPr="0000782F" w:rsidRDefault="0051079D" w:rsidP="000D1237">
            <w:pPr>
              <w:pStyle w:val="ECCTabletext"/>
              <w:jc w:val="left"/>
              <w:rPr>
                <w:rFonts w:cs="Arial"/>
                <w:sz w:val="18"/>
                <w:szCs w:val="18"/>
                <w:lang w:eastAsia="zh-CN"/>
              </w:rPr>
            </w:pPr>
            <w:r w:rsidRPr="0000782F">
              <w:rPr>
                <w:rFonts w:cs="Arial"/>
                <w:sz w:val="18"/>
                <w:szCs w:val="18"/>
                <w:lang w:eastAsia="zh-CN"/>
              </w:rPr>
              <w:t>76</w:t>
            </w:r>
          </w:p>
          <w:p w14:paraId="68FC3F6A" w14:textId="77777777" w:rsidR="0051079D" w:rsidRPr="0000782F" w:rsidRDefault="0051079D" w:rsidP="000D1237">
            <w:pPr>
              <w:pStyle w:val="ECCTabletext"/>
              <w:jc w:val="left"/>
              <w:rPr>
                <w:rFonts w:cs="Arial"/>
                <w:sz w:val="18"/>
                <w:szCs w:val="18"/>
                <w:lang w:eastAsia="sl-SI"/>
              </w:rPr>
            </w:pPr>
          </w:p>
        </w:tc>
      </w:tr>
    </w:tbl>
    <w:p w14:paraId="5AF769A8" w14:textId="640F7104" w:rsidR="0051079D" w:rsidRPr="0000782F" w:rsidRDefault="003A3B0F" w:rsidP="003A3B0F">
      <w:pPr>
        <w:jc w:val="center"/>
      </w:pPr>
      <w:r w:rsidRPr="0000782F">
        <w:t>In Table 7, we provide the 5G MFCN out-of-band emissions mask used in the simulations.</w:t>
      </w:r>
    </w:p>
    <w:p w14:paraId="488A760B" w14:textId="19A24931" w:rsidR="0051079D" w:rsidRPr="0000782F" w:rsidRDefault="0051079D" w:rsidP="0051079D">
      <w:pPr>
        <w:pStyle w:val="Caption"/>
        <w:keepNext/>
        <w:rPr>
          <w:lang w:val="en-GB"/>
        </w:rPr>
      </w:pPr>
      <w:r w:rsidRPr="0000782F">
        <w:rPr>
          <w:lang w:val="en-GB"/>
        </w:rPr>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7</w:t>
      </w:r>
      <w:r w:rsidRPr="0000782F">
        <w:rPr>
          <w:lang w:val="en-GB"/>
        </w:rPr>
        <w:fldChar w:fldCharType="end"/>
      </w:r>
      <w:r w:rsidRPr="0000782F">
        <w:rPr>
          <w:lang w:val="en-GB"/>
        </w:rPr>
        <w:t>: 5G MFCN out-of-band emissions mask</w:t>
      </w:r>
    </w:p>
    <w:tbl>
      <w:tblPr>
        <w:tblStyle w:val="ECCTable-redheader"/>
        <w:tblW w:w="5000" w:type="pct"/>
        <w:tblInd w:w="0" w:type="dxa"/>
        <w:tblLook w:val="04A0" w:firstRow="1" w:lastRow="0" w:firstColumn="1" w:lastColumn="0" w:noHBand="0" w:noVBand="1"/>
      </w:tblPr>
      <w:tblGrid>
        <w:gridCol w:w="4924"/>
        <w:gridCol w:w="4931"/>
      </w:tblGrid>
      <w:tr w:rsidR="0051079D" w:rsidRPr="00A7775F" w14:paraId="33AB4B06" w14:textId="77777777" w:rsidTr="000D1237">
        <w:trPr>
          <w:cnfStyle w:val="100000000000" w:firstRow="1" w:lastRow="0" w:firstColumn="0" w:lastColumn="0" w:oddVBand="0" w:evenVBand="0" w:oddHBand="0" w:evenHBand="0" w:firstRowFirstColumn="0" w:firstRowLastColumn="0" w:lastRowFirstColumn="0" w:lastRowLastColumn="0"/>
        </w:trPr>
        <w:tc>
          <w:tcPr>
            <w:tcW w:w="2498" w:type="pct"/>
          </w:tcPr>
          <w:p w14:paraId="24C3A5C7" w14:textId="77777777" w:rsidR="0051079D" w:rsidRPr="00A7775F" w:rsidRDefault="0051079D" w:rsidP="000D1237">
            <w:pPr>
              <w:pStyle w:val="ECCTableHeaderwhitefont"/>
              <w:rPr>
                <w:b w:val="0"/>
                <w:i w:val="0"/>
                <w:iCs/>
              </w:rPr>
            </w:pPr>
            <w:r w:rsidRPr="00A7775F">
              <w:rPr>
                <w:i w:val="0"/>
                <w:iCs/>
              </w:rPr>
              <w:t>Frequency offset</w:t>
            </w:r>
          </w:p>
        </w:tc>
        <w:tc>
          <w:tcPr>
            <w:tcW w:w="2502" w:type="pct"/>
          </w:tcPr>
          <w:p w14:paraId="00BB7CB1" w14:textId="77777777" w:rsidR="0051079D" w:rsidRPr="00A7775F" w:rsidRDefault="0051079D" w:rsidP="000D1237">
            <w:pPr>
              <w:pStyle w:val="ECCTableHeaderwhitefont"/>
              <w:rPr>
                <w:b w:val="0"/>
                <w:i w:val="0"/>
                <w:iCs/>
              </w:rPr>
            </w:pPr>
            <w:r w:rsidRPr="00A7775F">
              <w:rPr>
                <w:i w:val="0"/>
                <w:iCs/>
              </w:rPr>
              <w:t>Maximum mean TRP density</w:t>
            </w:r>
          </w:p>
        </w:tc>
      </w:tr>
      <w:tr w:rsidR="0051079D" w:rsidRPr="0000782F" w14:paraId="66A53ADD" w14:textId="77777777" w:rsidTr="000D1237">
        <w:tc>
          <w:tcPr>
            <w:tcW w:w="2498" w:type="pct"/>
            <w:shd w:val="clear" w:color="auto" w:fill="auto"/>
            <w:vAlign w:val="top"/>
          </w:tcPr>
          <w:p w14:paraId="4D69EBEA" w14:textId="77777777" w:rsidR="0051079D" w:rsidRPr="0000782F" w:rsidRDefault="0051079D" w:rsidP="000D1237">
            <w:pPr>
              <w:pStyle w:val="ECCTabletext"/>
              <w:jc w:val="left"/>
            </w:pPr>
            <w:r w:rsidRPr="0000782F">
              <w:t>3800 MHz-3805 MHz</w:t>
            </w:r>
          </w:p>
        </w:tc>
        <w:tc>
          <w:tcPr>
            <w:tcW w:w="2502" w:type="pct"/>
            <w:shd w:val="clear" w:color="auto" w:fill="auto"/>
            <w:vAlign w:val="top"/>
          </w:tcPr>
          <w:p w14:paraId="738C40F7" w14:textId="77777777" w:rsidR="0051079D" w:rsidRPr="0000782F" w:rsidRDefault="0051079D" w:rsidP="000D1237">
            <w:pPr>
              <w:pStyle w:val="ECCTabletext"/>
              <w:jc w:val="left"/>
            </w:pPr>
            <w:r w:rsidRPr="0000782F">
              <w:t>Min(Pmax’-40, 16) / 5 MHz</w:t>
            </w:r>
          </w:p>
        </w:tc>
      </w:tr>
      <w:tr w:rsidR="0051079D" w:rsidRPr="0000782F" w14:paraId="73F232A9" w14:textId="77777777" w:rsidTr="000D1237">
        <w:tc>
          <w:tcPr>
            <w:tcW w:w="2498" w:type="pct"/>
            <w:shd w:val="clear" w:color="auto" w:fill="auto"/>
            <w:vAlign w:val="top"/>
          </w:tcPr>
          <w:p w14:paraId="6BD0294B" w14:textId="77777777" w:rsidR="0051079D" w:rsidRPr="0000782F" w:rsidRDefault="0051079D" w:rsidP="000D1237">
            <w:pPr>
              <w:pStyle w:val="ECCTabletext"/>
              <w:jc w:val="left"/>
            </w:pPr>
            <w:r w:rsidRPr="0000782F">
              <w:t>3805 MHz-3810 MHz</w:t>
            </w:r>
          </w:p>
        </w:tc>
        <w:tc>
          <w:tcPr>
            <w:tcW w:w="2502" w:type="pct"/>
            <w:shd w:val="clear" w:color="auto" w:fill="auto"/>
          </w:tcPr>
          <w:p w14:paraId="2BCD0980" w14:textId="77777777" w:rsidR="0051079D" w:rsidRPr="0000782F" w:rsidRDefault="0051079D" w:rsidP="000D1237">
            <w:pPr>
              <w:pStyle w:val="ECCTabletext"/>
              <w:jc w:val="left"/>
            </w:pPr>
            <w:r w:rsidRPr="0000782F">
              <w:t>Min(Pmax’-43, 12) / 5 MHz</w:t>
            </w:r>
          </w:p>
        </w:tc>
      </w:tr>
      <w:tr w:rsidR="0051079D" w:rsidRPr="0000782F" w14:paraId="22EFEDDC" w14:textId="77777777" w:rsidTr="000D1237">
        <w:tc>
          <w:tcPr>
            <w:tcW w:w="2498" w:type="pct"/>
            <w:shd w:val="clear" w:color="auto" w:fill="auto"/>
            <w:vAlign w:val="top"/>
          </w:tcPr>
          <w:p w14:paraId="2D8E8252" w14:textId="77777777" w:rsidR="0051079D" w:rsidRPr="0000782F" w:rsidRDefault="0051079D" w:rsidP="000D1237">
            <w:pPr>
              <w:pStyle w:val="ECCTabletext"/>
              <w:jc w:val="left"/>
            </w:pPr>
            <w:r w:rsidRPr="0000782F">
              <w:t>3810 MHz-3840 MHz</w:t>
            </w:r>
          </w:p>
        </w:tc>
        <w:tc>
          <w:tcPr>
            <w:tcW w:w="2502" w:type="pct"/>
            <w:shd w:val="clear" w:color="auto" w:fill="auto"/>
            <w:vAlign w:val="top"/>
          </w:tcPr>
          <w:p w14:paraId="4F2A4041" w14:textId="77777777" w:rsidR="0051079D" w:rsidRPr="0000782F" w:rsidRDefault="0051079D" w:rsidP="000D1237">
            <w:pPr>
              <w:pStyle w:val="ECCTabletext"/>
              <w:jc w:val="left"/>
            </w:pPr>
            <w:r w:rsidRPr="0000782F">
              <w:t>Min(Pmax’-43, 1) / 5 MHz</w:t>
            </w:r>
          </w:p>
        </w:tc>
      </w:tr>
      <w:tr w:rsidR="0051079D" w:rsidRPr="0000782F" w14:paraId="43ECBD7E" w14:textId="77777777" w:rsidTr="000D1237">
        <w:tc>
          <w:tcPr>
            <w:tcW w:w="2498" w:type="pct"/>
            <w:shd w:val="clear" w:color="auto" w:fill="auto"/>
            <w:vAlign w:val="top"/>
          </w:tcPr>
          <w:p w14:paraId="6984C824" w14:textId="77777777" w:rsidR="0051079D" w:rsidRPr="0000782F" w:rsidRDefault="0051079D" w:rsidP="000D1237">
            <w:pPr>
              <w:pStyle w:val="ECCTabletext"/>
              <w:jc w:val="left"/>
            </w:pPr>
            <w:r w:rsidRPr="0000782F">
              <w:t xml:space="preserve">Above 3840 MHz </w:t>
            </w:r>
          </w:p>
        </w:tc>
        <w:tc>
          <w:tcPr>
            <w:tcW w:w="2502" w:type="pct"/>
            <w:shd w:val="clear" w:color="auto" w:fill="auto"/>
            <w:vAlign w:val="top"/>
          </w:tcPr>
          <w:p w14:paraId="25FF0843" w14:textId="77777777" w:rsidR="0051079D" w:rsidRPr="0000782F" w:rsidRDefault="0051079D" w:rsidP="000D1237">
            <w:pPr>
              <w:pStyle w:val="ECCTabletext"/>
              <w:jc w:val="left"/>
            </w:pPr>
            <w:r w:rsidRPr="0000782F">
              <w:t xml:space="preserve">-23 dBm / 5  MHz </w:t>
            </w:r>
          </w:p>
        </w:tc>
      </w:tr>
      <w:tr w:rsidR="0051079D" w:rsidRPr="0000782F" w14:paraId="4BE7C06C" w14:textId="77777777" w:rsidTr="000D1237">
        <w:tc>
          <w:tcPr>
            <w:tcW w:w="5000" w:type="pct"/>
            <w:gridSpan w:val="2"/>
            <w:shd w:val="clear" w:color="auto" w:fill="auto"/>
            <w:vAlign w:val="top"/>
          </w:tcPr>
          <w:p w14:paraId="6C2E6BBA" w14:textId="77777777" w:rsidR="0051079D" w:rsidRPr="0000782F" w:rsidRDefault="0051079D" w:rsidP="000D1237">
            <w:pPr>
              <w:pStyle w:val="ECCTablenote"/>
              <w:rPr>
                <w:highlight w:val="yellow"/>
              </w:rPr>
            </w:pPr>
            <w:r w:rsidRPr="0000782F">
              <w:t>Note: Pmax’ is the maximum mean carrier power in dBm for the base station measured as TRP. per carrier, interpreted as per antenna</w:t>
            </w:r>
          </w:p>
        </w:tc>
      </w:tr>
    </w:tbl>
    <w:p w14:paraId="3EEB3FA2" w14:textId="35629A5B" w:rsidR="0051079D" w:rsidRPr="0000782F" w:rsidRDefault="003A3B0F" w:rsidP="007922B0">
      <w:r w:rsidRPr="0000782F">
        <w:t xml:space="preserve">In Table 8, we provide the 5G MFCN receiver mask used in the </w:t>
      </w:r>
      <w:r w:rsidR="00094B9A">
        <w:t>studies</w:t>
      </w:r>
      <w:r w:rsidR="00C106D0" w:rsidRPr="0000782F">
        <w:t>.</w:t>
      </w:r>
    </w:p>
    <w:p w14:paraId="75A03940" w14:textId="1CE66D10" w:rsidR="0051079D" w:rsidRPr="0000782F" w:rsidRDefault="0051079D" w:rsidP="0051079D">
      <w:pPr>
        <w:pStyle w:val="Caption"/>
        <w:keepNext/>
        <w:rPr>
          <w:lang w:val="en-GB"/>
        </w:rPr>
      </w:pPr>
      <w:r w:rsidRPr="0000782F">
        <w:rPr>
          <w:lang w:val="en-GB"/>
        </w:rPr>
        <w:t xml:space="preserve">Table </w:t>
      </w:r>
      <w:r w:rsidR="00E15F79" w:rsidRPr="0000782F">
        <w:rPr>
          <w:lang w:val="en-GB"/>
        </w:rPr>
        <w:fldChar w:fldCharType="begin"/>
      </w:r>
      <w:r w:rsidR="00E15F79" w:rsidRPr="0000782F">
        <w:rPr>
          <w:lang w:val="en-GB"/>
        </w:rPr>
        <w:instrText xml:space="preserve"> SEQ Table \* ARABIC </w:instrText>
      </w:r>
      <w:r w:rsidR="00E15F79" w:rsidRPr="0000782F">
        <w:rPr>
          <w:lang w:val="en-GB"/>
        </w:rPr>
        <w:fldChar w:fldCharType="separate"/>
      </w:r>
      <w:r w:rsidR="006714A8">
        <w:rPr>
          <w:noProof/>
          <w:lang w:val="en-GB"/>
        </w:rPr>
        <w:t>8</w:t>
      </w:r>
      <w:r w:rsidR="00E15F79" w:rsidRPr="0000782F">
        <w:rPr>
          <w:noProof/>
          <w:lang w:val="en-GB"/>
        </w:rPr>
        <w:fldChar w:fldCharType="end"/>
      </w:r>
      <w:r w:rsidRPr="0000782F">
        <w:rPr>
          <w:lang w:val="en-GB"/>
        </w:rPr>
        <w:t>: 5G MFCN receiver mask</w:t>
      </w:r>
    </w:p>
    <w:tbl>
      <w:tblPr>
        <w:tblStyle w:val="ECCTable-redheader"/>
        <w:tblW w:w="3730" w:type="pct"/>
        <w:tblInd w:w="0" w:type="dxa"/>
        <w:tblLook w:val="04A0" w:firstRow="1" w:lastRow="0" w:firstColumn="1" w:lastColumn="0" w:noHBand="0" w:noVBand="1"/>
      </w:tblPr>
      <w:tblGrid>
        <w:gridCol w:w="4846"/>
        <w:gridCol w:w="2506"/>
      </w:tblGrid>
      <w:tr w:rsidR="0051079D" w:rsidRPr="00A7775F" w14:paraId="5101B253" w14:textId="77777777" w:rsidTr="000D1237">
        <w:trPr>
          <w:cnfStyle w:val="100000000000" w:firstRow="1" w:lastRow="0" w:firstColumn="0" w:lastColumn="0" w:oddVBand="0" w:evenVBand="0" w:oddHBand="0" w:evenHBand="0" w:firstRowFirstColumn="0" w:firstRowLastColumn="0" w:lastRowFirstColumn="0" w:lastRowLastColumn="0"/>
        </w:trPr>
        <w:tc>
          <w:tcPr>
            <w:tcW w:w="3296" w:type="pct"/>
          </w:tcPr>
          <w:p w14:paraId="315ED42E" w14:textId="77777777" w:rsidR="0051079D" w:rsidRPr="00A7775F" w:rsidRDefault="0051079D" w:rsidP="000D1237">
            <w:pPr>
              <w:pStyle w:val="ECCTableHeaderwhitefont"/>
              <w:rPr>
                <w:b w:val="0"/>
                <w:i w:val="0"/>
                <w:iCs/>
              </w:rPr>
            </w:pPr>
            <w:r w:rsidRPr="00A7775F">
              <w:rPr>
                <w:i w:val="0"/>
                <w:iCs/>
              </w:rPr>
              <w:t>Frequency offset</w:t>
            </w:r>
          </w:p>
        </w:tc>
        <w:tc>
          <w:tcPr>
            <w:tcW w:w="1704" w:type="pct"/>
          </w:tcPr>
          <w:p w14:paraId="1DFEBF68" w14:textId="77777777" w:rsidR="0051079D" w:rsidRPr="00A7775F" w:rsidRDefault="0051079D" w:rsidP="000D1237">
            <w:pPr>
              <w:pStyle w:val="ECCTableHeaderwhitefont"/>
              <w:rPr>
                <w:b w:val="0"/>
                <w:i w:val="0"/>
                <w:iCs/>
              </w:rPr>
            </w:pPr>
            <w:r w:rsidRPr="00A7775F">
              <w:rPr>
                <w:i w:val="0"/>
                <w:iCs/>
              </w:rPr>
              <w:t>Medium Power</w:t>
            </w:r>
            <w:r w:rsidRPr="00A7775F">
              <w:rPr>
                <w:i w:val="0"/>
                <w:iCs/>
              </w:rPr>
              <w:br/>
              <w:t>(Attenuation)</w:t>
            </w:r>
          </w:p>
        </w:tc>
      </w:tr>
      <w:tr w:rsidR="0051079D" w:rsidRPr="0000782F" w14:paraId="57548950" w14:textId="77777777" w:rsidTr="000D1237">
        <w:tc>
          <w:tcPr>
            <w:tcW w:w="3296" w:type="pct"/>
            <w:shd w:val="clear" w:color="auto" w:fill="auto"/>
            <w:vAlign w:val="top"/>
          </w:tcPr>
          <w:p w14:paraId="4923072C" w14:textId="77777777" w:rsidR="0051079D" w:rsidRPr="0000782F" w:rsidRDefault="0051079D" w:rsidP="000D1237">
            <w:pPr>
              <w:pStyle w:val="ECCTabletext"/>
              <w:jc w:val="left"/>
            </w:pPr>
            <w:r w:rsidRPr="0000782F">
              <w:t>3800 MHz-3820 MHz</w:t>
            </w:r>
          </w:p>
        </w:tc>
        <w:tc>
          <w:tcPr>
            <w:tcW w:w="1704" w:type="pct"/>
            <w:shd w:val="clear" w:color="auto" w:fill="auto"/>
            <w:vAlign w:val="top"/>
          </w:tcPr>
          <w:p w14:paraId="5FD707D6" w14:textId="77777777" w:rsidR="0051079D" w:rsidRPr="0000782F" w:rsidRDefault="0051079D" w:rsidP="000D1237">
            <w:pPr>
              <w:pStyle w:val="ECCTabletext"/>
              <w:jc w:val="left"/>
            </w:pPr>
            <w:r w:rsidRPr="0000782F">
              <w:t>34.3 dB</w:t>
            </w:r>
          </w:p>
        </w:tc>
      </w:tr>
      <w:tr w:rsidR="0051079D" w:rsidRPr="0000782F" w14:paraId="78CD4733" w14:textId="77777777" w:rsidTr="000D1237">
        <w:tc>
          <w:tcPr>
            <w:tcW w:w="3296" w:type="pct"/>
            <w:shd w:val="clear" w:color="auto" w:fill="auto"/>
            <w:vAlign w:val="top"/>
          </w:tcPr>
          <w:p w14:paraId="6124A378" w14:textId="77777777" w:rsidR="0051079D" w:rsidRPr="0000782F" w:rsidRDefault="0051079D" w:rsidP="000D1237">
            <w:pPr>
              <w:pStyle w:val="ECCTabletext"/>
              <w:jc w:val="left"/>
            </w:pPr>
            <w:r w:rsidRPr="0000782F">
              <w:t>3820 MHz-3860 MHz</w:t>
            </w:r>
          </w:p>
        </w:tc>
        <w:tc>
          <w:tcPr>
            <w:tcW w:w="1704" w:type="pct"/>
            <w:shd w:val="clear" w:color="auto" w:fill="auto"/>
            <w:vAlign w:val="top"/>
          </w:tcPr>
          <w:p w14:paraId="55A01187" w14:textId="77777777" w:rsidR="0051079D" w:rsidRPr="0000782F" w:rsidRDefault="0051079D" w:rsidP="000D1237">
            <w:pPr>
              <w:pStyle w:val="ECCTabletext"/>
              <w:jc w:val="left"/>
            </w:pPr>
            <w:r w:rsidRPr="0000782F">
              <w:t>43.3 dB</w:t>
            </w:r>
          </w:p>
        </w:tc>
      </w:tr>
      <w:tr w:rsidR="0051079D" w:rsidRPr="0000782F" w14:paraId="5D1B335B" w14:textId="77777777" w:rsidTr="000D1237">
        <w:tc>
          <w:tcPr>
            <w:tcW w:w="3296" w:type="pct"/>
            <w:shd w:val="clear" w:color="auto" w:fill="auto"/>
            <w:vAlign w:val="top"/>
          </w:tcPr>
          <w:p w14:paraId="76316397" w14:textId="77777777" w:rsidR="0051079D" w:rsidRPr="0000782F" w:rsidRDefault="0051079D" w:rsidP="000D1237">
            <w:pPr>
              <w:pStyle w:val="ECCTabletext"/>
              <w:jc w:val="left"/>
            </w:pPr>
            <w:r w:rsidRPr="0000782F">
              <w:t xml:space="preserve">Above 3860 </w:t>
            </w:r>
          </w:p>
        </w:tc>
        <w:tc>
          <w:tcPr>
            <w:tcW w:w="1704" w:type="pct"/>
            <w:shd w:val="clear" w:color="auto" w:fill="auto"/>
            <w:vAlign w:val="top"/>
          </w:tcPr>
          <w:p w14:paraId="5FC67FA1" w14:textId="77777777" w:rsidR="0051079D" w:rsidRPr="0000782F" w:rsidRDefault="0051079D" w:rsidP="000D1237">
            <w:pPr>
              <w:pStyle w:val="ECCTabletext"/>
              <w:jc w:val="left"/>
            </w:pPr>
            <w:r w:rsidRPr="0000782F">
              <w:t>71.3 dB</w:t>
            </w:r>
          </w:p>
        </w:tc>
      </w:tr>
    </w:tbl>
    <w:p w14:paraId="2C641ED4" w14:textId="338EAFDD" w:rsidR="006315AB" w:rsidRPr="0000782F" w:rsidRDefault="006315AB" w:rsidP="006315AB">
      <w:pPr>
        <w:pStyle w:val="Heading3"/>
        <w:rPr>
          <w:lang w:val="en-GB"/>
        </w:rPr>
      </w:pPr>
      <w:r w:rsidRPr="0000782F">
        <w:rPr>
          <w:lang w:val="en-GB"/>
        </w:rPr>
        <w:t>Propagation parameters</w:t>
      </w:r>
    </w:p>
    <w:p w14:paraId="67CF71C6" w14:textId="7DCC254D" w:rsidR="006315AB" w:rsidRPr="0000782F" w:rsidRDefault="00C106D0" w:rsidP="006315AB">
      <w:r w:rsidRPr="0000782F">
        <w:t>In Table 9 we provide the propagation parameters used in the studies.</w:t>
      </w:r>
    </w:p>
    <w:p w14:paraId="4A82B985" w14:textId="19EBA9E8" w:rsidR="00C106D0" w:rsidRPr="0000782F" w:rsidRDefault="00C106D0" w:rsidP="00C106D0">
      <w:pPr>
        <w:pStyle w:val="Caption"/>
        <w:keepNext/>
        <w:rPr>
          <w:lang w:val="en-GB"/>
        </w:rPr>
      </w:pPr>
      <w:r w:rsidRPr="0000782F">
        <w:rPr>
          <w:lang w:val="en-GB"/>
        </w:rPr>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9</w:t>
      </w:r>
      <w:r w:rsidRPr="0000782F">
        <w:rPr>
          <w:lang w:val="en-GB"/>
        </w:rPr>
        <w:fldChar w:fldCharType="end"/>
      </w:r>
      <w:r w:rsidRPr="0000782F">
        <w:rPr>
          <w:lang w:val="en-GB"/>
        </w:rPr>
        <w:t>: Propagation parameters used in coexistence studies</w:t>
      </w:r>
    </w:p>
    <w:tbl>
      <w:tblPr>
        <w:tblStyle w:val="ECCTable-redheader"/>
        <w:tblW w:w="5000" w:type="pct"/>
        <w:tblInd w:w="0" w:type="dxa"/>
        <w:tblLook w:val="04A0" w:firstRow="1" w:lastRow="0" w:firstColumn="1" w:lastColumn="0" w:noHBand="0" w:noVBand="1"/>
      </w:tblPr>
      <w:tblGrid>
        <w:gridCol w:w="2661"/>
        <w:gridCol w:w="3908"/>
        <w:gridCol w:w="3286"/>
      </w:tblGrid>
      <w:tr w:rsidR="006315AB" w:rsidRPr="00A7775F" w14:paraId="1E08E46C" w14:textId="77777777" w:rsidTr="00BC3620">
        <w:trPr>
          <w:cnfStyle w:val="100000000000" w:firstRow="1" w:lastRow="0" w:firstColumn="0" w:lastColumn="0" w:oddVBand="0" w:evenVBand="0" w:oddHBand="0" w:evenHBand="0" w:firstRowFirstColumn="0" w:firstRowLastColumn="0" w:lastRowFirstColumn="0" w:lastRowLastColumn="0"/>
        </w:trPr>
        <w:tc>
          <w:tcPr>
            <w:tcW w:w="1350" w:type="pct"/>
          </w:tcPr>
          <w:p w14:paraId="34787E31" w14:textId="77777777" w:rsidR="006315AB" w:rsidRPr="00A7775F" w:rsidRDefault="006315AB" w:rsidP="000D1237">
            <w:pPr>
              <w:pStyle w:val="ECCTableHeaderwhitefont"/>
              <w:rPr>
                <w:i w:val="0"/>
                <w:iCs/>
              </w:rPr>
            </w:pPr>
            <w:r w:rsidRPr="00A7775F">
              <w:rPr>
                <w:i w:val="0"/>
                <w:iCs/>
              </w:rPr>
              <w:t>Case</w:t>
            </w:r>
          </w:p>
        </w:tc>
        <w:tc>
          <w:tcPr>
            <w:tcW w:w="1983" w:type="pct"/>
          </w:tcPr>
          <w:p w14:paraId="0D8DF7CB" w14:textId="77777777" w:rsidR="006315AB" w:rsidRPr="00A7775F" w:rsidRDefault="006315AB" w:rsidP="000D1237">
            <w:pPr>
              <w:pStyle w:val="ECCTableHeaderwhitefont"/>
              <w:rPr>
                <w:i w:val="0"/>
                <w:iCs/>
              </w:rPr>
            </w:pPr>
            <w:r w:rsidRPr="00A7775F">
              <w:rPr>
                <w:i w:val="0"/>
                <w:iCs/>
              </w:rPr>
              <w:t>Urban/Suburban</w:t>
            </w:r>
          </w:p>
        </w:tc>
        <w:tc>
          <w:tcPr>
            <w:tcW w:w="1667" w:type="pct"/>
          </w:tcPr>
          <w:p w14:paraId="1A67DFFE" w14:textId="77777777" w:rsidR="006315AB" w:rsidRPr="00A7775F" w:rsidRDefault="006315AB" w:rsidP="000D1237">
            <w:pPr>
              <w:pStyle w:val="ECCTableHeaderwhitefont"/>
              <w:rPr>
                <w:i w:val="0"/>
                <w:iCs/>
              </w:rPr>
            </w:pPr>
            <w:r w:rsidRPr="00A7775F">
              <w:rPr>
                <w:i w:val="0"/>
                <w:iCs/>
              </w:rPr>
              <w:t>Rural</w:t>
            </w:r>
          </w:p>
        </w:tc>
      </w:tr>
      <w:tr w:rsidR="006315AB" w:rsidRPr="0000782F" w14:paraId="2642F792" w14:textId="77777777" w:rsidTr="00BC3620">
        <w:trPr>
          <w:trHeight w:val="341"/>
        </w:trPr>
        <w:tc>
          <w:tcPr>
            <w:tcW w:w="1350" w:type="pct"/>
            <w:vAlign w:val="top"/>
          </w:tcPr>
          <w:p w14:paraId="562FD235" w14:textId="27ED1E55" w:rsidR="006315AB" w:rsidRPr="0000782F" w:rsidRDefault="006315AB" w:rsidP="00BC3620">
            <w:pPr>
              <w:pStyle w:val="ECCTabletext"/>
              <w:jc w:val="left"/>
            </w:pPr>
            <w:r w:rsidRPr="0000782F">
              <w:lastRenderedPageBreak/>
              <w:t>Both ends above clutter</w:t>
            </w:r>
          </w:p>
        </w:tc>
        <w:tc>
          <w:tcPr>
            <w:tcW w:w="3650" w:type="pct"/>
            <w:gridSpan w:val="2"/>
            <w:vAlign w:val="top"/>
          </w:tcPr>
          <w:p w14:paraId="34E5188D" w14:textId="77777777" w:rsidR="006315AB" w:rsidRPr="0000782F" w:rsidRDefault="006315AB" w:rsidP="00BC3620">
            <w:pPr>
              <w:pStyle w:val="ECCTabletext"/>
              <w:jc w:val="left"/>
            </w:pPr>
            <w:r w:rsidRPr="0000782F">
              <w:t>ITU-R P.452</w:t>
            </w:r>
          </w:p>
          <w:p w14:paraId="31EB2DA6" w14:textId="155DD1AF" w:rsidR="006315AB" w:rsidRPr="0000782F" w:rsidRDefault="006315AB" w:rsidP="00BC3620">
            <w:pPr>
              <w:pStyle w:val="ECCTabletext"/>
              <w:jc w:val="left"/>
            </w:pPr>
            <w:r w:rsidRPr="0000782F">
              <w:t>50% of time, without use of clutter loss</w:t>
            </w:r>
          </w:p>
        </w:tc>
      </w:tr>
      <w:tr w:rsidR="006315AB" w:rsidRPr="0000782F" w14:paraId="4EF01694" w14:textId="77777777" w:rsidTr="00BC3620">
        <w:tc>
          <w:tcPr>
            <w:tcW w:w="1350" w:type="pct"/>
            <w:vAlign w:val="top"/>
          </w:tcPr>
          <w:p w14:paraId="722073B4" w14:textId="1C916052" w:rsidR="006315AB" w:rsidRPr="0000782F" w:rsidRDefault="006315AB" w:rsidP="00BC3620">
            <w:pPr>
              <w:pStyle w:val="ECCTabletext"/>
              <w:jc w:val="left"/>
            </w:pPr>
            <w:r w:rsidRPr="0000782F">
              <w:t>One end above clutter and one end within clutter</w:t>
            </w:r>
          </w:p>
        </w:tc>
        <w:tc>
          <w:tcPr>
            <w:tcW w:w="1983" w:type="pct"/>
            <w:vAlign w:val="top"/>
          </w:tcPr>
          <w:p w14:paraId="0CEDDC16" w14:textId="77777777" w:rsidR="006315AB" w:rsidRPr="0000782F" w:rsidRDefault="006315AB" w:rsidP="00BC3620">
            <w:pPr>
              <w:pStyle w:val="ECCTabletext"/>
              <w:jc w:val="left"/>
            </w:pPr>
            <w:r w:rsidRPr="0000782F">
              <w:t>ITU-R P.452</w:t>
            </w:r>
          </w:p>
          <w:p w14:paraId="06351DAD" w14:textId="77777777" w:rsidR="002625F1" w:rsidRPr="0000782F" w:rsidRDefault="006315AB" w:rsidP="00BC3620">
            <w:pPr>
              <w:pStyle w:val="ECCTabletext"/>
              <w:jc w:val="left"/>
            </w:pPr>
            <w:r w:rsidRPr="0000782F">
              <w:t>50% of time</w:t>
            </w:r>
          </w:p>
          <w:p w14:paraId="6AF8BE1A" w14:textId="77777777" w:rsidR="002625F1" w:rsidRPr="0000782F" w:rsidRDefault="006315AB" w:rsidP="00BC3620">
            <w:pPr>
              <w:pStyle w:val="ECCTabletext"/>
              <w:jc w:val="left"/>
            </w:pPr>
            <w:r w:rsidRPr="0000782F">
              <w:t>with ITU-R P.2108 fixed clutter loss corresponding to</w:t>
            </w:r>
          </w:p>
          <w:p w14:paraId="19B278ED" w14:textId="4492990E" w:rsidR="002625F1" w:rsidRPr="0000782F" w:rsidRDefault="006315AB" w:rsidP="00BC3620">
            <w:pPr>
              <w:pStyle w:val="ECCTabletext"/>
              <w:jc w:val="left"/>
            </w:pPr>
            <w:r w:rsidRPr="0000782F">
              <w:t>50% locations (for urban)</w:t>
            </w:r>
            <w:r w:rsidR="002625F1" w:rsidRPr="0000782F">
              <w:t xml:space="preserve"> or</w:t>
            </w:r>
          </w:p>
          <w:p w14:paraId="62B008B7" w14:textId="77777777" w:rsidR="002625F1" w:rsidRPr="0000782F" w:rsidRDefault="006315AB" w:rsidP="00BC3620">
            <w:pPr>
              <w:pStyle w:val="ECCTabletext"/>
              <w:jc w:val="left"/>
            </w:pPr>
            <w:r w:rsidRPr="0000782F">
              <w:t xml:space="preserve">30% (for sub-urban) </w:t>
            </w:r>
          </w:p>
          <w:p w14:paraId="423D38C8" w14:textId="52D397DE" w:rsidR="006315AB" w:rsidRPr="0000782F" w:rsidRDefault="006315AB" w:rsidP="00BC3620">
            <w:pPr>
              <w:pStyle w:val="ECCTabletext"/>
              <w:jc w:val="left"/>
            </w:pPr>
            <w:r w:rsidRPr="0000782F">
              <w:t>applied to one end.</w:t>
            </w:r>
          </w:p>
        </w:tc>
        <w:tc>
          <w:tcPr>
            <w:tcW w:w="1667" w:type="pct"/>
            <w:vAlign w:val="top"/>
          </w:tcPr>
          <w:p w14:paraId="41B81AFC" w14:textId="587266D4" w:rsidR="006315AB" w:rsidRPr="0000782F" w:rsidRDefault="006315AB" w:rsidP="00BC3620">
            <w:pPr>
              <w:pStyle w:val="ECCTabletext"/>
              <w:jc w:val="left"/>
            </w:pPr>
          </w:p>
        </w:tc>
      </w:tr>
      <w:tr w:rsidR="006315AB" w:rsidRPr="0000782F" w14:paraId="69D06890" w14:textId="77777777" w:rsidTr="00BC3620">
        <w:tc>
          <w:tcPr>
            <w:tcW w:w="1350" w:type="pct"/>
            <w:vAlign w:val="top"/>
          </w:tcPr>
          <w:p w14:paraId="6B9F0E38" w14:textId="1CBE1E06" w:rsidR="006315AB" w:rsidRPr="0000782F" w:rsidRDefault="006315AB" w:rsidP="00BC3620">
            <w:pPr>
              <w:pStyle w:val="ECCTabletext"/>
              <w:jc w:val="left"/>
            </w:pPr>
            <w:r w:rsidRPr="0000782F">
              <w:t>Both ends within clutter</w:t>
            </w:r>
          </w:p>
        </w:tc>
        <w:tc>
          <w:tcPr>
            <w:tcW w:w="1983" w:type="pct"/>
            <w:vAlign w:val="top"/>
          </w:tcPr>
          <w:p w14:paraId="3A561CD2" w14:textId="283C8CCA" w:rsidR="002625F1" w:rsidRPr="0000782F" w:rsidRDefault="006315AB" w:rsidP="00BC3620">
            <w:pPr>
              <w:pStyle w:val="ECCTabletext"/>
              <w:jc w:val="left"/>
            </w:pPr>
            <w:r w:rsidRPr="0000782F">
              <w:t>ITU-R P.452</w:t>
            </w:r>
          </w:p>
          <w:p w14:paraId="264F1A8C" w14:textId="77777777" w:rsidR="002625F1" w:rsidRPr="0000782F" w:rsidRDefault="006315AB" w:rsidP="00BC3620">
            <w:pPr>
              <w:pStyle w:val="ECCTabletext"/>
              <w:jc w:val="left"/>
            </w:pPr>
            <w:r w:rsidRPr="0000782F">
              <w:t>50% of time</w:t>
            </w:r>
          </w:p>
          <w:p w14:paraId="4C5DAD2F" w14:textId="35F1F381" w:rsidR="002625F1" w:rsidRPr="0000782F" w:rsidRDefault="006315AB" w:rsidP="00BC3620">
            <w:pPr>
              <w:pStyle w:val="ECCTabletext"/>
              <w:jc w:val="left"/>
            </w:pPr>
            <w:r w:rsidRPr="0000782F">
              <w:t>with- ITU-R P.2108 fixed clutter loss corresponding to</w:t>
            </w:r>
          </w:p>
          <w:p w14:paraId="19EE847F" w14:textId="1E1778B4" w:rsidR="002625F1" w:rsidRPr="0000782F" w:rsidRDefault="006315AB" w:rsidP="00BC3620">
            <w:pPr>
              <w:pStyle w:val="ECCTabletext"/>
              <w:jc w:val="left"/>
            </w:pPr>
            <w:r w:rsidRPr="0000782F">
              <w:t>50% locations (for urban) or</w:t>
            </w:r>
          </w:p>
          <w:p w14:paraId="7C19F412" w14:textId="057E46E5" w:rsidR="006315AB" w:rsidRPr="0000782F" w:rsidRDefault="006315AB" w:rsidP="00BC3620">
            <w:pPr>
              <w:pStyle w:val="ECCTabletext"/>
              <w:jc w:val="left"/>
            </w:pPr>
            <w:r w:rsidRPr="0000782F">
              <w:t>30% (for sub-urban) applied to two ends.</w:t>
            </w:r>
          </w:p>
        </w:tc>
        <w:tc>
          <w:tcPr>
            <w:tcW w:w="1667" w:type="pct"/>
            <w:vAlign w:val="top"/>
          </w:tcPr>
          <w:p w14:paraId="0AB556D2" w14:textId="77777777" w:rsidR="006315AB" w:rsidRPr="0000782F" w:rsidRDefault="006315AB" w:rsidP="00BC3620">
            <w:pPr>
              <w:pStyle w:val="ECCTabletext"/>
              <w:jc w:val="left"/>
              <w:rPr>
                <w:highlight w:val="green"/>
              </w:rPr>
            </w:pPr>
          </w:p>
        </w:tc>
      </w:tr>
    </w:tbl>
    <w:p w14:paraId="1ED6E21D" w14:textId="656DC924" w:rsidR="006315AB" w:rsidRPr="00336878" w:rsidRDefault="00C16A8E" w:rsidP="006315AB">
      <w:pPr>
        <w:pStyle w:val="Heading2"/>
        <w:rPr>
          <w:lang w:val="en-GB"/>
        </w:rPr>
      </w:pPr>
      <w:r w:rsidRPr="0000782F">
        <w:rPr>
          <w:lang w:val="en-GB"/>
        </w:rPr>
        <w:t>Coexistence simulations</w:t>
      </w:r>
    </w:p>
    <w:p w14:paraId="0AB43564" w14:textId="25D68ECC" w:rsidR="006315AB" w:rsidRPr="0000782F" w:rsidRDefault="006315AB" w:rsidP="006315AB">
      <w:r w:rsidRPr="0000782F">
        <w:t xml:space="preserve">Our simulations </w:t>
      </w:r>
      <w:r w:rsidR="002625F1" w:rsidRPr="0000782F">
        <w:t>capture the probability of interference from an</w:t>
      </w:r>
      <w:r w:rsidR="00C83C9D">
        <w:t xml:space="preserve"> unsynchronised</w:t>
      </w:r>
      <w:r w:rsidR="002625F1" w:rsidRPr="0000782F">
        <w:t xml:space="preserve"> WBB LMP BS into </w:t>
      </w:r>
      <w:r w:rsidR="00A11C3B" w:rsidRPr="0000782F">
        <w:t xml:space="preserve">5G MFCN BS </w:t>
      </w:r>
      <w:r w:rsidR="002625F1" w:rsidRPr="0000782F">
        <w:t xml:space="preserve">operating </w:t>
      </w:r>
      <w:r w:rsidR="00A11C3B" w:rsidRPr="0000782F">
        <w:t xml:space="preserve">in </w:t>
      </w:r>
      <w:r w:rsidR="00151A2F">
        <w:t xml:space="preserve">immediately adjacent channels in </w:t>
      </w:r>
      <w:r w:rsidR="00A11C3B" w:rsidRPr="0000782F">
        <w:t>adjacent bands</w:t>
      </w:r>
      <w:r w:rsidR="000F3C28">
        <w:t>.</w:t>
      </w:r>
    </w:p>
    <w:p w14:paraId="2AE275EB" w14:textId="68E6E8A5" w:rsidR="006315AB" w:rsidRPr="0000782F" w:rsidRDefault="006315AB" w:rsidP="006315AB">
      <w:r w:rsidRPr="0000782F">
        <w:t>We have selected a range of representative scenarios to simulate, including WBB LMPs with different EIRP values, heights</w:t>
      </w:r>
      <w:r w:rsidR="00CC4417">
        <w:t xml:space="preserve"> in</w:t>
      </w:r>
      <w:r w:rsidR="009E15BA">
        <w:t xml:space="preserve"> different</w:t>
      </w:r>
      <w:r w:rsidR="002625F1" w:rsidRPr="0000782F">
        <w:t xml:space="preserve"> environments</w:t>
      </w:r>
      <w:r w:rsidRPr="0000782F">
        <w:t>.</w:t>
      </w:r>
      <w:r w:rsidR="002625F1" w:rsidRPr="0000782F">
        <w:t xml:space="preserve"> </w:t>
      </w:r>
    </w:p>
    <w:p w14:paraId="66BFAEA3" w14:textId="144F01E0" w:rsidR="00A11C3B" w:rsidRPr="0000782F" w:rsidRDefault="00A11C3B" w:rsidP="009D2F0C">
      <w:pPr>
        <w:pStyle w:val="Heading3"/>
        <w:rPr>
          <w:lang w:val="en-GB"/>
        </w:rPr>
      </w:pPr>
      <w:r w:rsidRPr="0000782F">
        <w:rPr>
          <w:lang w:val="en-GB"/>
        </w:rPr>
        <w:t>Simulation methodology</w:t>
      </w:r>
    </w:p>
    <w:p w14:paraId="71D91996" w14:textId="11C8A89C" w:rsidR="00A11C3B" w:rsidRPr="0000782F" w:rsidRDefault="00A11C3B" w:rsidP="00A11C3B">
      <w:r w:rsidRPr="0000782F">
        <w:t xml:space="preserve">To assess the coexistence feasibility of </w:t>
      </w:r>
      <w:r w:rsidR="00864F8D">
        <w:t xml:space="preserve">unsynchronised </w:t>
      </w:r>
      <w:r w:rsidRPr="0000782F">
        <w:t xml:space="preserve">WBB LMP BSs in the 3.8-4.2 GHz band with 5G MFCN BS in the adjacent band, we performed Monte Carlo simulations in a 3GPP compliant simulator, where the dynamic nature of WBB LMP and 5G MFCN services was captured. The WBB LMP BSs were assumed to serve three UE within the sector, with UEs uniformly distributed in the sector area. For the configurations based on AAS, at each snapshot the WBB LMP BS steers the beam in the direction of the UE to be served. For a conservative assessment of coexistence, full (100%) BS load was assumed. </w:t>
      </w:r>
    </w:p>
    <w:p w14:paraId="11BC83D6" w14:textId="45EC507A" w:rsidR="000C1FFA" w:rsidRDefault="00A11C3B" w:rsidP="00A11C3B">
      <w:r w:rsidRPr="0000782F">
        <w:t>Our methodology assumes that the WBB LMP BS acting as the interferer is initially placed 250 m away from the victim 5G MFCN BS receiver. Maintaining the separation distance fixed, the interference observed in 10,000 independent simulation runs (snapshots) is captured. The separation distance is then increased in steps of 250 m, with the received interference levels in 10,000 snapshots for each separation distance step being captured.</w:t>
      </w:r>
      <w:r w:rsidR="00DE3E71">
        <w:t xml:space="preserve"> Since there is no % of time associated with the I/N protection criterion of WBB LMP BS, for each separation distance step of 250m, we have considered only the worst-case interfering snapshot</w:t>
      </w:r>
      <w:r w:rsidR="000C1FFA">
        <w:t>. We then plotted the resulting I/N</w:t>
      </w:r>
      <w:r w:rsidR="00AA2341">
        <w:t xml:space="preserve"> from the worst-case interfering snapshot for each separation distance step and compared it against the I/N protection criterion to determine the minimum separation distance required to protect the WBB LMP BS receiver.</w:t>
      </w:r>
    </w:p>
    <w:p w14:paraId="65D1DB7C" w14:textId="1B005A65" w:rsidR="009D2F0C" w:rsidRPr="0000782F" w:rsidRDefault="00F205ED" w:rsidP="009D2F0C">
      <w:pPr>
        <w:pStyle w:val="Heading3"/>
        <w:rPr>
          <w:lang w:val="en-GB"/>
        </w:rPr>
      </w:pPr>
      <w:r w:rsidRPr="0000782F">
        <w:rPr>
          <w:lang w:val="en-GB"/>
        </w:rPr>
        <w:t>Simulating the potential interference from outdoor non-AAS WBB LP BS into 5G MFCN BS</w:t>
      </w:r>
    </w:p>
    <w:p w14:paraId="67D0C714" w14:textId="02C57F2C" w:rsidR="009D2F0C" w:rsidRPr="0000782F" w:rsidRDefault="00F205ED" w:rsidP="009D2F0C">
      <w:pPr>
        <w:pStyle w:val="Heading4"/>
        <w:rPr>
          <w:lang w:val="en-GB"/>
        </w:rPr>
      </w:pPr>
      <w:r w:rsidRPr="0000782F">
        <w:rPr>
          <w:lang w:val="en-GB"/>
        </w:rPr>
        <w:t>Simulation s</w:t>
      </w:r>
      <w:r w:rsidR="009D2F0C" w:rsidRPr="0000782F">
        <w:rPr>
          <w:lang w:val="en-GB"/>
        </w:rPr>
        <w:t xml:space="preserve">cenarios (interference </w:t>
      </w:r>
      <w:r w:rsidR="00CD098F" w:rsidRPr="0000782F">
        <w:rPr>
          <w:lang w:val="en-GB"/>
        </w:rPr>
        <w:t>from</w:t>
      </w:r>
      <w:r w:rsidR="009D2F0C" w:rsidRPr="0000782F">
        <w:rPr>
          <w:lang w:val="en-GB"/>
        </w:rPr>
        <w:t xml:space="preserve"> </w:t>
      </w:r>
      <w:r w:rsidRPr="0000782F">
        <w:rPr>
          <w:lang w:val="en-GB"/>
        </w:rPr>
        <w:t xml:space="preserve">outdoor non-AAS </w:t>
      </w:r>
      <w:r w:rsidR="009D2F0C" w:rsidRPr="0000782F">
        <w:rPr>
          <w:lang w:val="en-GB"/>
        </w:rPr>
        <w:t>WBB LP BS</w:t>
      </w:r>
      <w:r w:rsidRPr="0000782F">
        <w:rPr>
          <w:lang w:val="en-GB"/>
        </w:rPr>
        <w:t xml:space="preserve"> into 5G MFCN BS</w:t>
      </w:r>
      <w:r w:rsidR="009D2F0C" w:rsidRPr="0000782F">
        <w:rPr>
          <w:lang w:val="en-GB"/>
        </w:rPr>
        <w:t>)</w:t>
      </w:r>
    </w:p>
    <w:p w14:paraId="32506CD3" w14:textId="66A9E3DA" w:rsidR="009D2F0C" w:rsidRPr="0000782F" w:rsidRDefault="00F205ED" w:rsidP="009D2F0C">
      <w:r w:rsidRPr="0000782F">
        <w:t>In Table 10 below, we demonstrate the details of the scenarios that we have simulated for the interference potential of outdoor non-AAS WBB LP BS into 5G MFCN BS.</w:t>
      </w:r>
    </w:p>
    <w:p w14:paraId="06C2231F" w14:textId="7C8F80DC" w:rsidR="00F205ED" w:rsidRPr="00A7775F" w:rsidRDefault="00F205ED" w:rsidP="00A7775F">
      <w:pPr>
        <w:pStyle w:val="Caption"/>
      </w:pPr>
      <w:r w:rsidRPr="00A7775F">
        <w:lastRenderedPageBreak/>
        <w:t xml:space="preserve">Table </w:t>
      </w:r>
      <w:r w:rsidR="00000000">
        <w:fldChar w:fldCharType="begin"/>
      </w:r>
      <w:r w:rsidR="00000000">
        <w:instrText xml:space="preserve"> SEQ Table \* ARABIC </w:instrText>
      </w:r>
      <w:r w:rsidR="00000000">
        <w:fldChar w:fldCharType="separate"/>
      </w:r>
      <w:r w:rsidR="006714A8" w:rsidRPr="00A7775F">
        <w:t>10</w:t>
      </w:r>
      <w:r w:rsidR="00000000">
        <w:fldChar w:fldCharType="end"/>
      </w:r>
      <w:r w:rsidRPr="00A7775F">
        <w:t>: Simulation scenarios WBB LP into 5G MFCN</w:t>
      </w:r>
    </w:p>
    <w:tbl>
      <w:tblPr>
        <w:tblStyle w:val="ECCTable-redheader"/>
        <w:tblW w:w="5000" w:type="pct"/>
        <w:jc w:val="left"/>
        <w:tblInd w:w="0" w:type="dxa"/>
        <w:tblLayout w:type="fixed"/>
        <w:tblLook w:val="04A0" w:firstRow="1" w:lastRow="0" w:firstColumn="1" w:lastColumn="0" w:noHBand="0" w:noVBand="1"/>
      </w:tblPr>
      <w:tblGrid>
        <w:gridCol w:w="1244"/>
        <w:gridCol w:w="1837"/>
        <w:gridCol w:w="2180"/>
        <w:gridCol w:w="2505"/>
        <w:gridCol w:w="2089"/>
      </w:tblGrid>
      <w:tr w:rsidR="00C3795E" w:rsidRPr="00A7775F" w14:paraId="68A561D9" w14:textId="77777777" w:rsidTr="00F205ED">
        <w:trPr>
          <w:cnfStyle w:val="100000000000" w:firstRow="1" w:lastRow="0" w:firstColumn="0" w:lastColumn="0" w:oddVBand="0" w:evenVBand="0" w:oddHBand="0" w:evenHBand="0" w:firstRowFirstColumn="0" w:firstRowLastColumn="0" w:lastRowFirstColumn="0" w:lastRowLastColumn="0"/>
          <w:jc w:val="left"/>
        </w:trPr>
        <w:tc>
          <w:tcPr>
            <w:tcW w:w="631" w:type="pct"/>
          </w:tcPr>
          <w:p w14:paraId="7454A961" w14:textId="5BEE7AD5" w:rsidR="00C3795E" w:rsidRPr="00A7775F" w:rsidRDefault="00C3795E" w:rsidP="000D1237">
            <w:pPr>
              <w:pStyle w:val="ECCTableHeaderwhitefont"/>
              <w:rPr>
                <w:b w:val="0"/>
                <w:i w:val="0"/>
                <w:iCs/>
              </w:rPr>
            </w:pPr>
            <w:r w:rsidRPr="00A7775F">
              <w:rPr>
                <w:i w:val="0"/>
                <w:iCs/>
              </w:rPr>
              <w:t>Scenario No.</w:t>
            </w:r>
          </w:p>
        </w:tc>
        <w:tc>
          <w:tcPr>
            <w:tcW w:w="932" w:type="pct"/>
          </w:tcPr>
          <w:p w14:paraId="1B2308C7" w14:textId="4E19D6E4" w:rsidR="00C3795E" w:rsidRPr="00A7775F" w:rsidRDefault="00C3795E" w:rsidP="000D1237">
            <w:pPr>
              <w:pStyle w:val="ECCTableHeaderwhitefont"/>
              <w:rPr>
                <w:i w:val="0"/>
                <w:iCs/>
              </w:rPr>
            </w:pPr>
            <w:r w:rsidRPr="00A7775F">
              <w:rPr>
                <w:i w:val="0"/>
                <w:iCs/>
              </w:rPr>
              <w:t>Scenario type</w:t>
            </w:r>
          </w:p>
        </w:tc>
        <w:tc>
          <w:tcPr>
            <w:tcW w:w="1106" w:type="pct"/>
          </w:tcPr>
          <w:p w14:paraId="1C8125BF" w14:textId="3EF3697F" w:rsidR="00C3795E" w:rsidRPr="00A7775F" w:rsidRDefault="00C3795E" w:rsidP="000D1237">
            <w:pPr>
              <w:pStyle w:val="ECCTableHeaderwhitefont"/>
              <w:rPr>
                <w:i w:val="0"/>
                <w:iCs/>
              </w:rPr>
            </w:pPr>
            <w:r w:rsidRPr="00A7775F">
              <w:rPr>
                <w:i w:val="0"/>
                <w:iCs/>
              </w:rPr>
              <w:t>Clutter assumption</w:t>
            </w:r>
          </w:p>
        </w:tc>
        <w:tc>
          <w:tcPr>
            <w:tcW w:w="1271" w:type="pct"/>
          </w:tcPr>
          <w:p w14:paraId="6EF2E6DF" w14:textId="787A5004" w:rsidR="00C3795E" w:rsidRPr="00A7775F" w:rsidRDefault="00C3795E" w:rsidP="000D1237">
            <w:pPr>
              <w:pStyle w:val="ECCTableHeaderwhitefont"/>
              <w:rPr>
                <w:i w:val="0"/>
                <w:iCs/>
              </w:rPr>
            </w:pPr>
            <w:r w:rsidRPr="00A7775F">
              <w:rPr>
                <w:i w:val="0"/>
                <w:iCs/>
              </w:rPr>
              <w:t>Interfere</w:t>
            </w:r>
            <w:r w:rsidR="009D2F0C" w:rsidRPr="00A7775F">
              <w:rPr>
                <w:i w:val="0"/>
                <w:iCs/>
              </w:rPr>
              <w:t>nce</w:t>
            </w:r>
            <w:r w:rsidRPr="00A7775F">
              <w:rPr>
                <w:i w:val="0"/>
                <w:iCs/>
              </w:rPr>
              <w:t xml:space="preserve"> </w:t>
            </w:r>
            <w:r w:rsidR="009D2F0C" w:rsidRPr="00A7775F">
              <w:rPr>
                <w:i w:val="0"/>
                <w:iCs/>
              </w:rPr>
              <w:t>from</w:t>
            </w:r>
          </w:p>
        </w:tc>
        <w:tc>
          <w:tcPr>
            <w:tcW w:w="1060" w:type="pct"/>
          </w:tcPr>
          <w:p w14:paraId="778FE3EE" w14:textId="2325F9E1" w:rsidR="00C3795E" w:rsidRPr="00A7775F" w:rsidRDefault="009D2F0C" w:rsidP="000D1237">
            <w:pPr>
              <w:pStyle w:val="ECCTableHeaderwhitefont"/>
              <w:rPr>
                <w:i w:val="0"/>
                <w:iCs/>
              </w:rPr>
            </w:pPr>
            <w:r w:rsidRPr="00A7775F">
              <w:rPr>
                <w:i w:val="0"/>
                <w:iCs/>
              </w:rPr>
              <w:t>Interference to</w:t>
            </w:r>
          </w:p>
        </w:tc>
      </w:tr>
      <w:tr w:rsidR="00C3795E" w:rsidRPr="0000782F" w14:paraId="4A3CFF04" w14:textId="77777777" w:rsidTr="00FE0E87">
        <w:trPr>
          <w:trHeight w:val="1049"/>
          <w:jc w:val="left"/>
        </w:trPr>
        <w:tc>
          <w:tcPr>
            <w:tcW w:w="631" w:type="pct"/>
            <w:shd w:val="clear" w:color="auto" w:fill="auto"/>
            <w:vAlign w:val="top"/>
          </w:tcPr>
          <w:p w14:paraId="3F239801" w14:textId="77777777" w:rsidR="00C3795E" w:rsidRPr="0000782F" w:rsidRDefault="00C3795E" w:rsidP="00FE0E87">
            <w:pPr>
              <w:pStyle w:val="ECCTabletext"/>
              <w:jc w:val="left"/>
            </w:pPr>
            <w:r w:rsidRPr="0000782F">
              <w:t>1</w:t>
            </w:r>
          </w:p>
          <w:p w14:paraId="7F3EC4D0" w14:textId="1EA0F805" w:rsidR="00C3795E" w:rsidRPr="0000782F" w:rsidRDefault="00C3795E" w:rsidP="00FE0E87">
            <w:pPr>
              <w:pStyle w:val="ECCTabletext"/>
              <w:jc w:val="left"/>
            </w:pPr>
            <w:r w:rsidRPr="0000782F">
              <w:t>Urban</w:t>
            </w:r>
          </w:p>
        </w:tc>
        <w:tc>
          <w:tcPr>
            <w:tcW w:w="932" w:type="pct"/>
            <w:vAlign w:val="top"/>
          </w:tcPr>
          <w:p w14:paraId="3A4F7D5A" w14:textId="77777777" w:rsidR="00C3795E" w:rsidRPr="0000782F" w:rsidRDefault="00C3795E" w:rsidP="00FE0E87">
            <w:pPr>
              <w:pStyle w:val="ECCTabletext"/>
              <w:jc w:val="left"/>
            </w:pPr>
            <w:r w:rsidRPr="0000782F">
              <w:t xml:space="preserve">Outdoor WBB LP vs </w:t>
            </w:r>
          </w:p>
          <w:p w14:paraId="4B0FC7A8" w14:textId="4F956561" w:rsidR="00C3795E" w:rsidRPr="0000782F" w:rsidRDefault="00C3795E" w:rsidP="00FE0E87">
            <w:pPr>
              <w:pStyle w:val="ECCTabletext"/>
              <w:jc w:val="left"/>
            </w:pPr>
            <w:r w:rsidRPr="0000782F">
              <w:t xml:space="preserve">Outdoor </w:t>
            </w:r>
            <w:r w:rsidR="0051079D" w:rsidRPr="0000782F">
              <w:t>5G MFCN BS</w:t>
            </w:r>
          </w:p>
        </w:tc>
        <w:tc>
          <w:tcPr>
            <w:tcW w:w="1106" w:type="pct"/>
            <w:vAlign w:val="top"/>
          </w:tcPr>
          <w:p w14:paraId="3D04EEE6" w14:textId="6F12A08A" w:rsidR="00C3795E" w:rsidRPr="0000782F" w:rsidRDefault="00C3795E" w:rsidP="00FE0E87">
            <w:pPr>
              <w:pStyle w:val="ECCTabletext"/>
              <w:jc w:val="left"/>
            </w:pPr>
            <w:r w:rsidRPr="0000782F">
              <w:t xml:space="preserve">50% </w:t>
            </w:r>
            <w:r w:rsidR="00D70D85" w:rsidRPr="0000782F">
              <w:t xml:space="preserve">applied only </w:t>
            </w:r>
            <w:r w:rsidRPr="0000782F">
              <w:t xml:space="preserve">at </w:t>
            </w:r>
            <w:r w:rsidR="0051079D" w:rsidRPr="0000782F">
              <w:t xml:space="preserve">one </w:t>
            </w:r>
            <w:r w:rsidRPr="0000782F">
              <w:t>side</w:t>
            </w:r>
          </w:p>
        </w:tc>
        <w:tc>
          <w:tcPr>
            <w:tcW w:w="1271" w:type="pct"/>
            <w:vAlign w:val="top"/>
          </w:tcPr>
          <w:p w14:paraId="3C271621" w14:textId="68363594" w:rsidR="00C3795E" w:rsidRPr="0000782F" w:rsidRDefault="00C3795E" w:rsidP="00FE0E87">
            <w:pPr>
              <w:pStyle w:val="ECCTabletext"/>
              <w:jc w:val="left"/>
              <w:rPr>
                <w:b/>
                <w:bCs/>
              </w:rPr>
            </w:pPr>
            <w:r w:rsidRPr="0000782F">
              <w:t>Outdoor WBB LP BS</w:t>
            </w:r>
            <w:r w:rsidRPr="0000782F">
              <w:rPr>
                <w:b/>
                <w:bCs/>
              </w:rPr>
              <w:t xml:space="preserve"> </w:t>
            </w:r>
          </w:p>
          <w:p w14:paraId="32E1B9AB" w14:textId="6A264932" w:rsidR="00C3795E" w:rsidRPr="0000782F" w:rsidRDefault="00C3795E" w:rsidP="00FE0E87">
            <w:pPr>
              <w:pStyle w:val="ECCTabletext"/>
              <w:jc w:val="left"/>
            </w:pPr>
            <w:r w:rsidRPr="0000782F">
              <w:t>EIRP = 31 dBm</w:t>
            </w:r>
          </w:p>
          <w:p w14:paraId="3604E607" w14:textId="77777777" w:rsidR="00C3795E" w:rsidRPr="0000782F" w:rsidRDefault="00C3795E" w:rsidP="00FE0E87">
            <w:pPr>
              <w:pStyle w:val="ECCTabletext"/>
              <w:jc w:val="left"/>
            </w:pPr>
            <w:r w:rsidRPr="0000782F">
              <w:t>Non-AAS</w:t>
            </w:r>
          </w:p>
          <w:p w14:paraId="04966851" w14:textId="23DF4ED9" w:rsidR="00C3795E" w:rsidRPr="0000782F" w:rsidRDefault="00C3795E" w:rsidP="00FE0E87">
            <w:pPr>
              <w:pStyle w:val="ECCTabletext"/>
              <w:jc w:val="left"/>
            </w:pPr>
            <w:r w:rsidRPr="0000782F">
              <w:t>10m height</w:t>
            </w:r>
          </w:p>
        </w:tc>
        <w:tc>
          <w:tcPr>
            <w:tcW w:w="1060" w:type="pct"/>
            <w:vAlign w:val="top"/>
          </w:tcPr>
          <w:p w14:paraId="192C8BCC" w14:textId="17FFD9A8" w:rsidR="00C3795E" w:rsidRPr="0000782F" w:rsidRDefault="00C3795E" w:rsidP="00FE0E87">
            <w:pPr>
              <w:pStyle w:val="ECCTabletext"/>
              <w:jc w:val="left"/>
              <w:rPr>
                <w:b/>
                <w:bCs/>
              </w:rPr>
            </w:pPr>
            <w:r w:rsidRPr="0000782F">
              <w:t xml:space="preserve">Outdoor </w:t>
            </w:r>
            <w:r w:rsidR="0051079D" w:rsidRPr="0000782F">
              <w:t>5G MFCN</w:t>
            </w:r>
          </w:p>
          <w:p w14:paraId="6FC1204C" w14:textId="53BBB3C6" w:rsidR="00C3795E" w:rsidRPr="0000782F" w:rsidRDefault="00C3795E" w:rsidP="00FE0E87">
            <w:pPr>
              <w:pStyle w:val="ECCTabletext"/>
              <w:jc w:val="left"/>
            </w:pPr>
            <w:r w:rsidRPr="0000782F">
              <w:t>2</w:t>
            </w:r>
            <w:r w:rsidR="006244B6">
              <w:t>6.2</w:t>
            </w:r>
            <w:r w:rsidRPr="0000782F">
              <w:t xml:space="preserve"> dBi antenna gain</w:t>
            </w:r>
          </w:p>
          <w:p w14:paraId="350323EC" w14:textId="68047218" w:rsidR="00C3795E" w:rsidRPr="0000782F" w:rsidRDefault="00C3795E" w:rsidP="00FE0E87">
            <w:pPr>
              <w:pStyle w:val="ECCTabletext"/>
              <w:jc w:val="left"/>
            </w:pPr>
            <w:r w:rsidRPr="0000782F">
              <w:t>AAS</w:t>
            </w:r>
          </w:p>
          <w:p w14:paraId="5CFBD691" w14:textId="460C6892" w:rsidR="00C3795E" w:rsidRPr="0000782F" w:rsidRDefault="0051079D" w:rsidP="00FE0E87">
            <w:pPr>
              <w:pStyle w:val="ECCTabletext"/>
              <w:jc w:val="left"/>
            </w:pPr>
            <w:r w:rsidRPr="0000782F">
              <w:t>20</w:t>
            </w:r>
            <w:r w:rsidR="00C3795E" w:rsidRPr="0000782F">
              <w:t>m height</w:t>
            </w:r>
          </w:p>
        </w:tc>
      </w:tr>
      <w:tr w:rsidR="00C3795E" w:rsidRPr="0000782F" w14:paraId="20CA0601" w14:textId="77777777" w:rsidTr="00FE0E87">
        <w:trPr>
          <w:jc w:val="left"/>
        </w:trPr>
        <w:tc>
          <w:tcPr>
            <w:tcW w:w="631" w:type="pct"/>
            <w:shd w:val="clear" w:color="auto" w:fill="auto"/>
            <w:vAlign w:val="top"/>
          </w:tcPr>
          <w:p w14:paraId="596DAF15" w14:textId="77777777" w:rsidR="00C3795E" w:rsidRPr="0000782F" w:rsidRDefault="00C3795E" w:rsidP="00FE0E87">
            <w:pPr>
              <w:pStyle w:val="ECCTabletext"/>
              <w:jc w:val="left"/>
            </w:pPr>
            <w:r w:rsidRPr="0000782F">
              <w:t>2</w:t>
            </w:r>
          </w:p>
          <w:p w14:paraId="02B53B98" w14:textId="43C8D12E" w:rsidR="00C3795E" w:rsidRPr="0000782F" w:rsidRDefault="00C3795E" w:rsidP="00FE0E87">
            <w:pPr>
              <w:pStyle w:val="ECCTabletext"/>
              <w:jc w:val="left"/>
            </w:pPr>
            <w:r w:rsidRPr="0000782F">
              <w:t>Rural</w:t>
            </w:r>
          </w:p>
        </w:tc>
        <w:tc>
          <w:tcPr>
            <w:tcW w:w="932" w:type="pct"/>
            <w:vAlign w:val="top"/>
          </w:tcPr>
          <w:p w14:paraId="1F1574EE" w14:textId="77777777" w:rsidR="00C3795E" w:rsidRPr="0000782F" w:rsidRDefault="00C3795E" w:rsidP="00FE0E87">
            <w:pPr>
              <w:pStyle w:val="ECCTabletext"/>
              <w:jc w:val="left"/>
            </w:pPr>
            <w:r w:rsidRPr="0000782F">
              <w:t xml:space="preserve">Outdoor WBB LP vs </w:t>
            </w:r>
          </w:p>
          <w:p w14:paraId="47059F3B" w14:textId="14F5A407" w:rsidR="00C3795E" w:rsidRPr="0000782F" w:rsidRDefault="00C3795E" w:rsidP="00FE0E87">
            <w:pPr>
              <w:pStyle w:val="ECCTabletext"/>
              <w:jc w:val="left"/>
            </w:pPr>
            <w:r w:rsidRPr="0000782F">
              <w:t xml:space="preserve">Outdoor </w:t>
            </w:r>
            <w:r w:rsidR="00CD098F" w:rsidRPr="0000782F">
              <w:t>5G MFCN BS</w:t>
            </w:r>
          </w:p>
        </w:tc>
        <w:tc>
          <w:tcPr>
            <w:tcW w:w="1106" w:type="pct"/>
            <w:vAlign w:val="top"/>
          </w:tcPr>
          <w:p w14:paraId="2688D2D9" w14:textId="77777777" w:rsidR="00C3795E" w:rsidRPr="0000782F" w:rsidRDefault="00C3795E" w:rsidP="00FE0E87">
            <w:pPr>
              <w:pStyle w:val="ECCTabletext"/>
              <w:jc w:val="left"/>
            </w:pPr>
            <w:r w:rsidRPr="0000782F">
              <w:t>Both sides above clutter</w:t>
            </w:r>
          </w:p>
          <w:p w14:paraId="009348BE" w14:textId="5732A849" w:rsidR="00C3795E" w:rsidRPr="0000782F" w:rsidRDefault="00C3795E" w:rsidP="00FE0E87">
            <w:pPr>
              <w:pStyle w:val="ECCTabletext"/>
              <w:jc w:val="left"/>
            </w:pPr>
            <w:r w:rsidRPr="0000782F">
              <w:t>(no clutter considered)</w:t>
            </w:r>
          </w:p>
        </w:tc>
        <w:tc>
          <w:tcPr>
            <w:tcW w:w="1271" w:type="pct"/>
            <w:vAlign w:val="top"/>
          </w:tcPr>
          <w:p w14:paraId="39AAC074" w14:textId="361ED52E" w:rsidR="00C3795E" w:rsidRPr="0000782F" w:rsidRDefault="00C3795E" w:rsidP="00FE0E87">
            <w:pPr>
              <w:pStyle w:val="ECCTabletext"/>
              <w:jc w:val="left"/>
            </w:pPr>
            <w:r w:rsidRPr="0000782F">
              <w:t xml:space="preserve">Outdoor WBB LP BS </w:t>
            </w:r>
          </w:p>
          <w:p w14:paraId="7DBBDA1B" w14:textId="79B1724E" w:rsidR="00C3795E" w:rsidRPr="0000782F" w:rsidRDefault="00C3795E" w:rsidP="00FE0E87">
            <w:pPr>
              <w:pStyle w:val="ECCTabletext"/>
              <w:jc w:val="left"/>
            </w:pPr>
            <w:r w:rsidRPr="0000782F">
              <w:t xml:space="preserve">EIRP = 31dBm </w:t>
            </w:r>
          </w:p>
          <w:p w14:paraId="7987A261" w14:textId="77777777" w:rsidR="00C3795E" w:rsidRPr="0000782F" w:rsidRDefault="00C3795E" w:rsidP="00FE0E87">
            <w:pPr>
              <w:pStyle w:val="ECCTabletext"/>
              <w:jc w:val="left"/>
            </w:pPr>
            <w:r w:rsidRPr="0000782F">
              <w:t>Non-AAS</w:t>
            </w:r>
          </w:p>
          <w:p w14:paraId="2AAB3E3D" w14:textId="5D345286" w:rsidR="00C3795E" w:rsidRPr="0000782F" w:rsidRDefault="00C3795E" w:rsidP="00FE0E87">
            <w:pPr>
              <w:pStyle w:val="ECCTabletext"/>
              <w:jc w:val="left"/>
            </w:pPr>
            <w:r w:rsidRPr="0000782F">
              <w:t>10m height</w:t>
            </w:r>
          </w:p>
        </w:tc>
        <w:tc>
          <w:tcPr>
            <w:tcW w:w="1060" w:type="pct"/>
            <w:vAlign w:val="top"/>
          </w:tcPr>
          <w:p w14:paraId="0E1D8297" w14:textId="77777777" w:rsidR="00CD098F" w:rsidRPr="0000782F" w:rsidRDefault="00CD098F" w:rsidP="00FE0E87">
            <w:pPr>
              <w:pStyle w:val="ECCTabletext"/>
              <w:jc w:val="left"/>
              <w:rPr>
                <w:b/>
                <w:bCs/>
              </w:rPr>
            </w:pPr>
            <w:r w:rsidRPr="0000782F">
              <w:t>Outdoor 5G MFCN</w:t>
            </w:r>
          </w:p>
          <w:p w14:paraId="1D27997F" w14:textId="62EC9FA6" w:rsidR="00CD098F" w:rsidRPr="0000782F" w:rsidRDefault="00CD098F" w:rsidP="00FE0E87">
            <w:pPr>
              <w:pStyle w:val="ECCTabletext"/>
              <w:jc w:val="left"/>
            </w:pPr>
            <w:r w:rsidRPr="0000782F">
              <w:t>2</w:t>
            </w:r>
            <w:r w:rsidR="006244B6">
              <w:t>6.2</w:t>
            </w:r>
            <w:r w:rsidRPr="0000782F">
              <w:t xml:space="preserve"> dBi antenna gain</w:t>
            </w:r>
          </w:p>
          <w:p w14:paraId="13387149" w14:textId="77777777" w:rsidR="00CD098F" w:rsidRPr="0000782F" w:rsidRDefault="00CD098F" w:rsidP="00FE0E87">
            <w:pPr>
              <w:pStyle w:val="ECCTabletext"/>
              <w:jc w:val="left"/>
            </w:pPr>
            <w:r w:rsidRPr="0000782F">
              <w:t>AAS</w:t>
            </w:r>
          </w:p>
          <w:p w14:paraId="64960A11" w14:textId="7FBDE6D8" w:rsidR="00C3795E" w:rsidRPr="0000782F" w:rsidRDefault="00CD098F" w:rsidP="00FE0E87">
            <w:pPr>
              <w:pStyle w:val="ECCTabletext"/>
              <w:jc w:val="left"/>
            </w:pPr>
            <w:r w:rsidRPr="0000782F">
              <w:t>25m height</w:t>
            </w:r>
          </w:p>
        </w:tc>
      </w:tr>
      <w:tr w:rsidR="006244B6" w:rsidRPr="0000782F" w14:paraId="6FB22E6F" w14:textId="77777777" w:rsidTr="00FE0E87">
        <w:trPr>
          <w:jc w:val="left"/>
        </w:trPr>
        <w:tc>
          <w:tcPr>
            <w:tcW w:w="631" w:type="pct"/>
            <w:shd w:val="clear" w:color="auto" w:fill="auto"/>
            <w:vAlign w:val="top"/>
          </w:tcPr>
          <w:p w14:paraId="3506060A" w14:textId="32BBA770" w:rsidR="006244B6" w:rsidRPr="0000782F" w:rsidRDefault="006244B6" w:rsidP="00FE0E87">
            <w:pPr>
              <w:pStyle w:val="ECCTabletext"/>
              <w:jc w:val="left"/>
            </w:pPr>
            <w:r>
              <w:t>3</w:t>
            </w:r>
          </w:p>
          <w:p w14:paraId="1B95CC0F" w14:textId="432279FC" w:rsidR="006244B6" w:rsidRPr="0000782F" w:rsidRDefault="006244B6" w:rsidP="00FE0E87">
            <w:pPr>
              <w:pStyle w:val="ECCTabletext"/>
              <w:jc w:val="left"/>
            </w:pPr>
            <w:r w:rsidRPr="0000782F">
              <w:t>Urban</w:t>
            </w:r>
          </w:p>
        </w:tc>
        <w:tc>
          <w:tcPr>
            <w:tcW w:w="932" w:type="pct"/>
            <w:vAlign w:val="top"/>
          </w:tcPr>
          <w:p w14:paraId="1CAE95E9" w14:textId="77777777" w:rsidR="006244B6" w:rsidRPr="0000782F" w:rsidRDefault="006244B6" w:rsidP="00FE0E87">
            <w:pPr>
              <w:pStyle w:val="ECCTabletext"/>
              <w:jc w:val="left"/>
            </w:pPr>
            <w:r w:rsidRPr="0000782F">
              <w:t xml:space="preserve">Outdoor WBB LP vs </w:t>
            </w:r>
          </w:p>
          <w:p w14:paraId="5CC20D5A" w14:textId="70B9CB8E" w:rsidR="006244B6" w:rsidRPr="0000782F" w:rsidRDefault="006244B6" w:rsidP="00FE0E87">
            <w:pPr>
              <w:pStyle w:val="ECCTabletext"/>
              <w:jc w:val="left"/>
            </w:pPr>
            <w:r w:rsidRPr="0000782F">
              <w:t>Outdoor 5G MFCN BS</w:t>
            </w:r>
          </w:p>
        </w:tc>
        <w:tc>
          <w:tcPr>
            <w:tcW w:w="1106" w:type="pct"/>
            <w:vAlign w:val="top"/>
          </w:tcPr>
          <w:p w14:paraId="1B870E7D" w14:textId="22C30478" w:rsidR="006244B6" w:rsidRPr="0000782F" w:rsidRDefault="006244B6" w:rsidP="00FE0E87">
            <w:pPr>
              <w:pStyle w:val="ECCTabletext"/>
              <w:jc w:val="left"/>
            </w:pPr>
            <w:r w:rsidRPr="0000782F">
              <w:t>50% applied only at one side</w:t>
            </w:r>
          </w:p>
        </w:tc>
        <w:tc>
          <w:tcPr>
            <w:tcW w:w="1271" w:type="pct"/>
            <w:vAlign w:val="top"/>
          </w:tcPr>
          <w:p w14:paraId="2E8F2911" w14:textId="77777777" w:rsidR="006244B6" w:rsidRPr="0000782F" w:rsidRDefault="006244B6" w:rsidP="00FE0E87">
            <w:pPr>
              <w:pStyle w:val="ECCTabletext"/>
              <w:jc w:val="left"/>
              <w:rPr>
                <w:b/>
                <w:bCs/>
              </w:rPr>
            </w:pPr>
            <w:r w:rsidRPr="0000782F">
              <w:t>Outdoor WBB LP BS</w:t>
            </w:r>
            <w:r w:rsidRPr="0000782F">
              <w:rPr>
                <w:b/>
                <w:bCs/>
              </w:rPr>
              <w:t xml:space="preserve"> </w:t>
            </w:r>
          </w:p>
          <w:p w14:paraId="452730DD" w14:textId="77777777" w:rsidR="006244B6" w:rsidRPr="0000782F" w:rsidRDefault="006244B6" w:rsidP="00FE0E87">
            <w:pPr>
              <w:pStyle w:val="ECCTabletext"/>
              <w:jc w:val="left"/>
            </w:pPr>
            <w:r w:rsidRPr="0000782F">
              <w:t>EIRP = 31 dBm</w:t>
            </w:r>
          </w:p>
          <w:p w14:paraId="0B8A7743" w14:textId="77777777" w:rsidR="006244B6" w:rsidRPr="0000782F" w:rsidRDefault="006244B6" w:rsidP="00FE0E87">
            <w:pPr>
              <w:pStyle w:val="ECCTabletext"/>
              <w:jc w:val="left"/>
            </w:pPr>
            <w:r w:rsidRPr="0000782F">
              <w:t>Non-AAS</w:t>
            </w:r>
          </w:p>
          <w:p w14:paraId="27438E41" w14:textId="5A0E0B2C" w:rsidR="006244B6" w:rsidRPr="0000782F" w:rsidRDefault="006244B6" w:rsidP="00FE0E87">
            <w:pPr>
              <w:pStyle w:val="ECCTabletext"/>
              <w:jc w:val="left"/>
            </w:pPr>
            <w:r w:rsidRPr="0000782F">
              <w:t>10m height</w:t>
            </w:r>
          </w:p>
        </w:tc>
        <w:tc>
          <w:tcPr>
            <w:tcW w:w="1060" w:type="pct"/>
            <w:vAlign w:val="top"/>
          </w:tcPr>
          <w:p w14:paraId="67CF7BE9" w14:textId="77777777" w:rsidR="006244B6" w:rsidRPr="0000782F" w:rsidRDefault="006244B6" w:rsidP="00FE0E87">
            <w:pPr>
              <w:pStyle w:val="ECCTabletext"/>
              <w:jc w:val="left"/>
              <w:rPr>
                <w:b/>
                <w:bCs/>
              </w:rPr>
            </w:pPr>
            <w:r w:rsidRPr="0000782F">
              <w:t>Outdoor 5G MFCN</w:t>
            </w:r>
          </w:p>
          <w:p w14:paraId="1DD18D30" w14:textId="16448603" w:rsidR="006244B6" w:rsidRPr="0000782F" w:rsidRDefault="006244B6" w:rsidP="00FE0E87">
            <w:pPr>
              <w:pStyle w:val="ECCTabletext"/>
              <w:jc w:val="left"/>
            </w:pPr>
            <w:r w:rsidRPr="0000782F">
              <w:t>2</w:t>
            </w:r>
            <w:r>
              <w:t>9.2</w:t>
            </w:r>
            <w:r w:rsidRPr="0000782F">
              <w:t xml:space="preserve"> dBi antenna gain</w:t>
            </w:r>
          </w:p>
          <w:p w14:paraId="0B22215D" w14:textId="77777777" w:rsidR="006244B6" w:rsidRPr="0000782F" w:rsidRDefault="006244B6" w:rsidP="00FE0E87">
            <w:pPr>
              <w:pStyle w:val="ECCTabletext"/>
              <w:jc w:val="left"/>
            </w:pPr>
            <w:r w:rsidRPr="0000782F">
              <w:t>AAS</w:t>
            </w:r>
          </w:p>
          <w:p w14:paraId="65B519F8" w14:textId="3766A5BB" w:rsidR="006244B6" w:rsidRPr="0000782F" w:rsidRDefault="006244B6" w:rsidP="00FE0E87">
            <w:pPr>
              <w:pStyle w:val="ECCTabletext"/>
              <w:jc w:val="left"/>
            </w:pPr>
            <w:r w:rsidRPr="0000782F">
              <w:t>20m height</w:t>
            </w:r>
          </w:p>
        </w:tc>
      </w:tr>
      <w:tr w:rsidR="006244B6" w:rsidRPr="0000782F" w14:paraId="3388EB49" w14:textId="77777777" w:rsidTr="00FE0E87">
        <w:trPr>
          <w:jc w:val="left"/>
        </w:trPr>
        <w:tc>
          <w:tcPr>
            <w:tcW w:w="631" w:type="pct"/>
            <w:shd w:val="clear" w:color="auto" w:fill="auto"/>
            <w:vAlign w:val="top"/>
          </w:tcPr>
          <w:p w14:paraId="77F0D291" w14:textId="6A6B7A0F" w:rsidR="006244B6" w:rsidRPr="0000782F" w:rsidRDefault="006244B6" w:rsidP="00FE0E87">
            <w:pPr>
              <w:pStyle w:val="ECCTabletext"/>
              <w:jc w:val="left"/>
            </w:pPr>
            <w:r>
              <w:t>4</w:t>
            </w:r>
          </w:p>
          <w:p w14:paraId="21AC5562" w14:textId="6CCB0A7F" w:rsidR="006244B6" w:rsidRPr="0000782F" w:rsidRDefault="006244B6" w:rsidP="00FE0E87">
            <w:pPr>
              <w:pStyle w:val="ECCTabletext"/>
              <w:jc w:val="left"/>
            </w:pPr>
            <w:r w:rsidRPr="0000782F">
              <w:t>Rural</w:t>
            </w:r>
          </w:p>
        </w:tc>
        <w:tc>
          <w:tcPr>
            <w:tcW w:w="932" w:type="pct"/>
            <w:vAlign w:val="top"/>
          </w:tcPr>
          <w:p w14:paraId="445E93DC" w14:textId="77777777" w:rsidR="006244B6" w:rsidRPr="0000782F" w:rsidRDefault="006244B6" w:rsidP="00FE0E87">
            <w:pPr>
              <w:pStyle w:val="ECCTabletext"/>
              <w:jc w:val="left"/>
            </w:pPr>
            <w:r w:rsidRPr="0000782F">
              <w:t xml:space="preserve">Outdoor WBB LP vs </w:t>
            </w:r>
          </w:p>
          <w:p w14:paraId="6B544A38" w14:textId="7B5B4426" w:rsidR="006244B6" w:rsidRPr="0000782F" w:rsidRDefault="006244B6" w:rsidP="00FE0E87">
            <w:pPr>
              <w:pStyle w:val="ECCTabletext"/>
              <w:jc w:val="left"/>
            </w:pPr>
            <w:r w:rsidRPr="0000782F">
              <w:t>Outdoor 5G MFCN BS</w:t>
            </w:r>
          </w:p>
        </w:tc>
        <w:tc>
          <w:tcPr>
            <w:tcW w:w="1106" w:type="pct"/>
            <w:vAlign w:val="top"/>
          </w:tcPr>
          <w:p w14:paraId="77524EDA" w14:textId="77777777" w:rsidR="006244B6" w:rsidRPr="0000782F" w:rsidRDefault="006244B6" w:rsidP="00FE0E87">
            <w:pPr>
              <w:pStyle w:val="ECCTabletext"/>
              <w:jc w:val="left"/>
            </w:pPr>
            <w:r w:rsidRPr="0000782F">
              <w:t>Both sides above clutter</w:t>
            </w:r>
          </w:p>
          <w:p w14:paraId="1BB03A56" w14:textId="2BA7F483" w:rsidR="006244B6" w:rsidRPr="0000782F" w:rsidRDefault="006244B6" w:rsidP="00FE0E87">
            <w:pPr>
              <w:pStyle w:val="ECCTabletext"/>
              <w:jc w:val="left"/>
            </w:pPr>
            <w:r w:rsidRPr="0000782F">
              <w:t>(no clutter considered)</w:t>
            </w:r>
          </w:p>
        </w:tc>
        <w:tc>
          <w:tcPr>
            <w:tcW w:w="1271" w:type="pct"/>
            <w:vAlign w:val="top"/>
          </w:tcPr>
          <w:p w14:paraId="655C0E0B" w14:textId="77777777" w:rsidR="006244B6" w:rsidRPr="0000782F" w:rsidRDefault="006244B6" w:rsidP="00FE0E87">
            <w:pPr>
              <w:pStyle w:val="ECCTabletext"/>
              <w:jc w:val="left"/>
            </w:pPr>
            <w:r w:rsidRPr="0000782F">
              <w:t xml:space="preserve">Outdoor WBB LP BS </w:t>
            </w:r>
          </w:p>
          <w:p w14:paraId="1793AEA4" w14:textId="77777777" w:rsidR="006244B6" w:rsidRPr="0000782F" w:rsidRDefault="006244B6" w:rsidP="00FE0E87">
            <w:pPr>
              <w:pStyle w:val="ECCTabletext"/>
              <w:jc w:val="left"/>
            </w:pPr>
            <w:r w:rsidRPr="0000782F">
              <w:t xml:space="preserve">EIRP = 31dBm </w:t>
            </w:r>
          </w:p>
          <w:p w14:paraId="179F799C" w14:textId="77777777" w:rsidR="006244B6" w:rsidRPr="0000782F" w:rsidRDefault="006244B6" w:rsidP="00FE0E87">
            <w:pPr>
              <w:pStyle w:val="ECCTabletext"/>
              <w:jc w:val="left"/>
            </w:pPr>
            <w:r w:rsidRPr="0000782F">
              <w:t>Non-AAS</w:t>
            </w:r>
          </w:p>
          <w:p w14:paraId="52BAAF9C" w14:textId="5C0919B5" w:rsidR="006244B6" w:rsidRPr="0000782F" w:rsidRDefault="006244B6" w:rsidP="00FE0E87">
            <w:pPr>
              <w:pStyle w:val="ECCTabletext"/>
              <w:jc w:val="left"/>
            </w:pPr>
            <w:r w:rsidRPr="0000782F">
              <w:t>10m height</w:t>
            </w:r>
          </w:p>
        </w:tc>
        <w:tc>
          <w:tcPr>
            <w:tcW w:w="1060" w:type="pct"/>
            <w:vAlign w:val="top"/>
          </w:tcPr>
          <w:p w14:paraId="642C0BE5" w14:textId="77777777" w:rsidR="006244B6" w:rsidRPr="0000782F" w:rsidRDefault="006244B6" w:rsidP="00FE0E87">
            <w:pPr>
              <w:pStyle w:val="ECCTabletext"/>
              <w:jc w:val="left"/>
              <w:rPr>
                <w:b/>
                <w:bCs/>
              </w:rPr>
            </w:pPr>
            <w:r w:rsidRPr="0000782F">
              <w:t>Outdoor 5G MFCN</w:t>
            </w:r>
          </w:p>
          <w:p w14:paraId="08D1338D" w14:textId="10768081" w:rsidR="006244B6" w:rsidRPr="0000782F" w:rsidRDefault="006244B6" w:rsidP="00FE0E87">
            <w:pPr>
              <w:pStyle w:val="ECCTabletext"/>
              <w:jc w:val="left"/>
            </w:pPr>
            <w:r w:rsidRPr="0000782F">
              <w:t>2</w:t>
            </w:r>
            <w:r>
              <w:t>9.2</w:t>
            </w:r>
            <w:r w:rsidRPr="0000782F">
              <w:t xml:space="preserve"> dBi antenna gain</w:t>
            </w:r>
          </w:p>
          <w:p w14:paraId="5CB35627" w14:textId="77777777" w:rsidR="006244B6" w:rsidRPr="0000782F" w:rsidRDefault="006244B6" w:rsidP="00FE0E87">
            <w:pPr>
              <w:pStyle w:val="ECCTabletext"/>
              <w:jc w:val="left"/>
            </w:pPr>
            <w:r w:rsidRPr="0000782F">
              <w:t>AAS</w:t>
            </w:r>
          </w:p>
          <w:p w14:paraId="5EEFE09E" w14:textId="66FCFD44" w:rsidR="006244B6" w:rsidRPr="0000782F" w:rsidRDefault="006244B6" w:rsidP="00FE0E87">
            <w:pPr>
              <w:pStyle w:val="ECCTabletext"/>
              <w:jc w:val="left"/>
            </w:pPr>
            <w:r w:rsidRPr="0000782F">
              <w:t>25m height</w:t>
            </w:r>
          </w:p>
        </w:tc>
      </w:tr>
    </w:tbl>
    <w:p w14:paraId="295F3A76" w14:textId="409B3832" w:rsidR="007922B0" w:rsidRPr="0000782F" w:rsidRDefault="007922B0" w:rsidP="00C13164">
      <w:pPr>
        <w:pStyle w:val="Heading4"/>
        <w:spacing w:before="480" w:after="0"/>
        <w:rPr>
          <w:lang w:val="en-GB"/>
        </w:rPr>
      </w:pPr>
      <w:r w:rsidRPr="0000782F">
        <w:rPr>
          <w:lang w:val="en-GB"/>
        </w:rPr>
        <w:t>Results of the studies</w:t>
      </w:r>
      <w:r w:rsidR="009D2F0C" w:rsidRPr="0000782F">
        <w:rPr>
          <w:lang w:val="en-GB"/>
        </w:rPr>
        <w:t xml:space="preserve"> (interference </w:t>
      </w:r>
      <w:r w:rsidR="002F3BAB">
        <w:rPr>
          <w:lang w:val="en-GB"/>
        </w:rPr>
        <w:t>from</w:t>
      </w:r>
      <w:r w:rsidR="009D2F0C" w:rsidRPr="0000782F">
        <w:rPr>
          <w:lang w:val="en-GB"/>
        </w:rPr>
        <w:t xml:space="preserve"> WBB LP BS</w:t>
      </w:r>
      <w:r w:rsidR="002F3BAB">
        <w:rPr>
          <w:lang w:val="en-GB"/>
        </w:rPr>
        <w:t xml:space="preserve"> to 5G MFCN BS</w:t>
      </w:r>
      <w:r w:rsidR="009D2F0C" w:rsidRPr="0000782F">
        <w:rPr>
          <w:lang w:val="en-GB"/>
        </w:rPr>
        <w:t>)</w:t>
      </w:r>
    </w:p>
    <w:p w14:paraId="54CE65E4" w14:textId="2AB592A6" w:rsidR="00866163" w:rsidRPr="0000782F" w:rsidRDefault="006244B6" w:rsidP="00866163">
      <w:pPr>
        <w:pStyle w:val="ECCTablenote"/>
        <w:keepNext/>
        <w:jc w:val="center"/>
      </w:pPr>
      <w:r w:rsidRPr="006244B6">
        <w:rPr>
          <w:noProof/>
          <w:lang w:val="sl-SI" w:eastAsia="sl-SI"/>
        </w:rPr>
        <w:lastRenderedPageBreak/>
        <w:drawing>
          <wp:inline distT="0" distB="0" distL="0" distR="0" wp14:anchorId="77880EB5" wp14:editId="3EB486B7">
            <wp:extent cx="3985404" cy="3735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9276" cy="3757912"/>
                    </a:xfrm>
                    <a:prstGeom prst="rect">
                      <a:avLst/>
                    </a:prstGeom>
                    <a:noFill/>
                    <a:ln>
                      <a:noFill/>
                    </a:ln>
                  </pic:spPr>
                </pic:pic>
              </a:graphicData>
            </a:graphic>
          </wp:inline>
        </w:drawing>
      </w:r>
    </w:p>
    <w:p w14:paraId="24089F18" w14:textId="26783E9A" w:rsidR="00DD5136" w:rsidRDefault="00866163" w:rsidP="00C13164">
      <w:pPr>
        <w:pStyle w:val="Caption"/>
        <w:spacing w:before="0"/>
        <w:rPr>
          <w:lang w:val="en-GB"/>
        </w:rPr>
      </w:pPr>
      <w:r w:rsidRPr="0000782F">
        <w:rPr>
          <w:lang w:val="en-GB"/>
        </w:rPr>
        <w:t xml:space="preserve">Figure </w:t>
      </w:r>
      <w:r w:rsidRPr="0000782F">
        <w:rPr>
          <w:lang w:val="en-GB"/>
        </w:rPr>
        <w:fldChar w:fldCharType="begin"/>
      </w:r>
      <w:r w:rsidRPr="0000782F">
        <w:rPr>
          <w:lang w:val="en-GB"/>
        </w:rPr>
        <w:instrText xml:space="preserve"> SEQ Figure \* ARABIC </w:instrText>
      </w:r>
      <w:r w:rsidRPr="0000782F">
        <w:rPr>
          <w:lang w:val="en-GB"/>
        </w:rPr>
        <w:fldChar w:fldCharType="separate"/>
      </w:r>
      <w:r w:rsidR="006714A8">
        <w:rPr>
          <w:noProof/>
          <w:lang w:val="en-GB"/>
        </w:rPr>
        <w:t>1</w:t>
      </w:r>
      <w:r w:rsidRPr="0000782F">
        <w:rPr>
          <w:lang w:val="en-GB"/>
        </w:rPr>
        <w:fldChar w:fldCharType="end"/>
      </w:r>
      <w:r w:rsidRPr="0000782F">
        <w:rPr>
          <w:lang w:val="en-GB"/>
        </w:rPr>
        <w:t>: non-AAS WBB LP into 5G MFCN</w:t>
      </w:r>
    </w:p>
    <w:p w14:paraId="58FE30F9" w14:textId="46DB3387" w:rsidR="009D2F0C" w:rsidRPr="0000782F" w:rsidRDefault="00D70D85" w:rsidP="009D2F0C">
      <w:pPr>
        <w:pStyle w:val="Heading3"/>
        <w:rPr>
          <w:rStyle w:val="ECCParagraph"/>
          <w:szCs w:val="16"/>
        </w:rPr>
      </w:pPr>
      <w:r w:rsidRPr="0000782F">
        <w:rPr>
          <w:rStyle w:val="ECCParagraph"/>
          <w:szCs w:val="16"/>
        </w:rPr>
        <w:t xml:space="preserve">Simulating the potential interference from outdoor </w:t>
      </w:r>
      <w:r w:rsidR="009D2F0C" w:rsidRPr="0000782F">
        <w:rPr>
          <w:rStyle w:val="ECCParagraph"/>
          <w:szCs w:val="16"/>
        </w:rPr>
        <w:t xml:space="preserve">WBB </w:t>
      </w:r>
      <w:r w:rsidR="00686355">
        <w:rPr>
          <w:rStyle w:val="ECCParagraph"/>
          <w:szCs w:val="16"/>
        </w:rPr>
        <w:t>M</w:t>
      </w:r>
      <w:r w:rsidR="009D2F0C" w:rsidRPr="0000782F">
        <w:rPr>
          <w:rStyle w:val="ECCParagraph"/>
          <w:szCs w:val="16"/>
        </w:rPr>
        <w:t>P BS</w:t>
      </w:r>
      <w:r w:rsidRPr="0000782F">
        <w:rPr>
          <w:rStyle w:val="ECCParagraph"/>
          <w:szCs w:val="16"/>
        </w:rPr>
        <w:t xml:space="preserve"> into 5G MFCN</w:t>
      </w:r>
    </w:p>
    <w:p w14:paraId="6B59587A" w14:textId="5F1BE4CA" w:rsidR="00D70D85" w:rsidRPr="0000782F" w:rsidRDefault="00D70D85" w:rsidP="00D70D85">
      <w:pPr>
        <w:pStyle w:val="Heading4"/>
        <w:rPr>
          <w:lang w:val="en-GB"/>
        </w:rPr>
      </w:pPr>
      <w:r w:rsidRPr="0000782F">
        <w:rPr>
          <w:lang w:val="en-GB"/>
        </w:rPr>
        <w:t>Simulation scenarios</w:t>
      </w:r>
      <w:r w:rsidR="00DB0C97">
        <w:rPr>
          <w:lang w:val="en-GB"/>
        </w:rPr>
        <w:t xml:space="preserve"> and results</w:t>
      </w:r>
      <w:r w:rsidRPr="0000782F">
        <w:rPr>
          <w:lang w:val="en-GB"/>
        </w:rPr>
        <w:t xml:space="preserve"> (interference from outdoor</w:t>
      </w:r>
      <w:r w:rsidR="00E82DF9">
        <w:rPr>
          <w:lang w:val="en-GB"/>
        </w:rPr>
        <w:t xml:space="preserve"> AAS</w:t>
      </w:r>
      <w:r w:rsidRPr="0000782F">
        <w:rPr>
          <w:lang w:val="en-GB"/>
        </w:rPr>
        <w:t xml:space="preserve"> WBB </w:t>
      </w:r>
      <w:r w:rsidR="00E82DF9">
        <w:rPr>
          <w:lang w:val="en-GB"/>
        </w:rPr>
        <w:t>M</w:t>
      </w:r>
      <w:r w:rsidRPr="0000782F">
        <w:rPr>
          <w:lang w:val="en-GB"/>
        </w:rPr>
        <w:t>P BS into 5G MFCN</w:t>
      </w:r>
      <w:r w:rsidR="00DB0C97">
        <w:rPr>
          <w:lang w:val="en-GB"/>
        </w:rPr>
        <w:t xml:space="preserve"> with 4x8 AAS antenna configuration</w:t>
      </w:r>
      <w:r w:rsidRPr="0000782F">
        <w:rPr>
          <w:lang w:val="en-GB"/>
        </w:rPr>
        <w:t>)</w:t>
      </w:r>
    </w:p>
    <w:p w14:paraId="28A18999" w14:textId="49E5A329" w:rsidR="00DB0C97" w:rsidRDefault="00DB0C97" w:rsidP="00DB0C97">
      <w:pPr>
        <w:pStyle w:val="Caption"/>
        <w:keepNext/>
      </w:pPr>
      <w:r>
        <w:t xml:space="preserve">Table </w:t>
      </w:r>
      <w:r w:rsidR="00BE2B0E">
        <w:fldChar w:fldCharType="begin"/>
      </w:r>
      <w:r w:rsidR="00BE2B0E">
        <w:instrText xml:space="preserve"> SEQ Table \* ARABIC </w:instrText>
      </w:r>
      <w:r w:rsidR="00BE2B0E">
        <w:fldChar w:fldCharType="separate"/>
      </w:r>
      <w:r w:rsidR="006714A8">
        <w:rPr>
          <w:noProof/>
        </w:rPr>
        <w:t>11</w:t>
      </w:r>
      <w:r w:rsidR="00BE2B0E">
        <w:rPr>
          <w:noProof/>
        </w:rPr>
        <w:fldChar w:fldCharType="end"/>
      </w:r>
      <w:r>
        <w:t>: Simulation scenarios between WBB LMP MP and 5G MFCN (4x8)</w:t>
      </w:r>
    </w:p>
    <w:tbl>
      <w:tblPr>
        <w:tblStyle w:val="ECCTable-redheader"/>
        <w:tblW w:w="5000" w:type="pct"/>
        <w:jc w:val="left"/>
        <w:tblInd w:w="0" w:type="dxa"/>
        <w:tblLayout w:type="fixed"/>
        <w:tblLook w:val="04A0" w:firstRow="1" w:lastRow="0" w:firstColumn="1" w:lastColumn="0" w:noHBand="0" w:noVBand="1"/>
      </w:tblPr>
      <w:tblGrid>
        <w:gridCol w:w="1243"/>
        <w:gridCol w:w="1837"/>
        <w:gridCol w:w="1849"/>
        <w:gridCol w:w="2409"/>
        <w:gridCol w:w="2517"/>
      </w:tblGrid>
      <w:tr w:rsidR="009D2F0C" w:rsidRPr="00A7775F" w14:paraId="1357CACD" w14:textId="77777777" w:rsidTr="009D2F0C">
        <w:trPr>
          <w:cnfStyle w:val="100000000000" w:firstRow="1" w:lastRow="0" w:firstColumn="0" w:lastColumn="0" w:oddVBand="0" w:evenVBand="0" w:oddHBand="0" w:evenHBand="0" w:firstRowFirstColumn="0" w:firstRowLastColumn="0" w:lastRowFirstColumn="0" w:lastRowLastColumn="0"/>
          <w:jc w:val="left"/>
        </w:trPr>
        <w:tc>
          <w:tcPr>
            <w:tcW w:w="631" w:type="pct"/>
          </w:tcPr>
          <w:p w14:paraId="04D5E89A" w14:textId="77777777" w:rsidR="009D2F0C" w:rsidRPr="00A7775F" w:rsidRDefault="009D2F0C" w:rsidP="000D1237">
            <w:pPr>
              <w:pStyle w:val="ECCTableHeaderwhitefont"/>
              <w:rPr>
                <w:b w:val="0"/>
                <w:i w:val="0"/>
                <w:iCs/>
                <w:sz w:val="16"/>
                <w:szCs w:val="16"/>
              </w:rPr>
            </w:pPr>
            <w:r w:rsidRPr="00A7775F">
              <w:rPr>
                <w:i w:val="0"/>
                <w:iCs/>
                <w:sz w:val="16"/>
                <w:szCs w:val="16"/>
              </w:rPr>
              <w:t>Scenario No.</w:t>
            </w:r>
          </w:p>
        </w:tc>
        <w:tc>
          <w:tcPr>
            <w:tcW w:w="932" w:type="pct"/>
          </w:tcPr>
          <w:p w14:paraId="1D48FF2A" w14:textId="77777777" w:rsidR="009D2F0C" w:rsidRPr="00A7775F" w:rsidRDefault="009D2F0C" w:rsidP="000D1237">
            <w:pPr>
              <w:pStyle w:val="ECCTableHeaderwhitefont"/>
              <w:rPr>
                <w:i w:val="0"/>
                <w:iCs/>
                <w:sz w:val="16"/>
                <w:szCs w:val="16"/>
              </w:rPr>
            </w:pPr>
            <w:r w:rsidRPr="00A7775F">
              <w:rPr>
                <w:i w:val="0"/>
                <w:iCs/>
                <w:sz w:val="16"/>
                <w:szCs w:val="16"/>
              </w:rPr>
              <w:t>Scenario type</w:t>
            </w:r>
          </w:p>
        </w:tc>
        <w:tc>
          <w:tcPr>
            <w:tcW w:w="938" w:type="pct"/>
          </w:tcPr>
          <w:p w14:paraId="1471AFF9" w14:textId="77777777" w:rsidR="009D2F0C" w:rsidRPr="00A7775F" w:rsidRDefault="009D2F0C" w:rsidP="000D1237">
            <w:pPr>
              <w:pStyle w:val="ECCTableHeaderwhitefont"/>
              <w:rPr>
                <w:i w:val="0"/>
                <w:iCs/>
                <w:sz w:val="16"/>
                <w:szCs w:val="16"/>
              </w:rPr>
            </w:pPr>
            <w:r w:rsidRPr="00A7775F">
              <w:rPr>
                <w:i w:val="0"/>
                <w:iCs/>
                <w:sz w:val="16"/>
                <w:szCs w:val="16"/>
              </w:rPr>
              <w:t>Clutter assumption</w:t>
            </w:r>
          </w:p>
        </w:tc>
        <w:tc>
          <w:tcPr>
            <w:tcW w:w="1222" w:type="pct"/>
          </w:tcPr>
          <w:p w14:paraId="6878A265" w14:textId="77777777" w:rsidR="009D2F0C" w:rsidRPr="00A7775F" w:rsidRDefault="009D2F0C" w:rsidP="000D1237">
            <w:pPr>
              <w:pStyle w:val="ECCTableHeaderwhitefont"/>
              <w:rPr>
                <w:i w:val="0"/>
                <w:iCs/>
                <w:sz w:val="16"/>
                <w:szCs w:val="16"/>
              </w:rPr>
            </w:pPr>
            <w:r w:rsidRPr="00A7775F">
              <w:rPr>
                <w:i w:val="0"/>
                <w:iCs/>
                <w:sz w:val="16"/>
                <w:szCs w:val="16"/>
              </w:rPr>
              <w:t>Interference from</w:t>
            </w:r>
          </w:p>
        </w:tc>
        <w:tc>
          <w:tcPr>
            <w:tcW w:w="1277" w:type="pct"/>
          </w:tcPr>
          <w:p w14:paraId="76FAECB5" w14:textId="77777777" w:rsidR="009D2F0C" w:rsidRPr="00A7775F" w:rsidRDefault="009D2F0C" w:rsidP="000D1237">
            <w:pPr>
              <w:pStyle w:val="ECCTableHeaderwhitefont"/>
              <w:rPr>
                <w:i w:val="0"/>
                <w:iCs/>
                <w:sz w:val="16"/>
                <w:szCs w:val="16"/>
              </w:rPr>
            </w:pPr>
            <w:r w:rsidRPr="00A7775F">
              <w:rPr>
                <w:i w:val="0"/>
                <w:iCs/>
                <w:sz w:val="16"/>
                <w:szCs w:val="16"/>
              </w:rPr>
              <w:t>Interference to</w:t>
            </w:r>
          </w:p>
        </w:tc>
      </w:tr>
      <w:tr w:rsidR="009D2F0C" w:rsidRPr="0000782F" w14:paraId="1C94C45A" w14:textId="77777777" w:rsidTr="00D85C82">
        <w:trPr>
          <w:trHeight w:val="428"/>
          <w:jc w:val="left"/>
        </w:trPr>
        <w:tc>
          <w:tcPr>
            <w:tcW w:w="631" w:type="pct"/>
            <w:shd w:val="clear" w:color="auto" w:fill="auto"/>
          </w:tcPr>
          <w:p w14:paraId="2A0BD571" w14:textId="77CBA42F" w:rsidR="009D2F0C" w:rsidRPr="00DB0C97" w:rsidRDefault="00C03DD4" w:rsidP="000D1237">
            <w:pPr>
              <w:pStyle w:val="ECCTabletext"/>
              <w:jc w:val="center"/>
              <w:rPr>
                <w:sz w:val="16"/>
                <w:szCs w:val="18"/>
              </w:rPr>
            </w:pPr>
            <w:r w:rsidRPr="00DB0C97">
              <w:rPr>
                <w:sz w:val="16"/>
                <w:szCs w:val="18"/>
              </w:rPr>
              <w:t>5</w:t>
            </w:r>
          </w:p>
          <w:p w14:paraId="23082805" w14:textId="7A622AC6" w:rsidR="009D2F0C" w:rsidRPr="00DB0C97" w:rsidRDefault="008E1D1F" w:rsidP="000D1237">
            <w:pPr>
              <w:pStyle w:val="ECCTabletext"/>
              <w:jc w:val="center"/>
              <w:rPr>
                <w:sz w:val="16"/>
                <w:szCs w:val="18"/>
              </w:rPr>
            </w:pPr>
            <w:r w:rsidRPr="00DB0C97">
              <w:rPr>
                <w:sz w:val="16"/>
                <w:szCs w:val="18"/>
              </w:rPr>
              <w:t>Urban</w:t>
            </w:r>
          </w:p>
        </w:tc>
        <w:tc>
          <w:tcPr>
            <w:tcW w:w="932" w:type="pct"/>
          </w:tcPr>
          <w:p w14:paraId="0AF404BD" w14:textId="47AE03C1" w:rsidR="009D2F0C" w:rsidRPr="00DB0C97" w:rsidRDefault="009D2F0C" w:rsidP="000D1237">
            <w:pPr>
              <w:pStyle w:val="ECCTabletext"/>
              <w:jc w:val="center"/>
              <w:rPr>
                <w:sz w:val="16"/>
                <w:szCs w:val="18"/>
              </w:rPr>
            </w:pPr>
            <w:r w:rsidRPr="00DB0C97">
              <w:rPr>
                <w:sz w:val="16"/>
                <w:szCs w:val="18"/>
              </w:rPr>
              <w:t xml:space="preserve">Outdoor WBB MP vs </w:t>
            </w:r>
          </w:p>
          <w:p w14:paraId="4E666D9F" w14:textId="44AF0C70" w:rsidR="009D2F0C" w:rsidRPr="00DB0C97" w:rsidRDefault="008E1D1F" w:rsidP="000D1237">
            <w:pPr>
              <w:pStyle w:val="ECCTabletext"/>
              <w:jc w:val="center"/>
              <w:rPr>
                <w:sz w:val="16"/>
                <w:szCs w:val="18"/>
              </w:rPr>
            </w:pPr>
            <w:r w:rsidRPr="00DB0C97">
              <w:rPr>
                <w:sz w:val="16"/>
                <w:szCs w:val="18"/>
              </w:rPr>
              <w:t>Outdoor 5G MFCN</w:t>
            </w:r>
          </w:p>
        </w:tc>
        <w:tc>
          <w:tcPr>
            <w:tcW w:w="938" w:type="pct"/>
          </w:tcPr>
          <w:p w14:paraId="6BA4359C" w14:textId="4B0D5CB3" w:rsidR="009D2F0C" w:rsidRPr="00DB0C97" w:rsidRDefault="008E1D1F" w:rsidP="00D70D85">
            <w:pPr>
              <w:pStyle w:val="ECCTabletext"/>
              <w:jc w:val="center"/>
              <w:rPr>
                <w:sz w:val="16"/>
                <w:szCs w:val="18"/>
              </w:rPr>
            </w:pPr>
            <w:r w:rsidRPr="00DB0C97">
              <w:rPr>
                <w:sz w:val="16"/>
                <w:szCs w:val="18"/>
              </w:rPr>
              <w:t>50%</w:t>
            </w:r>
            <w:r w:rsidR="009F249A" w:rsidRPr="00DB0C97">
              <w:rPr>
                <w:sz w:val="16"/>
                <w:szCs w:val="18"/>
              </w:rPr>
              <w:t xml:space="preserve"> </w:t>
            </w:r>
            <w:r w:rsidR="00D70D85" w:rsidRPr="00DB0C97">
              <w:rPr>
                <w:sz w:val="16"/>
                <w:szCs w:val="18"/>
              </w:rPr>
              <w:t xml:space="preserve">applied only </w:t>
            </w:r>
            <w:r w:rsidRPr="00DB0C97">
              <w:rPr>
                <w:sz w:val="16"/>
                <w:szCs w:val="18"/>
              </w:rPr>
              <w:t>at one side</w:t>
            </w:r>
          </w:p>
        </w:tc>
        <w:tc>
          <w:tcPr>
            <w:tcW w:w="1222" w:type="pct"/>
          </w:tcPr>
          <w:p w14:paraId="15A9A46D" w14:textId="1D6CE719" w:rsidR="009D2F0C" w:rsidRPr="00DB0C97" w:rsidRDefault="009D2F0C" w:rsidP="000D1237">
            <w:pPr>
              <w:pStyle w:val="ECCTabletext"/>
              <w:jc w:val="center"/>
              <w:rPr>
                <w:b/>
                <w:bCs/>
                <w:sz w:val="16"/>
                <w:szCs w:val="18"/>
              </w:rPr>
            </w:pPr>
            <w:r w:rsidRPr="00DB0C97">
              <w:rPr>
                <w:sz w:val="16"/>
                <w:szCs w:val="18"/>
              </w:rPr>
              <w:t>Outdoor WBB MP BS</w:t>
            </w:r>
            <w:r w:rsidRPr="00DB0C97">
              <w:rPr>
                <w:b/>
                <w:bCs/>
                <w:sz w:val="16"/>
                <w:szCs w:val="18"/>
              </w:rPr>
              <w:t xml:space="preserve"> </w:t>
            </w:r>
          </w:p>
          <w:p w14:paraId="28159BBA" w14:textId="32C5E02F" w:rsidR="009D2F0C" w:rsidRPr="00DB0C97" w:rsidRDefault="009D2F0C" w:rsidP="000D1237">
            <w:pPr>
              <w:pStyle w:val="ECCTabletext"/>
              <w:jc w:val="center"/>
              <w:rPr>
                <w:sz w:val="16"/>
                <w:szCs w:val="18"/>
              </w:rPr>
            </w:pPr>
            <w:r w:rsidRPr="00DB0C97">
              <w:rPr>
                <w:sz w:val="16"/>
                <w:szCs w:val="18"/>
              </w:rPr>
              <w:t>EIRP = 49 dBm/100MHz</w:t>
            </w:r>
          </w:p>
          <w:p w14:paraId="12FD75C3" w14:textId="244AAE40" w:rsidR="009D2F0C" w:rsidRPr="00DB0C97" w:rsidRDefault="009D2F0C" w:rsidP="00DB0C97">
            <w:pPr>
              <w:pStyle w:val="ECCTabletext"/>
              <w:jc w:val="center"/>
              <w:rPr>
                <w:sz w:val="16"/>
                <w:szCs w:val="18"/>
              </w:rPr>
            </w:pPr>
            <w:r w:rsidRPr="00DB0C97">
              <w:rPr>
                <w:sz w:val="16"/>
                <w:szCs w:val="18"/>
              </w:rPr>
              <w:t>AAS (4x8)</w:t>
            </w:r>
            <w:r w:rsidR="00DB0C97">
              <w:rPr>
                <w:sz w:val="16"/>
                <w:szCs w:val="18"/>
              </w:rPr>
              <w:t xml:space="preserve">, </w:t>
            </w:r>
            <w:r w:rsidRPr="00DB0C97">
              <w:rPr>
                <w:sz w:val="16"/>
                <w:szCs w:val="18"/>
              </w:rPr>
              <w:t>1</w:t>
            </w:r>
            <w:r w:rsidR="008E1D1F" w:rsidRPr="00DB0C97">
              <w:rPr>
                <w:sz w:val="16"/>
                <w:szCs w:val="18"/>
              </w:rPr>
              <w:t>0</w:t>
            </w:r>
            <w:r w:rsidRPr="00DB0C97">
              <w:rPr>
                <w:sz w:val="16"/>
                <w:szCs w:val="18"/>
              </w:rPr>
              <w:t>m height</w:t>
            </w:r>
          </w:p>
        </w:tc>
        <w:tc>
          <w:tcPr>
            <w:tcW w:w="1277" w:type="pct"/>
          </w:tcPr>
          <w:p w14:paraId="6B206DF6" w14:textId="5A669DC7" w:rsidR="00220589" w:rsidRPr="00DB0C97" w:rsidRDefault="00220589" w:rsidP="00220589">
            <w:pPr>
              <w:pStyle w:val="ECCTabletext"/>
              <w:jc w:val="center"/>
              <w:rPr>
                <w:sz w:val="16"/>
                <w:szCs w:val="18"/>
              </w:rPr>
            </w:pPr>
            <w:r w:rsidRPr="00DB0C97">
              <w:rPr>
                <w:sz w:val="16"/>
                <w:szCs w:val="18"/>
              </w:rPr>
              <w:t>Outdoor 5G MFCN BS</w:t>
            </w:r>
            <w:r w:rsidR="008E1D1F" w:rsidRPr="00DB0C97">
              <w:rPr>
                <w:sz w:val="16"/>
                <w:szCs w:val="18"/>
              </w:rPr>
              <w:br/>
              <w:t>2</w:t>
            </w:r>
            <w:r w:rsidR="00C03DD4" w:rsidRPr="00DB0C97">
              <w:rPr>
                <w:sz w:val="16"/>
                <w:szCs w:val="18"/>
              </w:rPr>
              <w:t>6.2</w:t>
            </w:r>
            <w:r w:rsidR="008E1D1F" w:rsidRPr="00DB0C97">
              <w:rPr>
                <w:sz w:val="16"/>
                <w:szCs w:val="18"/>
              </w:rPr>
              <w:t xml:space="preserve"> dBi antenna gain</w:t>
            </w:r>
          </w:p>
          <w:p w14:paraId="3CF84C52" w14:textId="7B7576DC" w:rsidR="009D2F0C" w:rsidRPr="00DB0C97" w:rsidRDefault="008E1D1F" w:rsidP="00DB0C97">
            <w:pPr>
              <w:pStyle w:val="ECCTabletext"/>
              <w:jc w:val="center"/>
              <w:rPr>
                <w:sz w:val="16"/>
                <w:szCs w:val="18"/>
              </w:rPr>
            </w:pPr>
            <w:r w:rsidRPr="00DB0C97">
              <w:rPr>
                <w:sz w:val="16"/>
                <w:szCs w:val="18"/>
              </w:rPr>
              <w:t>AAS (4x8)</w:t>
            </w:r>
            <w:r w:rsidR="00DB0C97">
              <w:rPr>
                <w:sz w:val="16"/>
                <w:szCs w:val="18"/>
              </w:rPr>
              <w:t xml:space="preserve">, </w:t>
            </w:r>
            <w:r w:rsidRPr="00DB0C97">
              <w:rPr>
                <w:sz w:val="16"/>
                <w:szCs w:val="18"/>
              </w:rPr>
              <w:t>20m height</w:t>
            </w:r>
          </w:p>
        </w:tc>
      </w:tr>
      <w:tr w:rsidR="002B7CE0" w:rsidRPr="0000782F" w14:paraId="447723B6" w14:textId="77777777" w:rsidTr="00D85C82">
        <w:trPr>
          <w:trHeight w:val="13"/>
          <w:jc w:val="left"/>
        </w:trPr>
        <w:tc>
          <w:tcPr>
            <w:tcW w:w="631" w:type="pct"/>
            <w:shd w:val="clear" w:color="auto" w:fill="auto"/>
          </w:tcPr>
          <w:p w14:paraId="123D6D04" w14:textId="2DBFBB21" w:rsidR="002B7CE0" w:rsidRPr="00DB0C97" w:rsidRDefault="00C03DD4" w:rsidP="002B7CE0">
            <w:pPr>
              <w:pStyle w:val="ECCTabletext"/>
              <w:jc w:val="center"/>
              <w:rPr>
                <w:sz w:val="16"/>
                <w:szCs w:val="18"/>
              </w:rPr>
            </w:pPr>
            <w:r w:rsidRPr="00DB0C97">
              <w:rPr>
                <w:sz w:val="16"/>
                <w:szCs w:val="18"/>
              </w:rPr>
              <w:t>6</w:t>
            </w:r>
          </w:p>
          <w:p w14:paraId="598BEE65" w14:textId="41EF548F" w:rsidR="002B7CE0" w:rsidRPr="00DB0C97" w:rsidRDefault="002B19B0" w:rsidP="002B7CE0">
            <w:pPr>
              <w:pStyle w:val="ECCTabletext"/>
              <w:jc w:val="center"/>
              <w:rPr>
                <w:sz w:val="16"/>
                <w:szCs w:val="18"/>
              </w:rPr>
            </w:pPr>
            <w:r w:rsidRPr="00DB0C97">
              <w:rPr>
                <w:sz w:val="16"/>
                <w:szCs w:val="18"/>
              </w:rPr>
              <w:t xml:space="preserve">Dense </w:t>
            </w:r>
            <w:r w:rsidR="008E1D1F" w:rsidRPr="00DB0C97">
              <w:rPr>
                <w:sz w:val="16"/>
                <w:szCs w:val="18"/>
              </w:rPr>
              <w:t>suburban</w:t>
            </w:r>
          </w:p>
        </w:tc>
        <w:tc>
          <w:tcPr>
            <w:tcW w:w="932" w:type="pct"/>
          </w:tcPr>
          <w:p w14:paraId="68457E84" w14:textId="4398B811" w:rsidR="002B7CE0" w:rsidRPr="00DB0C97" w:rsidRDefault="002B7CE0" w:rsidP="002B7CE0">
            <w:pPr>
              <w:pStyle w:val="ECCTabletext"/>
              <w:jc w:val="center"/>
              <w:rPr>
                <w:sz w:val="16"/>
                <w:szCs w:val="18"/>
              </w:rPr>
            </w:pPr>
            <w:r w:rsidRPr="00DB0C97">
              <w:rPr>
                <w:sz w:val="16"/>
                <w:szCs w:val="18"/>
              </w:rPr>
              <w:t xml:space="preserve">Outdoor WBB MP vs </w:t>
            </w:r>
          </w:p>
          <w:p w14:paraId="4D138863" w14:textId="0ADC0438" w:rsidR="002B7CE0" w:rsidRPr="00DB0C97" w:rsidRDefault="008E1D1F" w:rsidP="002B7CE0">
            <w:pPr>
              <w:pStyle w:val="ECCTabletext"/>
              <w:jc w:val="center"/>
              <w:rPr>
                <w:sz w:val="16"/>
                <w:szCs w:val="18"/>
              </w:rPr>
            </w:pPr>
            <w:r w:rsidRPr="00DB0C97">
              <w:rPr>
                <w:sz w:val="16"/>
                <w:szCs w:val="18"/>
              </w:rPr>
              <w:t>Outdoor 5G MFCN</w:t>
            </w:r>
          </w:p>
        </w:tc>
        <w:tc>
          <w:tcPr>
            <w:tcW w:w="938" w:type="pct"/>
          </w:tcPr>
          <w:p w14:paraId="76CCD8B2" w14:textId="25CAF1D4" w:rsidR="002B7CE0" w:rsidRPr="00DB0C97" w:rsidRDefault="008E1D1F" w:rsidP="00D70D85">
            <w:pPr>
              <w:pStyle w:val="ECCTabletext"/>
              <w:jc w:val="center"/>
              <w:rPr>
                <w:sz w:val="16"/>
                <w:szCs w:val="18"/>
              </w:rPr>
            </w:pPr>
            <w:r w:rsidRPr="00DB0C97">
              <w:rPr>
                <w:sz w:val="16"/>
                <w:szCs w:val="18"/>
              </w:rPr>
              <w:t>30%</w:t>
            </w:r>
            <w:r w:rsidR="009F249A" w:rsidRPr="00DB0C97">
              <w:rPr>
                <w:sz w:val="16"/>
                <w:szCs w:val="18"/>
              </w:rPr>
              <w:t xml:space="preserve"> </w:t>
            </w:r>
            <w:r w:rsidR="00D70D85" w:rsidRPr="00DB0C97">
              <w:rPr>
                <w:sz w:val="16"/>
                <w:szCs w:val="18"/>
              </w:rPr>
              <w:t xml:space="preserve">applied only </w:t>
            </w:r>
            <w:r w:rsidRPr="00DB0C97">
              <w:rPr>
                <w:sz w:val="16"/>
                <w:szCs w:val="18"/>
              </w:rPr>
              <w:t>at one side</w:t>
            </w:r>
          </w:p>
        </w:tc>
        <w:tc>
          <w:tcPr>
            <w:tcW w:w="1222" w:type="pct"/>
          </w:tcPr>
          <w:p w14:paraId="7A92EAFD" w14:textId="77777777" w:rsidR="002B7CE0" w:rsidRPr="00DB0C97" w:rsidRDefault="002B7CE0" w:rsidP="002B7CE0">
            <w:pPr>
              <w:pStyle w:val="ECCTabletext"/>
              <w:jc w:val="center"/>
              <w:rPr>
                <w:b/>
                <w:bCs/>
                <w:sz w:val="16"/>
                <w:szCs w:val="18"/>
              </w:rPr>
            </w:pPr>
            <w:r w:rsidRPr="00DB0C97">
              <w:rPr>
                <w:sz w:val="16"/>
                <w:szCs w:val="18"/>
              </w:rPr>
              <w:t>Outdoor WBB MP BS</w:t>
            </w:r>
            <w:r w:rsidRPr="00DB0C97">
              <w:rPr>
                <w:b/>
                <w:bCs/>
                <w:sz w:val="16"/>
                <w:szCs w:val="18"/>
              </w:rPr>
              <w:t xml:space="preserve"> </w:t>
            </w:r>
          </w:p>
          <w:p w14:paraId="714DE391" w14:textId="784D7970" w:rsidR="002B7CE0" w:rsidRPr="00DB0C97" w:rsidRDefault="002B7CE0" w:rsidP="002B7CE0">
            <w:pPr>
              <w:pStyle w:val="ECCTabletext"/>
              <w:jc w:val="center"/>
              <w:rPr>
                <w:sz w:val="16"/>
                <w:szCs w:val="18"/>
              </w:rPr>
            </w:pPr>
            <w:r w:rsidRPr="00DB0C97">
              <w:rPr>
                <w:sz w:val="16"/>
                <w:szCs w:val="18"/>
              </w:rPr>
              <w:t xml:space="preserve">EIRP = </w:t>
            </w:r>
            <w:r w:rsidR="008E1D1F" w:rsidRPr="00DB0C97">
              <w:rPr>
                <w:sz w:val="16"/>
                <w:szCs w:val="18"/>
              </w:rPr>
              <w:t>49</w:t>
            </w:r>
            <w:r w:rsidRPr="00DB0C97">
              <w:rPr>
                <w:sz w:val="16"/>
                <w:szCs w:val="18"/>
              </w:rPr>
              <w:t xml:space="preserve"> dBm/100MHz</w:t>
            </w:r>
          </w:p>
          <w:p w14:paraId="1068BB51" w14:textId="16505D6F" w:rsidR="002B7CE0" w:rsidRPr="00DB0C97" w:rsidRDefault="002B7CE0" w:rsidP="00DB0C97">
            <w:pPr>
              <w:pStyle w:val="ECCTabletext"/>
              <w:jc w:val="center"/>
              <w:rPr>
                <w:sz w:val="16"/>
                <w:szCs w:val="18"/>
              </w:rPr>
            </w:pPr>
            <w:r w:rsidRPr="00DB0C97">
              <w:rPr>
                <w:sz w:val="16"/>
                <w:szCs w:val="18"/>
              </w:rPr>
              <w:t>AAS (4x8)</w:t>
            </w:r>
            <w:r w:rsidR="00DB0C97">
              <w:rPr>
                <w:sz w:val="16"/>
                <w:szCs w:val="18"/>
              </w:rPr>
              <w:t xml:space="preserve">, </w:t>
            </w:r>
            <w:r w:rsidRPr="00DB0C97">
              <w:rPr>
                <w:sz w:val="16"/>
                <w:szCs w:val="18"/>
              </w:rPr>
              <w:t>1</w:t>
            </w:r>
            <w:r w:rsidR="00220589" w:rsidRPr="00DB0C97">
              <w:rPr>
                <w:sz w:val="16"/>
                <w:szCs w:val="18"/>
              </w:rPr>
              <w:t>0</w:t>
            </w:r>
            <w:r w:rsidRPr="00DB0C97">
              <w:rPr>
                <w:sz w:val="16"/>
                <w:szCs w:val="18"/>
              </w:rPr>
              <w:t>m height</w:t>
            </w:r>
          </w:p>
        </w:tc>
        <w:tc>
          <w:tcPr>
            <w:tcW w:w="1277" w:type="pct"/>
          </w:tcPr>
          <w:p w14:paraId="4D12265A" w14:textId="2F7AA0AE" w:rsidR="008E1D1F" w:rsidRPr="00DB0C97" w:rsidRDefault="008E1D1F" w:rsidP="008E1D1F">
            <w:pPr>
              <w:pStyle w:val="ECCTabletext"/>
              <w:jc w:val="center"/>
              <w:rPr>
                <w:sz w:val="16"/>
                <w:szCs w:val="18"/>
              </w:rPr>
            </w:pPr>
            <w:r w:rsidRPr="00DB0C97">
              <w:rPr>
                <w:sz w:val="16"/>
                <w:szCs w:val="18"/>
              </w:rPr>
              <w:t>Outdoor 5G MFCN BS</w:t>
            </w:r>
            <w:r w:rsidRPr="00DB0C97">
              <w:rPr>
                <w:sz w:val="16"/>
                <w:szCs w:val="18"/>
              </w:rPr>
              <w:br/>
              <w:t>2</w:t>
            </w:r>
            <w:r w:rsidR="00C03DD4" w:rsidRPr="00DB0C97">
              <w:rPr>
                <w:sz w:val="16"/>
                <w:szCs w:val="18"/>
              </w:rPr>
              <w:t>6.2</w:t>
            </w:r>
            <w:r w:rsidRPr="00DB0C97">
              <w:rPr>
                <w:sz w:val="16"/>
                <w:szCs w:val="18"/>
              </w:rPr>
              <w:t xml:space="preserve"> dBi antenna gain</w:t>
            </w:r>
          </w:p>
          <w:p w14:paraId="1B98801A" w14:textId="78FD7F7E" w:rsidR="002B7CE0" w:rsidRPr="00DB0C97" w:rsidRDefault="008E1D1F" w:rsidP="00DB0C97">
            <w:pPr>
              <w:pStyle w:val="ECCTabletext"/>
              <w:jc w:val="center"/>
              <w:rPr>
                <w:sz w:val="16"/>
                <w:szCs w:val="18"/>
              </w:rPr>
            </w:pPr>
            <w:r w:rsidRPr="00DB0C97">
              <w:rPr>
                <w:sz w:val="16"/>
                <w:szCs w:val="18"/>
              </w:rPr>
              <w:t>AAS (4x8)</w:t>
            </w:r>
            <w:r w:rsidR="00DB0C97">
              <w:rPr>
                <w:sz w:val="16"/>
                <w:szCs w:val="18"/>
              </w:rPr>
              <w:t xml:space="preserve">, </w:t>
            </w:r>
            <w:r w:rsidRPr="00DB0C97">
              <w:rPr>
                <w:sz w:val="16"/>
                <w:szCs w:val="18"/>
              </w:rPr>
              <w:t>25m height</w:t>
            </w:r>
          </w:p>
        </w:tc>
      </w:tr>
      <w:tr w:rsidR="008E1D1F" w:rsidRPr="0000782F" w14:paraId="7A281467" w14:textId="77777777" w:rsidTr="00D85C82">
        <w:trPr>
          <w:trHeight w:val="13"/>
          <w:jc w:val="left"/>
        </w:trPr>
        <w:tc>
          <w:tcPr>
            <w:tcW w:w="631" w:type="pct"/>
            <w:shd w:val="clear" w:color="auto" w:fill="auto"/>
          </w:tcPr>
          <w:p w14:paraId="7A6DDF5A" w14:textId="0E72F5D3" w:rsidR="008E1D1F" w:rsidRPr="00DB0C97" w:rsidRDefault="00C03DD4" w:rsidP="008E1D1F">
            <w:pPr>
              <w:pStyle w:val="ECCTabletext"/>
              <w:jc w:val="center"/>
              <w:rPr>
                <w:sz w:val="16"/>
                <w:szCs w:val="18"/>
              </w:rPr>
            </w:pPr>
            <w:r w:rsidRPr="00DB0C97">
              <w:rPr>
                <w:sz w:val="16"/>
                <w:szCs w:val="18"/>
              </w:rPr>
              <w:t>7</w:t>
            </w:r>
          </w:p>
          <w:p w14:paraId="406CEA6D" w14:textId="66DD3D77" w:rsidR="008E1D1F" w:rsidRPr="00DB0C97" w:rsidRDefault="002B19B0" w:rsidP="008E1D1F">
            <w:pPr>
              <w:pStyle w:val="ECCTabletext"/>
              <w:jc w:val="center"/>
              <w:rPr>
                <w:sz w:val="16"/>
                <w:szCs w:val="18"/>
              </w:rPr>
            </w:pPr>
            <w:r w:rsidRPr="00DB0C97">
              <w:rPr>
                <w:sz w:val="16"/>
                <w:szCs w:val="18"/>
              </w:rPr>
              <w:t xml:space="preserve">Dense </w:t>
            </w:r>
            <w:r w:rsidR="008E1D1F" w:rsidRPr="00DB0C97">
              <w:rPr>
                <w:sz w:val="16"/>
                <w:szCs w:val="18"/>
              </w:rPr>
              <w:t>suburban</w:t>
            </w:r>
          </w:p>
        </w:tc>
        <w:tc>
          <w:tcPr>
            <w:tcW w:w="932" w:type="pct"/>
          </w:tcPr>
          <w:p w14:paraId="5D24DB2E" w14:textId="77777777" w:rsidR="008E1D1F" w:rsidRPr="00DB0C97" w:rsidRDefault="008E1D1F" w:rsidP="008E1D1F">
            <w:pPr>
              <w:pStyle w:val="ECCTabletext"/>
              <w:jc w:val="center"/>
              <w:rPr>
                <w:sz w:val="16"/>
                <w:szCs w:val="18"/>
              </w:rPr>
            </w:pPr>
            <w:r w:rsidRPr="00DB0C97">
              <w:rPr>
                <w:sz w:val="16"/>
                <w:szCs w:val="18"/>
              </w:rPr>
              <w:t xml:space="preserve">Outdoor WBB MP vs </w:t>
            </w:r>
          </w:p>
          <w:p w14:paraId="4BD8FA04" w14:textId="69F9533E" w:rsidR="008E1D1F" w:rsidRPr="00DB0C97" w:rsidRDefault="008E1D1F" w:rsidP="008E1D1F">
            <w:pPr>
              <w:pStyle w:val="ECCTabletext"/>
              <w:jc w:val="center"/>
              <w:rPr>
                <w:sz w:val="16"/>
                <w:szCs w:val="18"/>
              </w:rPr>
            </w:pPr>
            <w:r w:rsidRPr="00DB0C97">
              <w:rPr>
                <w:sz w:val="16"/>
                <w:szCs w:val="18"/>
              </w:rPr>
              <w:t>Outdoor 5G MFCN</w:t>
            </w:r>
          </w:p>
        </w:tc>
        <w:tc>
          <w:tcPr>
            <w:tcW w:w="938" w:type="pct"/>
          </w:tcPr>
          <w:p w14:paraId="333751B1" w14:textId="0825776C" w:rsidR="008E1D1F" w:rsidRPr="00DB0C97" w:rsidRDefault="008E1D1F" w:rsidP="00D70D85">
            <w:pPr>
              <w:pStyle w:val="ECCTabletext"/>
              <w:jc w:val="center"/>
              <w:rPr>
                <w:sz w:val="16"/>
                <w:szCs w:val="18"/>
              </w:rPr>
            </w:pPr>
            <w:r w:rsidRPr="00DB0C97">
              <w:rPr>
                <w:sz w:val="16"/>
                <w:szCs w:val="18"/>
              </w:rPr>
              <w:t xml:space="preserve">30% </w:t>
            </w:r>
            <w:r w:rsidR="00D70D85" w:rsidRPr="00DB0C97">
              <w:rPr>
                <w:sz w:val="16"/>
                <w:szCs w:val="18"/>
              </w:rPr>
              <w:t xml:space="preserve">applied only </w:t>
            </w:r>
            <w:r w:rsidRPr="00DB0C97">
              <w:rPr>
                <w:sz w:val="16"/>
                <w:szCs w:val="18"/>
              </w:rPr>
              <w:t>at one side</w:t>
            </w:r>
          </w:p>
        </w:tc>
        <w:tc>
          <w:tcPr>
            <w:tcW w:w="1222" w:type="pct"/>
          </w:tcPr>
          <w:p w14:paraId="0F4E296F" w14:textId="77777777" w:rsidR="008E1D1F" w:rsidRPr="00DB0C97" w:rsidRDefault="008E1D1F" w:rsidP="008E1D1F">
            <w:pPr>
              <w:pStyle w:val="ECCTabletext"/>
              <w:jc w:val="center"/>
              <w:rPr>
                <w:b/>
                <w:bCs/>
                <w:sz w:val="16"/>
                <w:szCs w:val="18"/>
              </w:rPr>
            </w:pPr>
            <w:r w:rsidRPr="00DB0C97">
              <w:rPr>
                <w:sz w:val="16"/>
                <w:szCs w:val="18"/>
              </w:rPr>
              <w:t>Outdoor WBB MP BS</w:t>
            </w:r>
            <w:r w:rsidRPr="00DB0C97">
              <w:rPr>
                <w:b/>
                <w:bCs/>
                <w:sz w:val="16"/>
                <w:szCs w:val="18"/>
              </w:rPr>
              <w:t xml:space="preserve"> </w:t>
            </w:r>
          </w:p>
          <w:p w14:paraId="449836C1" w14:textId="3D8A621A" w:rsidR="008E1D1F" w:rsidRPr="00DB0C97" w:rsidRDefault="008E1D1F" w:rsidP="008E1D1F">
            <w:pPr>
              <w:pStyle w:val="ECCTabletext"/>
              <w:jc w:val="center"/>
              <w:rPr>
                <w:sz w:val="16"/>
                <w:szCs w:val="18"/>
              </w:rPr>
            </w:pPr>
            <w:r w:rsidRPr="00DB0C97">
              <w:rPr>
                <w:sz w:val="16"/>
                <w:szCs w:val="18"/>
              </w:rPr>
              <w:t>EIRP = 51 dBm/100MHz</w:t>
            </w:r>
          </w:p>
          <w:p w14:paraId="62BBAEE3" w14:textId="5DD5D152" w:rsidR="008E1D1F" w:rsidRPr="00DB0C97" w:rsidRDefault="008E1D1F" w:rsidP="00DB0C97">
            <w:pPr>
              <w:pStyle w:val="ECCTabletext"/>
              <w:jc w:val="center"/>
              <w:rPr>
                <w:sz w:val="16"/>
                <w:szCs w:val="18"/>
              </w:rPr>
            </w:pPr>
            <w:r w:rsidRPr="00DB0C97">
              <w:rPr>
                <w:sz w:val="16"/>
                <w:szCs w:val="18"/>
              </w:rPr>
              <w:t>AAS (4x8)</w:t>
            </w:r>
            <w:r w:rsidR="00DB0C97">
              <w:rPr>
                <w:sz w:val="16"/>
                <w:szCs w:val="18"/>
              </w:rPr>
              <w:t xml:space="preserve">, </w:t>
            </w:r>
            <w:r w:rsidRPr="00DB0C97">
              <w:rPr>
                <w:sz w:val="16"/>
                <w:szCs w:val="18"/>
              </w:rPr>
              <w:t>10m height</w:t>
            </w:r>
          </w:p>
        </w:tc>
        <w:tc>
          <w:tcPr>
            <w:tcW w:w="1277" w:type="pct"/>
          </w:tcPr>
          <w:p w14:paraId="284BF22E" w14:textId="6B4D657C" w:rsidR="008E1D1F" w:rsidRPr="00DB0C97" w:rsidRDefault="008E1D1F" w:rsidP="008E1D1F">
            <w:pPr>
              <w:pStyle w:val="ECCTabletext"/>
              <w:jc w:val="center"/>
              <w:rPr>
                <w:sz w:val="16"/>
                <w:szCs w:val="18"/>
              </w:rPr>
            </w:pPr>
            <w:r w:rsidRPr="00DB0C97">
              <w:rPr>
                <w:sz w:val="16"/>
                <w:szCs w:val="18"/>
              </w:rPr>
              <w:t>Outdoor 5G MFCN BS</w:t>
            </w:r>
            <w:r w:rsidRPr="00DB0C97">
              <w:rPr>
                <w:sz w:val="16"/>
                <w:szCs w:val="18"/>
              </w:rPr>
              <w:br/>
              <w:t>2</w:t>
            </w:r>
            <w:r w:rsidR="00C03DD4" w:rsidRPr="00DB0C97">
              <w:rPr>
                <w:sz w:val="16"/>
                <w:szCs w:val="18"/>
              </w:rPr>
              <w:t>6.2</w:t>
            </w:r>
            <w:r w:rsidRPr="00DB0C97">
              <w:rPr>
                <w:sz w:val="16"/>
                <w:szCs w:val="18"/>
              </w:rPr>
              <w:t xml:space="preserve"> dBi antenna gain</w:t>
            </w:r>
          </w:p>
          <w:p w14:paraId="15690D18" w14:textId="2F154591" w:rsidR="008E1D1F" w:rsidRPr="00DB0C97" w:rsidRDefault="008E1D1F" w:rsidP="00DB0C97">
            <w:pPr>
              <w:pStyle w:val="ECCTabletext"/>
              <w:jc w:val="center"/>
              <w:rPr>
                <w:sz w:val="16"/>
                <w:szCs w:val="18"/>
              </w:rPr>
            </w:pPr>
            <w:r w:rsidRPr="00DB0C97">
              <w:rPr>
                <w:sz w:val="16"/>
                <w:szCs w:val="18"/>
              </w:rPr>
              <w:t>AAS (4x8)</w:t>
            </w:r>
            <w:r w:rsidR="00DB0C97">
              <w:rPr>
                <w:sz w:val="16"/>
                <w:szCs w:val="18"/>
              </w:rPr>
              <w:t xml:space="preserve">, </w:t>
            </w:r>
            <w:r w:rsidRPr="00DB0C97">
              <w:rPr>
                <w:sz w:val="16"/>
                <w:szCs w:val="18"/>
              </w:rPr>
              <w:t>25m height</w:t>
            </w:r>
          </w:p>
        </w:tc>
      </w:tr>
      <w:tr w:rsidR="002B7CE0" w:rsidRPr="0000782F" w14:paraId="10A94C2C" w14:textId="77777777" w:rsidTr="00D85C82">
        <w:trPr>
          <w:trHeight w:val="111"/>
          <w:jc w:val="left"/>
        </w:trPr>
        <w:tc>
          <w:tcPr>
            <w:tcW w:w="631" w:type="pct"/>
            <w:shd w:val="clear" w:color="auto" w:fill="auto"/>
          </w:tcPr>
          <w:p w14:paraId="16C4B734" w14:textId="133B2AFA" w:rsidR="002B7CE0" w:rsidRPr="00DB0C97" w:rsidRDefault="00C03DD4" w:rsidP="002B7CE0">
            <w:pPr>
              <w:pStyle w:val="ECCTabletext"/>
              <w:jc w:val="center"/>
              <w:rPr>
                <w:sz w:val="16"/>
                <w:szCs w:val="18"/>
              </w:rPr>
            </w:pPr>
            <w:r w:rsidRPr="00DB0C97">
              <w:rPr>
                <w:sz w:val="16"/>
                <w:szCs w:val="18"/>
              </w:rPr>
              <w:t>8</w:t>
            </w:r>
          </w:p>
          <w:p w14:paraId="094A1831" w14:textId="2701AD98" w:rsidR="002B7CE0" w:rsidRPr="00DB0C97" w:rsidRDefault="008E1D1F" w:rsidP="002B7CE0">
            <w:pPr>
              <w:pStyle w:val="ECCTabletext"/>
              <w:jc w:val="center"/>
              <w:rPr>
                <w:sz w:val="16"/>
                <w:szCs w:val="18"/>
              </w:rPr>
            </w:pPr>
            <w:r w:rsidRPr="00DB0C97">
              <w:rPr>
                <w:sz w:val="16"/>
                <w:szCs w:val="18"/>
              </w:rPr>
              <w:t>rural</w:t>
            </w:r>
          </w:p>
        </w:tc>
        <w:tc>
          <w:tcPr>
            <w:tcW w:w="932" w:type="pct"/>
          </w:tcPr>
          <w:p w14:paraId="25026C74" w14:textId="77777777" w:rsidR="002B7CE0" w:rsidRPr="00DB0C97" w:rsidRDefault="002B7CE0" w:rsidP="002B7CE0">
            <w:pPr>
              <w:pStyle w:val="ECCTabletext"/>
              <w:jc w:val="center"/>
              <w:rPr>
                <w:sz w:val="16"/>
                <w:szCs w:val="18"/>
              </w:rPr>
            </w:pPr>
            <w:r w:rsidRPr="00DB0C97">
              <w:rPr>
                <w:sz w:val="16"/>
                <w:szCs w:val="18"/>
              </w:rPr>
              <w:t>Outdoor WBB MP</w:t>
            </w:r>
          </w:p>
          <w:p w14:paraId="690770C9" w14:textId="77777777" w:rsidR="002B7CE0" w:rsidRPr="00DB0C97" w:rsidRDefault="002B7CE0" w:rsidP="002B7CE0">
            <w:pPr>
              <w:pStyle w:val="ECCTabletext"/>
              <w:jc w:val="center"/>
              <w:rPr>
                <w:sz w:val="16"/>
                <w:szCs w:val="18"/>
              </w:rPr>
            </w:pPr>
            <w:r w:rsidRPr="00DB0C97">
              <w:rPr>
                <w:sz w:val="16"/>
                <w:szCs w:val="18"/>
              </w:rPr>
              <w:t>vs</w:t>
            </w:r>
          </w:p>
          <w:p w14:paraId="7A8EB9D5" w14:textId="3BF16E72" w:rsidR="002B7CE0" w:rsidRPr="00DB0C97" w:rsidRDefault="008E1D1F" w:rsidP="002B7CE0">
            <w:pPr>
              <w:pStyle w:val="ECCTabletext"/>
              <w:jc w:val="center"/>
              <w:rPr>
                <w:sz w:val="16"/>
                <w:szCs w:val="18"/>
              </w:rPr>
            </w:pPr>
            <w:r w:rsidRPr="00DB0C97">
              <w:rPr>
                <w:sz w:val="16"/>
                <w:szCs w:val="18"/>
              </w:rPr>
              <w:t>Outdoor 5G MFCN</w:t>
            </w:r>
          </w:p>
        </w:tc>
        <w:tc>
          <w:tcPr>
            <w:tcW w:w="938" w:type="pct"/>
          </w:tcPr>
          <w:p w14:paraId="61235A71" w14:textId="2CCA9851" w:rsidR="002B7CE0" w:rsidRPr="00DB0C97" w:rsidRDefault="002B7CE0" w:rsidP="002B7CE0">
            <w:pPr>
              <w:pStyle w:val="ECCTabletext"/>
              <w:jc w:val="center"/>
              <w:rPr>
                <w:sz w:val="16"/>
                <w:szCs w:val="18"/>
              </w:rPr>
            </w:pPr>
            <w:r w:rsidRPr="00DB0C97">
              <w:rPr>
                <w:sz w:val="16"/>
                <w:szCs w:val="18"/>
              </w:rPr>
              <w:t xml:space="preserve">Both sides </w:t>
            </w:r>
            <w:r w:rsidR="008E1D1F" w:rsidRPr="00DB0C97">
              <w:rPr>
                <w:sz w:val="16"/>
                <w:szCs w:val="18"/>
              </w:rPr>
              <w:t xml:space="preserve">above </w:t>
            </w:r>
            <w:r w:rsidRPr="00DB0C97">
              <w:rPr>
                <w:sz w:val="16"/>
                <w:szCs w:val="18"/>
              </w:rPr>
              <w:t>clutter</w:t>
            </w:r>
          </w:p>
          <w:p w14:paraId="507C1CC2" w14:textId="76957B5D" w:rsidR="002B7CE0" w:rsidRPr="00DB0C97" w:rsidRDefault="008E1D1F" w:rsidP="002B7CE0">
            <w:pPr>
              <w:pStyle w:val="ECCTabletext"/>
              <w:jc w:val="center"/>
              <w:rPr>
                <w:sz w:val="16"/>
                <w:szCs w:val="18"/>
              </w:rPr>
            </w:pPr>
            <w:r w:rsidRPr="00DB0C97">
              <w:rPr>
                <w:sz w:val="16"/>
                <w:szCs w:val="18"/>
              </w:rPr>
              <w:t>(no clutter assumed)</w:t>
            </w:r>
          </w:p>
        </w:tc>
        <w:tc>
          <w:tcPr>
            <w:tcW w:w="1222" w:type="pct"/>
          </w:tcPr>
          <w:p w14:paraId="69427C31" w14:textId="77777777" w:rsidR="002B7CE0" w:rsidRPr="00DB0C97" w:rsidRDefault="002B7CE0" w:rsidP="002B7CE0">
            <w:pPr>
              <w:pStyle w:val="ECCTabletext"/>
              <w:jc w:val="center"/>
              <w:rPr>
                <w:sz w:val="16"/>
                <w:szCs w:val="18"/>
              </w:rPr>
            </w:pPr>
            <w:r w:rsidRPr="00DB0C97">
              <w:rPr>
                <w:sz w:val="16"/>
                <w:szCs w:val="18"/>
              </w:rPr>
              <w:t xml:space="preserve">Outdoor WBB MP BS </w:t>
            </w:r>
          </w:p>
          <w:p w14:paraId="36A3455C" w14:textId="1BE60D28" w:rsidR="002B7CE0" w:rsidRPr="00DB0C97" w:rsidRDefault="002B7CE0" w:rsidP="002B7CE0">
            <w:pPr>
              <w:pStyle w:val="ECCTabletext"/>
              <w:jc w:val="center"/>
              <w:rPr>
                <w:sz w:val="16"/>
                <w:szCs w:val="18"/>
              </w:rPr>
            </w:pPr>
            <w:r w:rsidRPr="00DB0C97">
              <w:rPr>
                <w:sz w:val="16"/>
                <w:szCs w:val="18"/>
              </w:rPr>
              <w:t>EIRP =</w:t>
            </w:r>
            <w:r w:rsidR="008E1D1F" w:rsidRPr="00DB0C97">
              <w:rPr>
                <w:sz w:val="16"/>
                <w:szCs w:val="18"/>
              </w:rPr>
              <w:t>49</w:t>
            </w:r>
            <w:r w:rsidRPr="00DB0C97">
              <w:rPr>
                <w:sz w:val="16"/>
                <w:szCs w:val="18"/>
              </w:rPr>
              <w:t xml:space="preserve">dBm </w:t>
            </w:r>
          </w:p>
          <w:p w14:paraId="44682C65" w14:textId="60326379" w:rsidR="002B7CE0" w:rsidRPr="00DB0C97" w:rsidRDefault="002B7CE0" w:rsidP="00DB0C97">
            <w:pPr>
              <w:pStyle w:val="ECCTabletext"/>
              <w:jc w:val="center"/>
              <w:rPr>
                <w:sz w:val="16"/>
                <w:szCs w:val="18"/>
              </w:rPr>
            </w:pPr>
            <w:r w:rsidRPr="00DB0C97">
              <w:rPr>
                <w:sz w:val="16"/>
                <w:szCs w:val="18"/>
              </w:rPr>
              <w:t>AAS (4x8)</w:t>
            </w:r>
            <w:r w:rsidR="00DB0C97">
              <w:rPr>
                <w:sz w:val="16"/>
                <w:szCs w:val="18"/>
              </w:rPr>
              <w:t xml:space="preserve">, </w:t>
            </w:r>
            <w:r w:rsidRPr="00DB0C97">
              <w:rPr>
                <w:sz w:val="16"/>
                <w:szCs w:val="18"/>
              </w:rPr>
              <w:t>1</w:t>
            </w:r>
            <w:r w:rsidR="008E1D1F" w:rsidRPr="00DB0C97">
              <w:rPr>
                <w:sz w:val="16"/>
                <w:szCs w:val="18"/>
              </w:rPr>
              <w:t>5</w:t>
            </w:r>
            <w:r w:rsidRPr="00DB0C97">
              <w:rPr>
                <w:sz w:val="16"/>
                <w:szCs w:val="18"/>
              </w:rPr>
              <w:t>m height</w:t>
            </w:r>
          </w:p>
        </w:tc>
        <w:tc>
          <w:tcPr>
            <w:tcW w:w="1277" w:type="pct"/>
          </w:tcPr>
          <w:p w14:paraId="6118EB1E" w14:textId="0FE044CC" w:rsidR="008E1D1F" w:rsidRPr="00DB0C97" w:rsidRDefault="008E1D1F" w:rsidP="008E1D1F">
            <w:pPr>
              <w:pStyle w:val="ECCTabletext"/>
              <w:jc w:val="center"/>
              <w:rPr>
                <w:sz w:val="16"/>
                <w:szCs w:val="18"/>
              </w:rPr>
            </w:pPr>
            <w:r w:rsidRPr="00DB0C97">
              <w:rPr>
                <w:sz w:val="16"/>
                <w:szCs w:val="18"/>
              </w:rPr>
              <w:t>Outdoor 5G MFCN BS</w:t>
            </w:r>
            <w:r w:rsidRPr="00DB0C97">
              <w:rPr>
                <w:sz w:val="16"/>
                <w:szCs w:val="18"/>
              </w:rPr>
              <w:br/>
              <w:t>2</w:t>
            </w:r>
            <w:r w:rsidR="00C03DD4" w:rsidRPr="00DB0C97">
              <w:rPr>
                <w:sz w:val="16"/>
                <w:szCs w:val="18"/>
              </w:rPr>
              <w:t>6.2</w:t>
            </w:r>
            <w:r w:rsidRPr="00DB0C97">
              <w:rPr>
                <w:sz w:val="16"/>
                <w:szCs w:val="18"/>
              </w:rPr>
              <w:t xml:space="preserve"> dBi antenna gain</w:t>
            </w:r>
          </w:p>
          <w:p w14:paraId="6B7C0A70" w14:textId="41A256BD" w:rsidR="002B7CE0" w:rsidRPr="00DB0C97" w:rsidRDefault="008E1D1F" w:rsidP="00DB0C97">
            <w:pPr>
              <w:pStyle w:val="ECCTabletext"/>
              <w:jc w:val="center"/>
              <w:rPr>
                <w:sz w:val="16"/>
                <w:szCs w:val="18"/>
              </w:rPr>
            </w:pPr>
            <w:r w:rsidRPr="00DB0C97">
              <w:rPr>
                <w:sz w:val="16"/>
                <w:szCs w:val="18"/>
              </w:rPr>
              <w:t>AAS (4x8)</w:t>
            </w:r>
            <w:r w:rsidR="00DB0C97">
              <w:rPr>
                <w:sz w:val="16"/>
                <w:szCs w:val="18"/>
              </w:rPr>
              <w:t xml:space="preserve">, </w:t>
            </w:r>
            <w:r w:rsidRPr="00DB0C97">
              <w:rPr>
                <w:sz w:val="16"/>
                <w:szCs w:val="18"/>
              </w:rPr>
              <w:t>25m height</w:t>
            </w:r>
          </w:p>
        </w:tc>
      </w:tr>
      <w:tr w:rsidR="008E1D1F" w:rsidRPr="0000782F" w14:paraId="1B424E12" w14:textId="77777777" w:rsidTr="00D85C82">
        <w:trPr>
          <w:trHeight w:val="13"/>
          <w:jc w:val="left"/>
        </w:trPr>
        <w:tc>
          <w:tcPr>
            <w:tcW w:w="631" w:type="pct"/>
            <w:shd w:val="clear" w:color="auto" w:fill="auto"/>
          </w:tcPr>
          <w:p w14:paraId="687A189B" w14:textId="29BBFAEF" w:rsidR="008E1D1F" w:rsidRPr="00DB0C97" w:rsidRDefault="00C03DD4" w:rsidP="008E1D1F">
            <w:pPr>
              <w:pStyle w:val="ECCTabletext"/>
              <w:jc w:val="center"/>
              <w:rPr>
                <w:sz w:val="16"/>
                <w:szCs w:val="18"/>
              </w:rPr>
            </w:pPr>
            <w:r w:rsidRPr="00DB0C97">
              <w:rPr>
                <w:sz w:val="16"/>
                <w:szCs w:val="18"/>
              </w:rPr>
              <w:t>9</w:t>
            </w:r>
          </w:p>
          <w:p w14:paraId="2787408A" w14:textId="2F0EE267" w:rsidR="008E1D1F" w:rsidRPr="00DB0C97" w:rsidRDefault="008E1D1F" w:rsidP="008E1D1F">
            <w:pPr>
              <w:pStyle w:val="ECCTabletext"/>
              <w:jc w:val="center"/>
              <w:rPr>
                <w:sz w:val="16"/>
                <w:szCs w:val="18"/>
              </w:rPr>
            </w:pPr>
            <w:r w:rsidRPr="00DB0C97">
              <w:rPr>
                <w:sz w:val="16"/>
                <w:szCs w:val="18"/>
              </w:rPr>
              <w:t>rural</w:t>
            </w:r>
          </w:p>
        </w:tc>
        <w:tc>
          <w:tcPr>
            <w:tcW w:w="932" w:type="pct"/>
          </w:tcPr>
          <w:p w14:paraId="3335BE3D" w14:textId="77777777" w:rsidR="008E1D1F" w:rsidRPr="00DB0C97" w:rsidRDefault="008E1D1F" w:rsidP="008E1D1F">
            <w:pPr>
              <w:pStyle w:val="ECCTabletext"/>
              <w:jc w:val="center"/>
              <w:rPr>
                <w:sz w:val="16"/>
                <w:szCs w:val="18"/>
              </w:rPr>
            </w:pPr>
            <w:r w:rsidRPr="00DB0C97">
              <w:rPr>
                <w:sz w:val="16"/>
                <w:szCs w:val="18"/>
              </w:rPr>
              <w:t>Outdoor WBB MP</w:t>
            </w:r>
          </w:p>
          <w:p w14:paraId="2FCFF491" w14:textId="77777777" w:rsidR="008E1D1F" w:rsidRPr="00DB0C97" w:rsidRDefault="008E1D1F" w:rsidP="008E1D1F">
            <w:pPr>
              <w:pStyle w:val="ECCTabletext"/>
              <w:jc w:val="center"/>
              <w:rPr>
                <w:sz w:val="16"/>
                <w:szCs w:val="18"/>
              </w:rPr>
            </w:pPr>
            <w:r w:rsidRPr="00DB0C97">
              <w:rPr>
                <w:sz w:val="16"/>
                <w:szCs w:val="18"/>
              </w:rPr>
              <w:t>vs</w:t>
            </w:r>
          </w:p>
          <w:p w14:paraId="0AC3C55A" w14:textId="57E62050" w:rsidR="008E1D1F" w:rsidRPr="00DB0C97" w:rsidRDefault="008E1D1F" w:rsidP="008E1D1F">
            <w:pPr>
              <w:pStyle w:val="ECCTabletext"/>
              <w:jc w:val="center"/>
              <w:rPr>
                <w:sz w:val="16"/>
                <w:szCs w:val="18"/>
              </w:rPr>
            </w:pPr>
            <w:r w:rsidRPr="00DB0C97">
              <w:rPr>
                <w:sz w:val="16"/>
                <w:szCs w:val="18"/>
              </w:rPr>
              <w:t>Outdoor 5G MFCN</w:t>
            </w:r>
          </w:p>
        </w:tc>
        <w:tc>
          <w:tcPr>
            <w:tcW w:w="938" w:type="pct"/>
          </w:tcPr>
          <w:p w14:paraId="6CF4C5D4" w14:textId="77777777" w:rsidR="008E1D1F" w:rsidRPr="00DB0C97" w:rsidRDefault="008E1D1F" w:rsidP="008E1D1F">
            <w:pPr>
              <w:pStyle w:val="ECCTabletext"/>
              <w:jc w:val="center"/>
              <w:rPr>
                <w:sz w:val="16"/>
                <w:szCs w:val="18"/>
              </w:rPr>
            </w:pPr>
            <w:r w:rsidRPr="00DB0C97">
              <w:rPr>
                <w:sz w:val="16"/>
                <w:szCs w:val="18"/>
              </w:rPr>
              <w:t>Both sides above clutter</w:t>
            </w:r>
          </w:p>
          <w:p w14:paraId="1376D1A9" w14:textId="055644B0" w:rsidR="008E1D1F" w:rsidRPr="00DB0C97" w:rsidRDefault="008E1D1F" w:rsidP="008E1D1F">
            <w:pPr>
              <w:pStyle w:val="ECCTabletext"/>
              <w:jc w:val="center"/>
              <w:rPr>
                <w:sz w:val="16"/>
                <w:szCs w:val="18"/>
              </w:rPr>
            </w:pPr>
            <w:r w:rsidRPr="00DB0C97">
              <w:rPr>
                <w:sz w:val="16"/>
                <w:szCs w:val="18"/>
              </w:rPr>
              <w:t>(no clutter assumed)</w:t>
            </w:r>
          </w:p>
        </w:tc>
        <w:tc>
          <w:tcPr>
            <w:tcW w:w="1222" w:type="pct"/>
          </w:tcPr>
          <w:p w14:paraId="63B3AC4C" w14:textId="77777777" w:rsidR="008E1D1F" w:rsidRPr="00DB0C97" w:rsidRDefault="008E1D1F" w:rsidP="008E1D1F">
            <w:pPr>
              <w:pStyle w:val="ECCTabletext"/>
              <w:jc w:val="center"/>
              <w:rPr>
                <w:sz w:val="16"/>
                <w:szCs w:val="18"/>
              </w:rPr>
            </w:pPr>
            <w:r w:rsidRPr="00DB0C97">
              <w:rPr>
                <w:sz w:val="16"/>
                <w:szCs w:val="18"/>
              </w:rPr>
              <w:t xml:space="preserve">Outdoor WBB MP BS </w:t>
            </w:r>
          </w:p>
          <w:p w14:paraId="7EE5C522" w14:textId="60F3F9D3" w:rsidR="008E1D1F" w:rsidRPr="00DB0C97" w:rsidRDefault="008E1D1F" w:rsidP="008E1D1F">
            <w:pPr>
              <w:pStyle w:val="ECCTabletext"/>
              <w:jc w:val="center"/>
              <w:rPr>
                <w:sz w:val="16"/>
                <w:szCs w:val="18"/>
              </w:rPr>
            </w:pPr>
            <w:r w:rsidRPr="00DB0C97">
              <w:rPr>
                <w:sz w:val="16"/>
                <w:szCs w:val="18"/>
              </w:rPr>
              <w:t>EIRP =</w:t>
            </w:r>
            <w:r w:rsidR="002B19B0" w:rsidRPr="00DB0C97">
              <w:rPr>
                <w:sz w:val="16"/>
                <w:szCs w:val="18"/>
              </w:rPr>
              <w:t>51</w:t>
            </w:r>
            <w:r w:rsidRPr="00DB0C97">
              <w:rPr>
                <w:sz w:val="16"/>
                <w:szCs w:val="18"/>
              </w:rPr>
              <w:t xml:space="preserve">dBm </w:t>
            </w:r>
          </w:p>
          <w:p w14:paraId="5055EA34" w14:textId="07D29EAA" w:rsidR="008E1D1F" w:rsidRPr="00DB0C97" w:rsidRDefault="008E1D1F" w:rsidP="00DB0C97">
            <w:pPr>
              <w:pStyle w:val="ECCTabletext"/>
              <w:jc w:val="center"/>
              <w:rPr>
                <w:sz w:val="16"/>
                <w:szCs w:val="18"/>
              </w:rPr>
            </w:pPr>
            <w:r w:rsidRPr="00DB0C97">
              <w:rPr>
                <w:sz w:val="16"/>
                <w:szCs w:val="18"/>
              </w:rPr>
              <w:t>AAS (4x8)</w:t>
            </w:r>
            <w:r w:rsidR="00DB0C97">
              <w:rPr>
                <w:sz w:val="16"/>
                <w:szCs w:val="18"/>
              </w:rPr>
              <w:t xml:space="preserve">, </w:t>
            </w:r>
            <w:r w:rsidRPr="00DB0C97">
              <w:rPr>
                <w:sz w:val="16"/>
                <w:szCs w:val="18"/>
              </w:rPr>
              <w:t>15m height</w:t>
            </w:r>
          </w:p>
        </w:tc>
        <w:tc>
          <w:tcPr>
            <w:tcW w:w="1277" w:type="pct"/>
          </w:tcPr>
          <w:p w14:paraId="3DEE0BEE" w14:textId="2B967ED6" w:rsidR="008E1D1F" w:rsidRPr="00DB0C97" w:rsidRDefault="008E1D1F" w:rsidP="008E1D1F">
            <w:pPr>
              <w:pStyle w:val="ECCTabletext"/>
              <w:jc w:val="center"/>
              <w:rPr>
                <w:sz w:val="16"/>
                <w:szCs w:val="18"/>
              </w:rPr>
            </w:pPr>
            <w:r w:rsidRPr="00DB0C97">
              <w:rPr>
                <w:sz w:val="16"/>
                <w:szCs w:val="18"/>
              </w:rPr>
              <w:t>Outdoor 5G MFCN BS</w:t>
            </w:r>
            <w:r w:rsidRPr="00DB0C97">
              <w:rPr>
                <w:sz w:val="16"/>
                <w:szCs w:val="18"/>
              </w:rPr>
              <w:br/>
              <w:t>2</w:t>
            </w:r>
            <w:r w:rsidR="00C03DD4" w:rsidRPr="00DB0C97">
              <w:rPr>
                <w:sz w:val="16"/>
                <w:szCs w:val="18"/>
              </w:rPr>
              <w:t>6.2</w:t>
            </w:r>
            <w:r w:rsidRPr="00DB0C97">
              <w:rPr>
                <w:sz w:val="16"/>
                <w:szCs w:val="18"/>
              </w:rPr>
              <w:t xml:space="preserve"> dBi antenna gain</w:t>
            </w:r>
          </w:p>
          <w:p w14:paraId="0B06B45F" w14:textId="36B59778" w:rsidR="008E1D1F" w:rsidRPr="00DB0C97" w:rsidRDefault="008E1D1F" w:rsidP="00DB0C97">
            <w:pPr>
              <w:pStyle w:val="ECCTabletext"/>
              <w:jc w:val="center"/>
              <w:rPr>
                <w:sz w:val="16"/>
                <w:szCs w:val="18"/>
              </w:rPr>
            </w:pPr>
            <w:r w:rsidRPr="00DB0C97">
              <w:rPr>
                <w:sz w:val="16"/>
                <w:szCs w:val="18"/>
              </w:rPr>
              <w:t>AAS (4x8)</w:t>
            </w:r>
            <w:r w:rsidR="00DB0C97">
              <w:rPr>
                <w:sz w:val="16"/>
                <w:szCs w:val="18"/>
              </w:rPr>
              <w:t xml:space="preserve">, </w:t>
            </w:r>
            <w:r w:rsidRPr="00DB0C97">
              <w:rPr>
                <w:sz w:val="16"/>
                <w:szCs w:val="18"/>
              </w:rPr>
              <w:t>25m height</w:t>
            </w:r>
          </w:p>
        </w:tc>
      </w:tr>
    </w:tbl>
    <w:p w14:paraId="629E2A32" w14:textId="77777777" w:rsidR="00DB0C97" w:rsidRDefault="00DB0C97" w:rsidP="00DB0C97">
      <w:pPr>
        <w:pStyle w:val="Caption"/>
        <w:rPr>
          <w:lang w:val="en-GB"/>
        </w:rPr>
      </w:pPr>
      <w:r w:rsidRPr="007C2AA4">
        <w:rPr>
          <w:noProof/>
          <w:lang w:val="sl-SI" w:eastAsia="sl-SI"/>
        </w:rPr>
        <w:lastRenderedPageBreak/>
        <w:drawing>
          <wp:inline distT="0" distB="0" distL="0" distR="0" wp14:anchorId="5AEAD650" wp14:editId="030B727C">
            <wp:extent cx="4478850" cy="419804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16222" cy="4233073"/>
                    </a:xfrm>
                    <a:prstGeom prst="rect">
                      <a:avLst/>
                    </a:prstGeom>
                    <a:noFill/>
                    <a:ln>
                      <a:noFill/>
                    </a:ln>
                  </pic:spPr>
                </pic:pic>
              </a:graphicData>
            </a:graphic>
          </wp:inline>
        </w:drawing>
      </w:r>
    </w:p>
    <w:p w14:paraId="45F2C917" w14:textId="35F2FBB9" w:rsidR="009D2F0C" w:rsidRPr="00DB0C97" w:rsidRDefault="00DB0C97" w:rsidP="00DB0C97">
      <w:pPr>
        <w:pStyle w:val="Caption"/>
        <w:rPr>
          <w:lang w:val="en-GB"/>
        </w:rPr>
      </w:pPr>
      <w:r w:rsidRPr="0000782F">
        <w:rPr>
          <w:lang w:val="en-GB"/>
        </w:rPr>
        <w:t xml:space="preserve">Figure </w:t>
      </w:r>
      <w:r w:rsidRPr="0000782F">
        <w:rPr>
          <w:lang w:val="en-GB"/>
        </w:rPr>
        <w:fldChar w:fldCharType="begin"/>
      </w:r>
      <w:r w:rsidRPr="0000782F">
        <w:rPr>
          <w:lang w:val="en-GB"/>
        </w:rPr>
        <w:instrText xml:space="preserve"> SEQ Figure \* ARABIC </w:instrText>
      </w:r>
      <w:r w:rsidRPr="0000782F">
        <w:rPr>
          <w:lang w:val="en-GB"/>
        </w:rPr>
        <w:fldChar w:fldCharType="separate"/>
      </w:r>
      <w:r w:rsidR="006714A8">
        <w:rPr>
          <w:noProof/>
          <w:lang w:val="en-GB"/>
        </w:rPr>
        <w:t>2</w:t>
      </w:r>
      <w:r w:rsidRPr="0000782F">
        <w:rPr>
          <w:lang w:val="en-GB"/>
        </w:rPr>
        <w:fldChar w:fldCharType="end"/>
      </w:r>
      <w:r w:rsidRPr="0000782F">
        <w:rPr>
          <w:lang w:val="en-GB"/>
        </w:rPr>
        <w:t>:</w:t>
      </w:r>
      <w:r>
        <w:rPr>
          <w:lang w:val="en-GB"/>
        </w:rPr>
        <w:t xml:space="preserve"> AAS</w:t>
      </w:r>
      <w:r w:rsidRPr="0000782F">
        <w:rPr>
          <w:lang w:val="en-GB"/>
        </w:rPr>
        <w:t xml:space="preserve"> WBB MP into 5G MFCN</w:t>
      </w:r>
      <w:r>
        <w:rPr>
          <w:lang w:val="en-GB"/>
        </w:rPr>
        <w:t xml:space="preserve"> (4x8)</w:t>
      </w:r>
    </w:p>
    <w:p w14:paraId="42EF4838" w14:textId="2BD59EDF" w:rsidR="00DB0C97" w:rsidRPr="0000782F" w:rsidRDefault="00DB0C97" w:rsidP="00DB0C97">
      <w:pPr>
        <w:pStyle w:val="Heading4"/>
        <w:rPr>
          <w:lang w:val="en-GB"/>
        </w:rPr>
      </w:pPr>
      <w:r w:rsidRPr="0000782F">
        <w:rPr>
          <w:lang w:val="en-GB"/>
        </w:rPr>
        <w:t>Simulation scenarios</w:t>
      </w:r>
      <w:r>
        <w:rPr>
          <w:lang w:val="en-GB"/>
        </w:rPr>
        <w:t xml:space="preserve"> and results</w:t>
      </w:r>
      <w:r w:rsidRPr="0000782F">
        <w:rPr>
          <w:lang w:val="en-GB"/>
        </w:rPr>
        <w:t xml:space="preserve"> (interference from outdoor</w:t>
      </w:r>
      <w:r>
        <w:rPr>
          <w:lang w:val="en-GB"/>
        </w:rPr>
        <w:t xml:space="preserve"> AAS</w:t>
      </w:r>
      <w:r w:rsidRPr="0000782F">
        <w:rPr>
          <w:lang w:val="en-GB"/>
        </w:rPr>
        <w:t xml:space="preserve"> WBB </w:t>
      </w:r>
      <w:r>
        <w:rPr>
          <w:lang w:val="en-GB"/>
        </w:rPr>
        <w:t>M</w:t>
      </w:r>
      <w:r w:rsidRPr="0000782F">
        <w:rPr>
          <w:lang w:val="en-GB"/>
        </w:rPr>
        <w:t>P BS into 5G MFCN</w:t>
      </w:r>
      <w:r>
        <w:rPr>
          <w:lang w:val="en-GB"/>
        </w:rPr>
        <w:t xml:space="preserve"> with 8x8 AAS antenna configuration</w:t>
      </w:r>
      <w:r w:rsidRPr="0000782F">
        <w:rPr>
          <w:lang w:val="en-GB"/>
        </w:rPr>
        <w:t>)</w:t>
      </w:r>
    </w:p>
    <w:p w14:paraId="03275AE1" w14:textId="750E8F42" w:rsidR="00DB0C97" w:rsidRDefault="00DB0C97" w:rsidP="00DB0C97">
      <w:pPr>
        <w:pStyle w:val="Caption"/>
        <w:keepNext/>
      </w:pPr>
      <w:r>
        <w:t xml:space="preserve">Table </w:t>
      </w:r>
      <w:r w:rsidR="00BE2B0E">
        <w:fldChar w:fldCharType="begin"/>
      </w:r>
      <w:r w:rsidR="00BE2B0E">
        <w:instrText xml:space="preserve"> SEQ Table \* ARABIC </w:instrText>
      </w:r>
      <w:r w:rsidR="00BE2B0E">
        <w:fldChar w:fldCharType="separate"/>
      </w:r>
      <w:r w:rsidR="006714A8">
        <w:rPr>
          <w:noProof/>
        </w:rPr>
        <w:t>12</w:t>
      </w:r>
      <w:r w:rsidR="00BE2B0E">
        <w:rPr>
          <w:noProof/>
        </w:rPr>
        <w:fldChar w:fldCharType="end"/>
      </w:r>
      <w:r>
        <w:t>: Simulation scenarios between WBB MP and 5G MFCN (8x8)</w:t>
      </w:r>
    </w:p>
    <w:tbl>
      <w:tblPr>
        <w:tblStyle w:val="ECCTable-redheader"/>
        <w:tblW w:w="5000" w:type="pct"/>
        <w:jc w:val="left"/>
        <w:tblInd w:w="0" w:type="dxa"/>
        <w:tblLayout w:type="fixed"/>
        <w:tblLook w:val="04A0" w:firstRow="1" w:lastRow="0" w:firstColumn="1" w:lastColumn="0" w:noHBand="0" w:noVBand="1"/>
      </w:tblPr>
      <w:tblGrid>
        <w:gridCol w:w="1243"/>
        <w:gridCol w:w="1837"/>
        <w:gridCol w:w="1849"/>
        <w:gridCol w:w="2409"/>
        <w:gridCol w:w="2517"/>
      </w:tblGrid>
      <w:tr w:rsidR="00DB0C97" w:rsidRPr="00A7775F" w14:paraId="10FE55FF" w14:textId="77777777" w:rsidTr="00BF3757">
        <w:trPr>
          <w:cnfStyle w:val="100000000000" w:firstRow="1" w:lastRow="0" w:firstColumn="0" w:lastColumn="0" w:oddVBand="0" w:evenVBand="0" w:oddHBand="0" w:evenHBand="0" w:firstRowFirstColumn="0" w:firstRowLastColumn="0" w:lastRowFirstColumn="0" w:lastRowLastColumn="0"/>
          <w:jc w:val="left"/>
        </w:trPr>
        <w:tc>
          <w:tcPr>
            <w:tcW w:w="631" w:type="pct"/>
          </w:tcPr>
          <w:p w14:paraId="17D61859" w14:textId="77777777" w:rsidR="00DB0C97" w:rsidRPr="00A7775F" w:rsidRDefault="00DB0C97" w:rsidP="00BF3757">
            <w:pPr>
              <w:pStyle w:val="ECCTableHeaderwhitefont"/>
              <w:rPr>
                <w:b w:val="0"/>
                <w:i w:val="0"/>
                <w:iCs/>
                <w:sz w:val="16"/>
                <w:szCs w:val="16"/>
              </w:rPr>
            </w:pPr>
            <w:r w:rsidRPr="00A7775F">
              <w:rPr>
                <w:i w:val="0"/>
                <w:iCs/>
                <w:sz w:val="16"/>
                <w:szCs w:val="16"/>
              </w:rPr>
              <w:t>Scenario No.</w:t>
            </w:r>
          </w:p>
        </w:tc>
        <w:tc>
          <w:tcPr>
            <w:tcW w:w="932" w:type="pct"/>
          </w:tcPr>
          <w:p w14:paraId="0B70C110" w14:textId="77777777" w:rsidR="00DB0C97" w:rsidRPr="00A7775F" w:rsidRDefault="00DB0C97" w:rsidP="00BF3757">
            <w:pPr>
              <w:pStyle w:val="ECCTableHeaderwhitefont"/>
              <w:rPr>
                <w:i w:val="0"/>
                <w:iCs/>
                <w:sz w:val="16"/>
                <w:szCs w:val="16"/>
              </w:rPr>
            </w:pPr>
            <w:r w:rsidRPr="00A7775F">
              <w:rPr>
                <w:i w:val="0"/>
                <w:iCs/>
                <w:sz w:val="16"/>
                <w:szCs w:val="16"/>
              </w:rPr>
              <w:t>Scenario type</w:t>
            </w:r>
          </w:p>
        </w:tc>
        <w:tc>
          <w:tcPr>
            <w:tcW w:w="938" w:type="pct"/>
          </w:tcPr>
          <w:p w14:paraId="7FAB4C2A" w14:textId="77777777" w:rsidR="00DB0C97" w:rsidRPr="00A7775F" w:rsidRDefault="00DB0C97" w:rsidP="00BF3757">
            <w:pPr>
              <w:pStyle w:val="ECCTableHeaderwhitefont"/>
              <w:rPr>
                <w:i w:val="0"/>
                <w:iCs/>
                <w:sz w:val="16"/>
                <w:szCs w:val="16"/>
              </w:rPr>
            </w:pPr>
            <w:r w:rsidRPr="00A7775F">
              <w:rPr>
                <w:i w:val="0"/>
                <w:iCs/>
                <w:sz w:val="16"/>
                <w:szCs w:val="16"/>
              </w:rPr>
              <w:t>Clutter assumption</w:t>
            </w:r>
          </w:p>
        </w:tc>
        <w:tc>
          <w:tcPr>
            <w:tcW w:w="1222" w:type="pct"/>
          </w:tcPr>
          <w:p w14:paraId="6995E0CA" w14:textId="77777777" w:rsidR="00DB0C97" w:rsidRPr="00A7775F" w:rsidRDefault="00DB0C97" w:rsidP="00BF3757">
            <w:pPr>
              <w:pStyle w:val="ECCTableHeaderwhitefont"/>
              <w:rPr>
                <w:i w:val="0"/>
                <w:iCs/>
                <w:sz w:val="16"/>
                <w:szCs w:val="16"/>
              </w:rPr>
            </w:pPr>
            <w:r w:rsidRPr="00A7775F">
              <w:rPr>
                <w:i w:val="0"/>
                <w:iCs/>
                <w:sz w:val="16"/>
                <w:szCs w:val="16"/>
              </w:rPr>
              <w:t>Interference from</w:t>
            </w:r>
          </w:p>
        </w:tc>
        <w:tc>
          <w:tcPr>
            <w:tcW w:w="1277" w:type="pct"/>
          </w:tcPr>
          <w:p w14:paraId="35DD9733" w14:textId="77777777" w:rsidR="00DB0C97" w:rsidRPr="00A7775F" w:rsidRDefault="00DB0C97" w:rsidP="00BF3757">
            <w:pPr>
              <w:pStyle w:val="ECCTableHeaderwhitefont"/>
              <w:rPr>
                <w:i w:val="0"/>
                <w:iCs/>
                <w:sz w:val="16"/>
                <w:szCs w:val="16"/>
              </w:rPr>
            </w:pPr>
            <w:r w:rsidRPr="00A7775F">
              <w:rPr>
                <w:i w:val="0"/>
                <w:iCs/>
                <w:sz w:val="16"/>
                <w:szCs w:val="16"/>
              </w:rPr>
              <w:t>Interference to</w:t>
            </w:r>
          </w:p>
        </w:tc>
      </w:tr>
      <w:tr w:rsidR="00DB0C97" w:rsidRPr="0000782F" w14:paraId="4C9BFEF2" w14:textId="77777777" w:rsidTr="00D85C82">
        <w:trPr>
          <w:trHeight w:val="13"/>
          <w:jc w:val="left"/>
        </w:trPr>
        <w:tc>
          <w:tcPr>
            <w:tcW w:w="631" w:type="pct"/>
            <w:shd w:val="clear" w:color="auto" w:fill="auto"/>
          </w:tcPr>
          <w:p w14:paraId="0835E2A5" w14:textId="77777777" w:rsidR="00DB0C97" w:rsidRPr="00DB0C97" w:rsidRDefault="00DB0C97" w:rsidP="00BF3757">
            <w:pPr>
              <w:pStyle w:val="ECCTabletext"/>
              <w:jc w:val="center"/>
              <w:rPr>
                <w:sz w:val="16"/>
                <w:szCs w:val="16"/>
              </w:rPr>
            </w:pPr>
            <w:r w:rsidRPr="00DB0C97">
              <w:rPr>
                <w:sz w:val="16"/>
                <w:szCs w:val="16"/>
              </w:rPr>
              <w:t>10</w:t>
            </w:r>
          </w:p>
          <w:p w14:paraId="1644809A" w14:textId="77777777" w:rsidR="00DB0C97" w:rsidRPr="00DB0C97" w:rsidRDefault="00DB0C97" w:rsidP="00BF3757">
            <w:pPr>
              <w:pStyle w:val="ECCTabletext"/>
              <w:jc w:val="center"/>
              <w:rPr>
                <w:sz w:val="16"/>
                <w:szCs w:val="16"/>
              </w:rPr>
            </w:pPr>
            <w:r w:rsidRPr="00DB0C97">
              <w:rPr>
                <w:sz w:val="16"/>
                <w:szCs w:val="16"/>
              </w:rPr>
              <w:t>Urban</w:t>
            </w:r>
          </w:p>
        </w:tc>
        <w:tc>
          <w:tcPr>
            <w:tcW w:w="932" w:type="pct"/>
          </w:tcPr>
          <w:p w14:paraId="5D06514F" w14:textId="77777777" w:rsidR="00DB0C97" w:rsidRPr="00DB0C97" w:rsidRDefault="00DB0C97" w:rsidP="00BF3757">
            <w:pPr>
              <w:pStyle w:val="ECCTabletext"/>
              <w:jc w:val="center"/>
              <w:rPr>
                <w:sz w:val="16"/>
                <w:szCs w:val="16"/>
              </w:rPr>
            </w:pPr>
            <w:r w:rsidRPr="00DB0C97">
              <w:rPr>
                <w:sz w:val="16"/>
                <w:szCs w:val="16"/>
              </w:rPr>
              <w:t xml:space="preserve">Outdoor WBB MP vs </w:t>
            </w:r>
          </w:p>
          <w:p w14:paraId="566A3AD6" w14:textId="77777777" w:rsidR="00DB0C97" w:rsidRPr="00DB0C97" w:rsidRDefault="00DB0C97" w:rsidP="00BF3757">
            <w:pPr>
              <w:pStyle w:val="ECCTabletext"/>
              <w:jc w:val="center"/>
              <w:rPr>
                <w:sz w:val="16"/>
                <w:szCs w:val="16"/>
              </w:rPr>
            </w:pPr>
            <w:r w:rsidRPr="00DB0C97">
              <w:rPr>
                <w:sz w:val="16"/>
                <w:szCs w:val="16"/>
              </w:rPr>
              <w:t>Outdoor 5G MFCN</w:t>
            </w:r>
          </w:p>
        </w:tc>
        <w:tc>
          <w:tcPr>
            <w:tcW w:w="938" w:type="pct"/>
          </w:tcPr>
          <w:p w14:paraId="445FF63D" w14:textId="77777777" w:rsidR="00DB0C97" w:rsidRPr="00DB0C97" w:rsidRDefault="00DB0C97" w:rsidP="00BF3757">
            <w:pPr>
              <w:pStyle w:val="ECCTabletext"/>
              <w:jc w:val="center"/>
              <w:rPr>
                <w:sz w:val="16"/>
                <w:szCs w:val="16"/>
              </w:rPr>
            </w:pPr>
            <w:r w:rsidRPr="00DB0C97">
              <w:rPr>
                <w:sz w:val="16"/>
                <w:szCs w:val="16"/>
              </w:rPr>
              <w:t>50% applied only at one side</w:t>
            </w:r>
          </w:p>
        </w:tc>
        <w:tc>
          <w:tcPr>
            <w:tcW w:w="1222" w:type="pct"/>
          </w:tcPr>
          <w:p w14:paraId="30765B7A" w14:textId="77777777" w:rsidR="00DB0C97" w:rsidRPr="00DB0C97" w:rsidRDefault="00DB0C97" w:rsidP="00BF3757">
            <w:pPr>
              <w:pStyle w:val="ECCTabletext"/>
              <w:jc w:val="center"/>
              <w:rPr>
                <w:b/>
                <w:bCs/>
                <w:sz w:val="16"/>
                <w:szCs w:val="16"/>
              </w:rPr>
            </w:pPr>
            <w:r w:rsidRPr="00DB0C97">
              <w:rPr>
                <w:sz w:val="16"/>
                <w:szCs w:val="16"/>
              </w:rPr>
              <w:t>Outdoor WBB MP BS</w:t>
            </w:r>
            <w:r w:rsidRPr="00DB0C97">
              <w:rPr>
                <w:b/>
                <w:bCs/>
                <w:sz w:val="16"/>
                <w:szCs w:val="16"/>
              </w:rPr>
              <w:t xml:space="preserve"> </w:t>
            </w:r>
          </w:p>
          <w:p w14:paraId="47A01E94" w14:textId="77777777" w:rsidR="00DB0C97" w:rsidRPr="00DB0C97" w:rsidRDefault="00DB0C97" w:rsidP="00BF3757">
            <w:pPr>
              <w:pStyle w:val="ECCTabletext"/>
              <w:jc w:val="center"/>
              <w:rPr>
                <w:sz w:val="16"/>
                <w:szCs w:val="16"/>
              </w:rPr>
            </w:pPr>
            <w:r w:rsidRPr="00DB0C97">
              <w:rPr>
                <w:sz w:val="16"/>
                <w:szCs w:val="16"/>
              </w:rPr>
              <w:t>EIRP = 49 dBm/100MHz</w:t>
            </w:r>
          </w:p>
          <w:p w14:paraId="64C1E3A3" w14:textId="77777777" w:rsidR="00DB0C97" w:rsidRPr="00DB0C97" w:rsidRDefault="00DB0C97" w:rsidP="00BF3757">
            <w:pPr>
              <w:pStyle w:val="ECCTabletext"/>
              <w:jc w:val="center"/>
              <w:rPr>
                <w:sz w:val="16"/>
                <w:szCs w:val="16"/>
              </w:rPr>
            </w:pPr>
            <w:r w:rsidRPr="00DB0C97">
              <w:rPr>
                <w:sz w:val="16"/>
                <w:szCs w:val="16"/>
              </w:rPr>
              <w:t>AAS (4x8)</w:t>
            </w:r>
          </w:p>
          <w:p w14:paraId="7D46D62D" w14:textId="77777777" w:rsidR="00DB0C97" w:rsidRPr="00DB0C97" w:rsidRDefault="00DB0C97" w:rsidP="00BF3757">
            <w:pPr>
              <w:pStyle w:val="ECCTabletext"/>
              <w:jc w:val="center"/>
              <w:rPr>
                <w:sz w:val="16"/>
                <w:szCs w:val="16"/>
              </w:rPr>
            </w:pPr>
            <w:r w:rsidRPr="00DB0C97">
              <w:rPr>
                <w:sz w:val="16"/>
                <w:szCs w:val="16"/>
              </w:rPr>
              <w:t>10m height</w:t>
            </w:r>
          </w:p>
        </w:tc>
        <w:tc>
          <w:tcPr>
            <w:tcW w:w="1277" w:type="pct"/>
          </w:tcPr>
          <w:p w14:paraId="2193871E" w14:textId="77777777" w:rsidR="00DB0C97" w:rsidRPr="00DB0C97" w:rsidRDefault="00DB0C97" w:rsidP="00BF3757">
            <w:pPr>
              <w:pStyle w:val="ECCTabletext"/>
              <w:jc w:val="center"/>
              <w:rPr>
                <w:sz w:val="16"/>
                <w:szCs w:val="16"/>
              </w:rPr>
            </w:pPr>
            <w:r w:rsidRPr="00DB0C97">
              <w:rPr>
                <w:sz w:val="16"/>
                <w:szCs w:val="16"/>
              </w:rPr>
              <w:t>Outdoor 5G MFCN BS</w:t>
            </w:r>
            <w:r w:rsidRPr="00DB0C97">
              <w:rPr>
                <w:sz w:val="16"/>
                <w:szCs w:val="16"/>
              </w:rPr>
              <w:br/>
              <w:t>29.2 dBi antenna gain</w:t>
            </w:r>
          </w:p>
          <w:p w14:paraId="33B34CA9" w14:textId="77777777" w:rsidR="00DB0C97" w:rsidRPr="00DB0C97" w:rsidRDefault="00DB0C97" w:rsidP="00BF3757">
            <w:pPr>
              <w:pStyle w:val="ECCTabletext"/>
              <w:jc w:val="center"/>
              <w:rPr>
                <w:sz w:val="16"/>
                <w:szCs w:val="16"/>
              </w:rPr>
            </w:pPr>
            <w:r w:rsidRPr="00DB0C97">
              <w:rPr>
                <w:sz w:val="16"/>
                <w:szCs w:val="16"/>
              </w:rPr>
              <w:t>AAS (8x8)</w:t>
            </w:r>
          </w:p>
          <w:p w14:paraId="0090C32B" w14:textId="77777777" w:rsidR="00DB0C97" w:rsidRPr="00DB0C97" w:rsidRDefault="00DB0C97" w:rsidP="00BF3757">
            <w:pPr>
              <w:pStyle w:val="ECCTabletext"/>
              <w:jc w:val="center"/>
              <w:rPr>
                <w:sz w:val="16"/>
                <w:szCs w:val="16"/>
              </w:rPr>
            </w:pPr>
            <w:r w:rsidRPr="00DB0C97">
              <w:rPr>
                <w:sz w:val="16"/>
                <w:szCs w:val="16"/>
              </w:rPr>
              <w:t>20m height</w:t>
            </w:r>
          </w:p>
        </w:tc>
      </w:tr>
      <w:tr w:rsidR="00DB0C97" w:rsidRPr="0000782F" w14:paraId="3D1D42A4" w14:textId="77777777" w:rsidTr="00D85C82">
        <w:trPr>
          <w:trHeight w:val="13"/>
          <w:jc w:val="left"/>
        </w:trPr>
        <w:tc>
          <w:tcPr>
            <w:tcW w:w="631" w:type="pct"/>
            <w:shd w:val="clear" w:color="auto" w:fill="auto"/>
          </w:tcPr>
          <w:p w14:paraId="179057D8" w14:textId="77777777" w:rsidR="00DB0C97" w:rsidRPr="00DB0C97" w:rsidRDefault="00DB0C97" w:rsidP="00BF3757">
            <w:pPr>
              <w:pStyle w:val="ECCTabletext"/>
              <w:jc w:val="center"/>
              <w:rPr>
                <w:sz w:val="16"/>
                <w:szCs w:val="16"/>
              </w:rPr>
            </w:pPr>
            <w:r w:rsidRPr="00DB0C97">
              <w:rPr>
                <w:sz w:val="16"/>
                <w:szCs w:val="16"/>
              </w:rPr>
              <w:t>11</w:t>
            </w:r>
          </w:p>
          <w:p w14:paraId="1786B4D1" w14:textId="77777777" w:rsidR="00DB0C97" w:rsidRPr="00DB0C97" w:rsidRDefault="00DB0C97" w:rsidP="00BF3757">
            <w:pPr>
              <w:pStyle w:val="ECCTabletext"/>
              <w:jc w:val="center"/>
              <w:rPr>
                <w:sz w:val="16"/>
                <w:szCs w:val="16"/>
              </w:rPr>
            </w:pPr>
            <w:r w:rsidRPr="00DB0C97">
              <w:rPr>
                <w:sz w:val="16"/>
                <w:szCs w:val="16"/>
              </w:rPr>
              <w:t>Dense suburban</w:t>
            </w:r>
          </w:p>
        </w:tc>
        <w:tc>
          <w:tcPr>
            <w:tcW w:w="932" w:type="pct"/>
          </w:tcPr>
          <w:p w14:paraId="25D36402" w14:textId="77777777" w:rsidR="00DB0C97" w:rsidRPr="00DB0C97" w:rsidRDefault="00DB0C97" w:rsidP="00BF3757">
            <w:pPr>
              <w:pStyle w:val="ECCTabletext"/>
              <w:jc w:val="center"/>
              <w:rPr>
                <w:sz w:val="16"/>
                <w:szCs w:val="16"/>
              </w:rPr>
            </w:pPr>
            <w:r w:rsidRPr="00DB0C97">
              <w:rPr>
                <w:sz w:val="16"/>
                <w:szCs w:val="16"/>
              </w:rPr>
              <w:t xml:space="preserve">Outdoor WBB MP vs </w:t>
            </w:r>
          </w:p>
          <w:p w14:paraId="39B06F67" w14:textId="77777777" w:rsidR="00DB0C97" w:rsidRPr="00DB0C97" w:rsidRDefault="00DB0C97" w:rsidP="00BF3757">
            <w:pPr>
              <w:pStyle w:val="ECCTabletext"/>
              <w:jc w:val="center"/>
              <w:rPr>
                <w:sz w:val="16"/>
                <w:szCs w:val="16"/>
              </w:rPr>
            </w:pPr>
            <w:r w:rsidRPr="00DB0C97">
              <w:rPr>
                <w:sz w:val="16"/>
                <w:szCs w:val="16"/>
              </w:rPr>
              <w:t>Outdoor 5G MFCN</w:t>
            </w:r>
          </w:p>
        </w:tc>
        <w:tc>
          <w:tcPr>
            <w:tcW w:w="938" w:type="pct"/>
          </w:tcPr>
          <w:p w14:paraId="40AE919E" w14:textId="77777777" w:rsidR="00DB0C97" w:rsidRPr="00DB0C97" w:rsidRDefault="00DB0C97" w:rsidP="00BF3757">
            <w:pPr>
              <w:pStyle w:val="ECCTabletext"/>
              <w:jc w:val="center"/>
              <w:rPr>
                <w:sz w:val="16"/>
                <w:szCs w:val="16"/>
              </w:rPr>
            </w:pPr>
            <w:r w:rsidRPr="00DB0C97">
              <w:rPr>
                <w:sz w:val="16"/>
                <w:szCs w:val="16"/>
              </w:rPr>
              <w:t>30% applied only at one side</w:t>
            </w:r>
          </w:p>
        </w:tc>
        <w:tc>
          <w:tcPr>
            <w:tcW w:w="1222" w:type="pct"/>
          </w:tcPr>
          <w:p w14:paraId="04153404" w14:textId="77777777" w:rsidR="00DB0C97" w:rsidRPr="00DB0C97" w:rsidRDefault="00DB0C97" w:rsidP="00BF3757">
            <w:pPr>
              <w:pStyle w:val="ECCTabletext"/>
              <w:jc w:val="center"/>
              <w:rPr>
                <w:b/>
                <w:bCs/>
                <w:sz w:val="16"/>
                <w:szCs w:val="16"/>
              </w:rPr>
            </w:pPr>
            <w:r w:rsidRPr="00DB0C97">
              <w:rPr>
                <w:sz w:val="16"/>
                <w:szCs w:val="16"/>
              </w:rPr>
              <w:t>Outdoor WBB MP BS</w:t>
            </w:r>
            <w:r w:rsidRPr="00DB0C97">
              <w:rPr>
                <w:b/>
                <w:bCs/>
                <w:sz w:val="16"/>
                <w:szCs w:val="16"/>
              </w:rPr>
              <w:t xml:space="preserve"> </w:t>
            </w:r>
          </w:p>
          <w:p w14:paraId="3C793A38" w14:textId="77777777" w:rsidR="00DB0C97" w:rsidRPr="00DB0C97" w:rsidRDefault="00DB0C97" w:rsidP="00BF3757">
            <w:pPr>
              <w:pStyle w:val="ECCTabletext"/>
              <w:jc w:val="center"/>
              <w:rPr>
                <w:sz w:val="16"/>
                <w:szCs w:val="16"/>
              </w:rPr>
            </w:pPr>
            <w:r w:rsidRPr="00DB0C97">
              <w:rPr>
                <w:sz w:val="16"/>
                <w:szCs w:val="16"/>
              </w:rPr>
              <w:t>EIRP = 49 dBm/100MHz</w:t>
            </w:r>
          </w:p>
          <w:p w14:paraId="11BB5C19" w14:textId="77777777" w:rsidR="00DB0C97" w:rsidRPr="00DB0C97" w:rsidRDefault="00DB0C97" w:rsidP="00BF3757">
            <w:pPr>
              <w:pStyle w:val="ECCTabletext"/>
              <w:jc w:val="center"/>
              <w:rPr>
                <w:sz w:val="16"/>
                <w:szCs w:val="16"/>
              </w:rPr>
            </w:pPr>
            <w:r w:rsidRPr="00DB0C97">
              <w:rPr>
                <w:sz w:val="16"/>
                <w:szCs w:val="16"/>
              </w:rPr>
              <w:t>AAS (4x8)</w:t>
            </w:r>
          </w:p>
          <w:p w14:paraId="5BC8F82F" w14:textId="77777777" w:rsidR="00DB0C97" w:rsidRPr="00DB0C97" w:rsidRDefault="00DB0C97" w:rsidP="00BF3757">
            <w:pPr>
              <w:pStyle w:val="ECCTabletext"/>
              <w:jc w:val="center"/>
              <w:rPr>
                <w:sz w:val="16"/>
                <w:szCs w:val="16"/>
              </w:rPr>
            </w:pPr>
            <w:r w:rsidRPr="00DB0C97">
              <w:rPr>
                <w:sz w:val="16"/>
                <w:szCs w:val="16"/>
              </w:rPr>
              <w:t>10m height</w:t>
            </w:r>
          </w:p>
        </w:tc>
        <w:tc>
          <w:tcPr>
            <w:tcW w:w="1277" w:type="pct"/>
          </w:tcPr>
          <w:p w14:paraId="47E5F964" w14:textId="77777777" w:rsidR="00DB0C97" w:rsidRPr="00DB0C97" w:rsidRDefault="00DB0C97" w:rsidP="00BF3757">
            <w:pPr>
              <w:pStyle w:val="ECCTabletext"/>
              <w:jc w:val="center"/>
              <w:rPr>
                <w:sz w:val="16"/>
                <w:szCs w:val="16"/>
              </w:rPr>
            </w:pPr>
            <w:r w:rsidRPr="00DB0C97">
              <w:rPr>
                <w:sz w:val="16"/>
                <w:szCs w:val="16"/>
              </w:rPr>
              <w:t>Outdoor 5G MFCN BS</w:t>
            </w:r>
            <w:r w:rsidRPr="00DB0C97">
              <w:rPr>
                <w:sz w:val="16"/>
                <w:szCs w:val="16"/>
              </w:rPr>
              <w:br/>
              <w:t>29.2 dBi antenna gain</w:t>
            </w:r>
          </w:p>
          <w:p w14:paraId="5C9D54C2" w14:textId="77777777" w:rsidR="00DB0C97" w:rsidRPr="00DB0C97" w:rsidRDefault="00DB0C97" w:rsidP="00BF3757">
            <w:pPr>
              <w:pStyle w:val="ECCTabletext"/>
              <w:jc w:val="center"/>
              <w:rPr>
                <w:sz w:val="16"/>
                <w:szCs w:val="16"/>
              </w:rPr>
            </w:pPr>
            <w:r w:rsidRPr="00DB0C97">
              <w:rPr>
                <w:sz w:val="16"/>
                <w:szCs w:val="16"/>
              </w:rPr>
              <w:t>AAS (8x8)</w:t>
            </w:r>
          </w:p>
          <w:p w14:paraId="1AC971BE" w14:textId="77777777" w:rsidR="00DB0C97" w:rsidRPr="00DB0C97" w:rsidRDefault="00DB0C97" w:rsidP="00BF3757">
            <w:pPr>
              <w:pStyle w:val="ECCTabletext"/>
              <w:jc w:val="center"/>
              <w:rPr>
                <w:sz w:val="16"/>
                <w:szCs w:val="16"/>
              </w:rPr>
            </w:pPr>
            <w:r w:rsidRPr="00DB0C97">
              <w:rPr>
                <w:sz w:val="16"/>
                <w:szCs w:val="16"/>
              </w:rPr>
              <w:t>25m height</w:t>
            </w:r>
          </w:p>
        </w:tc>
      </w:tr>
      <w:tr w:rsidR="00DB0C97" w:rsidRPr="0000782F" w14:paraId="50BB3CAA" w14:textId="77777777" w:rsidTr="00BF3757">
        <w:trPr>
          <w:jc w:val="left"/>
        </w:trPr>
        <w:tc>
          <w:tcPr>
            <w:tcW w:w="631" w:type="pct"/>
            <w:shd w:val="clear" w:color="auto" w:fill="auto"/>
          </w:tcPr>
          <w:p w14:paraId="26926565" w14:textId="77777777" w:rsidR="00DB0C97" w:rsidRPr="00DB0C97" w:rsidRDefault="00DB0C97" w:rsidP="00BF3757">
            <w:pPr>
              <w:pStyle w:val="ECCTabletext"/>
              <w:jc w:val="center"/>
              <w:rPr>
                <w:sz w:val="16"/>
                <w:szCs w:val="16"/>
              </w:rPr>
            </w:pPr>
            <w:r w:rsidRPr="00DB0C97">
              <w:rPr>
                <w:sz w:val="16"/>
                <w:szCs w:val="16"/>
              </w:rPr>
              <w:t>12</w:t>
            </w:r>
          </w:p>
          <w:p w14:paraId="5948A909" w14:textId="77777777" w:rsidR="00DB0C97" w:rsidRPr="00DB0C97" w:rsidRDefault="00DB0C97" w:rsidP="00BF3757">
            <w:pPr>
              <w:pStyle w:val="ECCTabletext"/>
              <w:jc w:val="center"/>
              <w:rPr>
                <w:sz w:val="16"/>
                <w:szCs w:val="16"/>
              </w:rPr>
            </w:pPr>
            <w:r w:rsidRPr="00DB0C97">
              <w:rPr>
                <w:sz w:val="16"/>
                <w:szCs w:val="16"/>
              </w:rPr>
              <w:t>Dense suburban</w:t>
            </w:r>
          </w:p>
        </w:tc>
        <w:tc>
          <w:tcPr>
            <w:tcW w:w="932" w:type="pct"/>
          </w:tcPr>
          <w:p w14:paraId="538993D6" w14:textId="77777777" w:rsidR="00DB0C97" w:rsidRPr="00DB0C97" w:rsidRDefault="00DB0C97" w:rsidP="00BF3757">
            <w:pPr>
              <w:pStyle w:val="ECCTabletext"/>
              <w:jc w:val="center"/>
              <w:rPr>
                <w:sz w:val="16"/>
                <w:szCs w:val="16"/>
              </w:rPr>
            </w:pPr>
            <w:r w:rsidRPr="00DB0C97">
              <w:rPr>
                <w:sz w:val="16"/>
                <w:szCs w:val="16"/>
              </w:rPr>
              <w:t xml:space="preserve">Outdoor WBB MP vs </w:t>
            </w:r>
          </w:p>
          <w:p w14:paraId="5FF96337" w14:textId="77777777" w:rsidR="00DB0C97" w:rsidRPr="00DB0C97" w:rsidRDefault="00DB0C97" w:rsidP="00BF3757">
            <w:pPr>
              <w:pStyle w:val="ECCTabletext"/>
              <w:jc w:val="center"/>
              <w:rPr>
                <w:sz w:val="16"/>
                <w:szCs w:val="16"/>
              </w:rPr>
            </w:pPr>
            <w:r w:rsidRPr="00DB0C97">
              <w:rPr>
                <w:sz w:val="16"/>
                <w:szCs w:val="16"/>
              </w:rPr>
              <w:t>Outdoor 5G MFCN</w:t>
            </w:r>
          </w:p>
        </w:tc>
        <w:tc>
          <w:tcPr>
            <w:tcW w:w="938" w:type="pct"/>
          </w:tcPr>
          <w:p w14:paraId="7D601316" w14:textId="77777777" w:rsidR="00DB0C97" w:rsidRPr="00DB0C97" w:rsidRDefault="00DB0C97" w:rsidP="00BF3757">
            <w:pPr>
              <w:pStyle w:val="ECCTabletext"/>
              <w:jc w:val="center"/>
              <w:rPr>
                <w:sz w:val="16"/>
                <w:szCs w:val="16"/>
              </w:rPr>
            </w:pPr>
            <w:r w:rsidRPr="00DB0C97">
              <w:rPr>
                <w:sz w:val="16"/>
                <w:szCs w:val="16"/>
              </w:rPr>
              <w:t>30% applied only at one side</w:t>
            </w:r>
          </w:p>
        </w:tc>
        <w:tc>
          <w:tcPr>
            <w:tcW w:w="1222" w:type="pct"/>
          </w:tcPr>
          <w:p w14:paraId="69C93896" w14:textId="77777777" w:rsidR="00DB0C97" w:rsidRPr="00DB0C97" w:rsidRDefault="00DB0C97" w:rsidP="00BF3757">
            <w:pPr>
              <w:pStyle w:val="ECCTabletext"/>
              <w:jc w:val="center"/>
              <w:rPr>
                <w:b/>
                <w:bCs/>
                <w:sz w:val="16"/>
                <w:szCs w:val="16"/>
              </w:rPr>
            </w:pPr>
            <w:r w:rsidRPr="00DB0C97">
              <w:rPr>
                <w:sz w:val="16"/>
                <w:szCs w:val="16"/>
              </w:rPr>
              <w:t>Outdoor WBB MP BS</w:t>
            </w:r>
            <w:r w:rsidRPr="00DB0C97">
              <w:rPr>
                <w:b/>
                <w:bCs/>
                <w:sz w:val="16"/>
                <w:szCs w:val="16"/>
              </w:rPr>
              <w:t xml:space="preserve"> </w:t>
            </w:r>
          </w:p>
          <w:p w14:paraId="678CCD99" w14:textId="77777777" w:rsidR="00DB0C97" w:rsidRPr="00DB0C97" w:rsidRDefault="00DB0C97" w:rsidP="00BF3757">
            <w:pPr>
              <w:pStyle w:val="ECCTabletext"/>
              <w:jc w:val="center"/>
              <w:rPr>
                <w:sz w:val="16"/>
                <w:szCs w:val="16"/>
              </w:rPr>
            </w:pPr>
            <w:r w:rsidRPr="00DB0C97">
              <w:rPr>
                <w:sz w:val="16"/>
                <w:szCs w:val="16"/>
              </w:rPr>
              <w:t>EIRP = 51 dBm/100MHz</w:t>
            </w:r>
          </w:p>
          <w:p w14:paraId="1FB85122" w14:textId="77777777" w:rsidR="00DB0C97" w:rsidRPr="00DB0C97" w:rsidRDefault="00DB0C97" w:rsidP="00BF3757">
            <w:pPr>
              <w:pStyle w:val="ECCTabletext"/>
              <w:jc w:val="center"/>
              <w:rPr>
                <w:sz w:val="16"/>
                <w:szCs w:val="16"/>
              </w:rPr>
            </w:pPr>
            <w:r w:rsidRPr="00DB0C97">
              <w:rPr>
                <w:sz w:val="16"/>
                <w:szCs w:val="16"/>
              </w:rPr>
              <w:t>AAS (4x8)</w:t>
            </w:r>
          </w:p>
          <w:p w14:paraId="7D0D4410" w14:textId="77777777" w:rsidR="00DB0C97" w:rsidRPr="00DB0C97" w:rsidRDefault="00DB0C97" w:rsidP="00BF3757">
            <w:pPr>
              <w:pStyle w:val="ECCTabletext"/>
              <w:jc w:val="center"/>
              <w:rPr>
                <w:sz w:val="16"/>
                <w:szCs w:val="16"/>
              </w:rPr>
            </w:pPr>
            <w:r w:rsidRPr="00DB0C97">
              <w:rPr>
                <w:sz w:val="16"/>
                <w:szCs w:val="16"/>
              </w:rPr>
              <w:t>10m height</w:t>
            </w:r>
          </w:p>
        </w:tc>
        <w:tc>
          <w:tcPr>
            <w:tcW w:w="1277" w:type="pct"/>
          </w:tcPr>
          <w:p w14:paraId="00F91B4B" w14:textId="77777777" w:rsidR="00DB0C97" w:rsidRPr="00DB0C97" w:rsidRDefault="00DB0C97" w:rsidP="00BF3757">
            <w:pPr>
              <w:pStyle w:val="ECCTabletext"/>
              <w:jc w:val="center"/>
              <w:rPr>
                <w:sz w:val="16"/>
                <w:szCs w:val="16"/>
              </w:rPr>
            </w:pPr>
            <w:r w:rsidRPr="00DB0C97">
              <w:rPr>
                <w:sz w:val="16"/>
                <w:szCs w:val="16"/>
              </w:rPr>
              <w:t>Outdoor 5G MFCN BS</w:t>
            </w:r>
            <w:r w:rsidRPr="00DB0C97">
              <w:rPr>
                <w:sz w:val="16"/>
                <w:szCs w:val="16"/>
              </w:rPr>
              <w:br/>
              <w:t>29.2 dBi antenna gain</w:t>
            </w:r>
          </w:p>
          <w:p w14:paraId="6F98BAED" w14:textId="77777777" w:rsidR="00DB0C97" w:rsidRPr="00DB0C97" w:rsidRDefault="00DB0C97" w:rsidP="00BF3757">
            <w:pPr>
              <w:pStyle w:val="ECCTabletext"/>
              <w:jc w:val="center"/>
              <w:rPr>
                <w:sz w:val="16"/>
                <w:szCs w:val="16"/>
              </w:rPr>
            </w:pPr>
            <w:r w:rsidRPr="00DB0C97">
              <w:rPr>
                <w:sz w:val="16"/>
                <w:szCs w:val="16"/>
              </w:rPr>
              <w:t>AAS (8x8)</w:t>
            </w:r>
          </w:p>
          <w:p w14:paraId="5147F628" w14:textId="77777777" w:rsidR="00DB0C97" w:rsidRPr="00DB0C97" w:rsidRDefault="00DB0C97" w:rsidP="00BF3757">
            <w:pPr>
              <w:pStyle w:val="ECCTabletext"/>
              <w:jc w:val="center"/>
              <w:rPr>
                <w:sz w:val="16"/>
                <w:szCs w:val="16"/>
              </w:rPr>
            </w:pPr>
            <w:r w:rsidRPr="00DB0C97">
              <w:rPr>
                <w:sz w:val="16"/>
                <w:szCs w:val="16"/>
              </w:rPr>
              <w:t>25m height</w:t>
            </w:r>
          </w:p>
        </w:tc>
      </w:tr>
      <w:tr w:rsidR="00DB0C97" w:rsidRPr="0000782F" w14:paraId="35092ADE" w14:textId="77777777" w:rsidTr="00BF3757">
        <w:trPr>
          <w:jc w:val="left"/>
        </w:trPr>
        <w:tc>
          <w:tcPr>
            <w:tcW w:w="631" w:type="pct"/>
            <w:shd w:val="clear" w:color="auto" w:fill="auto"/>
          </w:tcPr>
          <w:p w14:paraId="3A132152" w14:textId="77777777" w:rsidR="00DB0C97" w:rsidRPr="00DB0C97" w:rsidRDefault="00DB0C97" w:rsidP="00BF3757">
            <w:pPr>
              <w:pStyle w:val="ECCTabletext"/>
              <w:jc w:val="center"/>
              <w:rPr>
                <w:sz w:val="16"/>
                <w:szCs w:val="16"/>
              </w:rPr>
            </w:pPr>
            <w:r w:rsidRPr="00DB0C97">
              <w:rPr>
                <w:sz w:val="16"/>
                <w:szCs w:val="16"/>
              </w:rPr>
              <w:t>13</w:t>
            </w:r>
          </w:p>
          <w:p w14:paraId="0AF21F48" w14:textId="77777777" w:rsidR="00DB0C97" w:rsidRPr="00DB0C97" w:rsidRDefault="00DB0C97" w:rsidP="00BF3757">
            <w:pPr>
              <w:pStyle w:val="ECCTabletext"/>
              <w:jc w:val="center"/>
              <w:rPr>
                <w:sz w:val="16"/>
                <w:szCs w:val="16"/>
              </w:rPr>
            </w:pPr>
            <w:r w:rsidRPr="00DB0C97">
              <w:rPr>
                <w:sz w:val="16"/>
                <w:szCs w:val="16"/>
              </w:rPr>
              <w:t>rural</w:t>
            </w:r>
          </w:p>
        </w:tc>
        <w:tc>
          <w:tcPr>
            <w:tcW w:w="932" w:type="pct"/>
          </w:tcPr>
          <w:p w14:paraId="05A6D47E" w14:textId="77777777" w:rsidR="00DB0C97" w:rsidRPr="00DB0C97" w:rsidRDefault="00DB0C97" w:rsidP="00BF3757">
            <w:pPr>
              <w:pStyle w:val="ECCTabletext"/>
              <w:jc w:val="center"/>
              <w:rPr>
                <w:sz w:val="16"/>
                <w:szCs w:val="16"/>
              </w:rPr>
            </w:pPr>
            <w:r w:rsidRPr="00DB0C97">
              <w:rPr>
                <w:sz w:val="16"/>
                <w:szCs w:val="16"/>
              </w:rPr>
              <w:t>Outdoor WBB MP</w:t>
            </w:r>
          </w:p>
          <w:p w14:paraId="6C329640" w14:textId="77777777" w:rsidR="00DB0C97" w:rsidRPr="00DB0C97" w:rsidRDefault="00DB0C97" w:rsidP="00BF3757">
            <w:pPr>
              <w:pStyle w:val="ECCTabletext"/>
              <w:jc w:val="center"/>
              <w:rPr>
                <w:sz w:val="16"/>
                <w:szCs w:val="16"/>
              </w:rPr>
            </w:pPr>
            <w:r w:rsidRPr="00DB0C97">
              <w:rPr>
                <w:sz w:val="16"/>
                <w:szCs w:val="16"/>
              </w:rPr>
              <w:t>vs</w:t>
            </w:r>
          </w:p>
          <w:p w14:paraId="6BBB0318" w14:textId="77777777" w:rsidR="00DB0C97" w:rsidRPr="00DB0C97" w:rsidRDefault="00DB0C97" w:rsidP="00BF3757">
            <w:pPr>
              <w:pStyle w:val="ECCTabletext"/>
              <w:jc w:val="center"/>
              <w:rPr>
                <w:sz w:val="16"/>
                <w:szCs w:val="16"/>
              </w:rPr>
            </w:pPr>
            <w:r w:rsidRPr="00DB0C97">
              <w:rPr>
                <w:sz w:val="16"/>
                <w:szCs w:val="16"/>
              </w:rPr>
              <w:t>Outdoor 5G MFCN</w:t>
            </w:r>
          </w:p>
        </w:tc>
        <w:tc>
          <w:tcPr>
            <w:tcW w:w="938" w:type="pct"/>
          </w:tcPr>
          <w:p w14:paraId="007294A7" w14:textId="77777777" w:rsidR="00DB0C97" w:rsidRPr="00DB0C97" w:rsidRDefault="00DB0C97" w:rsidP="00BF3757">
            <w:pPr>
              <w:pStyle w:val="ECCTabletext"/>
              <w:jc w:val="center"/>
              <w:rPr>
                <w:sz w:val="16"/>
                <w:szCs w:val="16"/>
              </w:rPr>
            </w:pPr>
            <w:r w:rsidRPr="00DB0C97">
              <w:rPr>
                <w:sz w:val="16"/>
                <w:szCs w:val="16"/>
              </w:rPr>
              <w:t>Both sides above clutter</w:t>
            </w:r>
          </w:p>
          <w:p w14:paraId="46BD718E" w14:textId="77777777" w:rsidR="00DB0C97" w:rsidRPr="00DB0C97" w:rsidRDefault="00DB0C97" w:rsidP="00BF3757">
            <w:pPr>
              <w:pStyle w:val="ECCTabletext"/>
              <w:jc w:val="center"/>
              <w:rPr>
                <w:sz w:val="16"/>
                <w:szCs w:val="16"/>
              </w:rPr>
            </w:pPr>
            <w:r w:rsidRPr="00DB0C97">
              <w:rPr>
                <w:sz w:val="16"/>
                <w:szCs w:val="16"/>
              </w:rPr>
              <w:t>(no clutter assumed)</w:t>
            </w:r>
          </w:p>
        </w:tc>
        <w:tc>
          <w:tcPr>
            <w:tcW w:w="1222" w:type="pct"/>
          </w:tcPr>
          <w:p w14:paraId="6CBA38D7" w14:textId="77777777" w:rsidR="00DB0C97" w:rsidRPr="00DB0C97" w:rsidRDefault="00DB0C97" w:rsidP="00BF3757">
            <w:pPr>
              <w:pStyle w:val="ECCTabletext"/>
              <w:jc w:val="center"/>
              <w:rPr>
                <w:sz w:val="16"/>
                <w:szCs w:val="16"/>
              </w:rPr>
            </w:pPr>
            <w:r w:rsidRPr="00DB0C97">
              <w:rPr>
                <w:sz w:val="16"/>
                <w:szCs w:val="16"/>
              </w:rPr>
              <w:t xml:space="preserve">Outdoor WBB MP BS </w:t>
            </w:r>
          </w:p>
          <w:p w14:paraId="3F2376C2" w14:textId="77777777" w:rsidR="00DB0C97" w:rsidRPr="00DB0C97" w:rsidRDefault="00DB0C97" w:rsidP="00BF3757">
            <w:pPr>
              <w:pStyle w:val="ECCTabletext"/>
              <w:jc w:val="center"/>
              <w:rPr>
                <w:sz w:val="16"/>
                <w:szCs w:val="16"/>
              </w:rPr>
            </w:pPr>
            <w:r w:rsidRPr="00DB0C97">
              <w:rPr>
                <w:sz w:val="16"/>
                <w:szCs w:val="16"/>
              </w:rPr>
              <w:t xml:space="preserve">EIRP =49dBm </w:t>
            </w:r>
          </w:p>
          <w:p w14:paraId="4E8FC49F" w14:textId="77777777" w:rsidR="00DB0C97" w:rsidRPr="00DB0C97" w:rsidRDefault="00DB0C97" w:rsidP="00BF3757">
            <w:pPr>
              <w:pStyle w:val="ECCTabletext"/>
              <w:jc w:val="center"/>
              <w:rPr>
                <w:sz w:val="16"/>
                <w:szCs w:val="16"/>
              </w:rPr>
            </w:pPr>
            <w:r w:rsidRPr="00DB0C97">
              <w:rPr>
                <w:sz w:val="16"/>
                <w:szCs w:val="16"/>
              </w:rPr>
              <w:t>AAS (4x8)</w:t>
            </w:r>
          </w:p>
          <w:p w14:paraId="7C76E0EC" w14:textId="77777777" w:rsidR="00DB0C97" w:rsidRPr="00DB0C97" w:rsidRDefault="00DB0C97" w:rsidP="00BF3757">
            <w:pPr>
              <w:pStyle w:val="ECCTabletext"/>
              <w:jc w:val="center"/>
              <w:rPr>
                <w:sz w:val="16"/>
                <w:szCs w:val="16"/>
              </w:rPr>
            </w:pPr>
            <w:r w:rsidRPr="00DB0C97">
              <w:rPr>
                <w:sz w:val="16"/>
                <w:szCs w:val="16"/>
              </w:rPr>
              <w:t>15m height</w:t>
            </w:r>
          </w:p>
        </w:tc>
        <w:tc>
          <w:tcPr>
            <w:tcW w:w="1277" w:type="pct"/>
          </w:tcPr>
          <w:p w14:paraId="779FC3C7" w14:textId="77777777" w:rsidR="00DB0C97" w:rsidRPr="00DB0C97" w:rsidRDefault="00DB0C97" w:rsidP="00BF3757">
            <w:pPr>
              <w:pStyle w:val="ECCTabletext"/>
              <w:jc w:val="center"/>
              <w:rPr>
                <w:sz w:val="16"/>
                <w:szCs w:val="16"/>
              </w:rPr>
            </w:pPr>
            <w:r w:rsidRPr="00DB0C97">
              <w:rPr>
                <w:sz w:val="16"/>
                <w:szCs w:val="16"/>
              </w:rPr>
              <w:t>Outdoor 5G MFCN BS</w:t>
            </w:r>
            <w:r w:rsidRPr="00DB0C97">
              <w:rPr>
                <w:sz w:val="16"/>
                <w:szCs w:val="16"/>
              </w:rPr>
              <w:br/>
              <w:t>29.2 dBi antenna gain</w:t>
            </w:r>
          </w:p>
          <w:p w14:paraId="4726A7D9" w14:textId="77777777" w:rsidR="00DB0C97" w:rsidRPr="00DB0C97" w:rsidRDefault="00DB0C97" w:rsidP="00BF3757">
            <w:pPr>
              <w:pStyle w:val="ECCTabletext"/>
              <w:jc w:val="center"/>
              <w:rPr>
                <w:sz w:val="16"/>
                <w:szCs w:val="16"/>
              </w:rPr>
            </w:pPr>
            <w:r w:rsidRPr="00DB0C97">
              <w:rPr>
                <w:sz w:val="16"/>
                <w:szCs w:val="16"/>
              </w:rPr>
              <w:t>AAS (8x8)</w:t>
            </w:r>
          </w:p>
          <w:p w14:paraId="310201BB" w14:textId="77777777" w:rsidR="00DB0C97" w:rsidRPr="00DB0C97" w:rsidRDefault="00DB0C97" w:rsidP="00BF3757">
            <w:pPr>
              <w:pStyle w:val="ECCTabletext"/>
              <w:jc w:val="center"/>
              <w:rPr>
                <w:sz w:val="16"/>
                <w:szCs w:val="16"/>
              </w:rPr>
            </w:pPr>
            <w:r w:rsidRPr="00DB0C97">
              <w:rPr>
                <w:sz w:val="16"/>
                <w:szCs w:val="16"/>
              </w:rPr>
              <w:t>25m height</w:t>
            </w:r>
          </w:p>
        </w:tc>
      </w:tr>
      <w:tr w:rsidR="00DB0C97" w:rsidRPr="0000782F" w14:paraId="38727CE5" w14:textId="77777777" w:rsidTr="00BF3757">
        <w:trPr>
          <w:jc w:val="left"/>
        </w:trPr>
        <w:tc>
          <w:tcPr>
            <w:tcW w:w="631" w:type="pct"/>
            <w:shd w:val="clear" w:color="auto" w:fill="auto"/>
          </w:tcPr>
          <w:p w14:paraId="3BBE4883" w14:textId="77777777" w:rsidR="00DB0C97" w:rsidRPr="00DB0C97" w:rsidRDefault="00DB0C97" w:rsidP="00BF3757">
            <w:pPr>
              <w:pStyle w:val="ECCTabletext"/>
              <w:jc w:val="center"/>
              <w:rPr>
                <w:sz w:val="16"/>
                <w:szCs w:val="16"/>
              </w:rPr>
            </w:pPr>
            <w:r w:rsidRPr="00DB0C97">
              <w:rPr>
                <w:sz w:val="16"/>
                <w:szCs w:val="16"/>
              </w:rPr>
              <w:t>14</w:t>
            </w:r>
          </w:p>
          <w:p w14:paraId="0DF09678" w14:textId="77777777" w:rsidR="00DB0C97" w:rsidRPr="00DB0C97" w:rsidRDefault="00DB0C97" w:rsidP="00BF3757">
            <w:pPr>
              <w:pStyle w:val="ECCTabletext"/>
              <w:jc w:val="center"/>
              <w:rPr>
                <w:sz w:val="16"/>
                <w:szCs w:val="16"/>
              </w:rPr>
            </w:pPr>
            <w:r w:rsidRPr="00DB0C97">
              <w:rPr>
                <w:sz w:val="16"/>
                <w:szCs w:val="16"/>
              </w:rPr>
              <w:t>rural</w:t>
            </w:r>
          </w:p>
        </w:tc>
        <w:tc>
          <w:tcPr>
            <w:tcW w:w="932" w:type="pct"/>
          </w:tcPr>
          <w:p w14:paraId="61C93B01" w14:textId="77777777" w:rsidR="00DB0C97" w:rsidRPr="00DB0C97" w:rsidRDefault="00DB0C97" w:rsidP="00BF3757">
            <w:pPr>
              <w:pStyle w:val="ECCTabletext"/>
              <w:jc w:val="center"/>
              <w:rPr>
                <w:sz w:val="16"/>
                <w:szCs w:val="16"/>
              </w:rPr>
            </w:pPr>
            <w:r w:rsidRPr="00DB0C97">
              <w:rPr>
                <w:sz w:val="16"/>
                <w:szCs w:val="16"/>
              </w:rPr>
              <w:t>Outdoor WBB MP</w:t>
            </w:r>
          </w:p>
          <w:p w14:paraId="7FE98527" w14:textId="77777777" w:rsidR="00DB0C97" w:rsidRPr="00DB0C97" w:rsidRDefault="00DB0C97" w:rsidP="00BF3757">
            <w:pPr>
              <w:pStyle w:val="ECCTabletext"/>
              <w:jc w:val="center"/>
              <w:rPr>
                <w:sz w:val="16"/>
                <w:szCs w:val="16"/>
              </w:rPr>
            </w:pPr>
            <w:r w:rsidRPr="00DB0C97">
              <w:rPr>
                <w:sz w:val="16"/>
                <w:szCs w:val="16"/>
              </w:rPr>
              <w:t>vs</w:t>
            </w:r>
          </w:p>
          <w:p w14:paraId="3CA629AC" w14:textId="77777777" w:rsidR="00DB0C97" w:rsidRPr="00DB0C97" w:rsidRDefault="00DB0C97" w:rsidP="00BF3757">
            <w:pPr>
              <w:pStyle w:val="ECCTabletext"/>
              <w:jc w:val="center"/>
              <w:rPr>
                <w:sz w:val="16"/>
                <w:szCs w:val="16"/>
              </w:rPr>
            </w:pPr>
            <w:r w:rsidRPr="00DB0C97">
              <w:rPr>
                <w:sz w:val="16"/>
                <w:szCs w:val="16"/>
              </w:rPr>
              <w:lastRenderedPageBreak/>
              <w:t>Outdoor 5G MFCN</w:t>
            </w:r>
          </w:p>
        </w:tc>
        <w:tc>
          <w:tcPr>
            <w:tcW w:w="938" w:type="pct"/>
          </w:tcPr>
          <w:p w14:paraId="4D9972BE" w14:textId="77777777" w:rsidR="00DB0C97" w:rsidRPr="00DB0C97" w:rsidRDefault="00DB0C97" w:rsidP="00BF3757">
            <w:pPr>
              <w:pStyle w:val="ECCTabletext"/>
              <w:jc w:val="center"/>
              <w:rPr>
                <w:sz w:val="16"/>
                <w:szCs w:val="16"/>
              </w:rPr>
            </w:pPr>
            <w:r w:rsidRPr="00DB0C97">
              <w:rPr>
                <w:sz w:val="16"/>
                <w:szCs w:val="16"/>
              </w:rPr>
              <w:lastRenderedPageBreak/>
              <w:t>Both sides above clutter</w:t>
            </w:r>
          </w:p>
          <w:p w14:paraId="12D3B2E6" w14:textId="77777777" w:rsidR="00DB0C97" w:rsidRPr="00DB0C97" w:rsidRDefault="00DB0C97" w:rsidP="00BF3757">
            <w:pPr>
              <w:pStyle w:val="ECCTabletext"/>
              <w:jc w:val="center"/>
              <w:rPr>
                <w:sz w:val="16"/>
                <w:szCs w:val="16"/>
              </w:rPr>
            </w:pPr>
            <w:r w:rsidRPr="00DB0C97">
              <w:rPr>
                <w:sz w:val="16"/>
                <w:szCs w:val="16"/>
              </w:rPr>
              <w:lastRenderedPageBreak/>
              <w:t>(no clutter assumed)</w:t>
            </w:r>
          </w:p>
        </w:tc>
        <w:tc>
          <w:tcPr>
            <w:tcW w:w="1222" w:type="pct"/>
          </w:tcPr>
          <w:p w14:paraId="5E82ED28" w14:textId="77777777" w:rsidR="00DB0C97" w:rsidRPr="00DB0C97" w:rsidRDefault="00DB0C97" w:rsidP="00BF3757">
            <w:pPr>
              <w:pStyle w:val="ECCTabletext"/>
              <w:jc w:val="center"/>
              <w:rPr>
                <w:sz w:val="16"/>
                <w:szCs w:val="16"/>
              </w:rPr>
            </w:pPr>
            <w:r w:rsidRPr="00DB0C97">
              <w:rPr>
                <w:sz w:val="16"/>
                <w:szCs w:val="16"/>
              </w:rPr>
              <w:lastRenderedPageBreak/>
              <w:t xml:space="preserve">Outdoor WBB MP BS </w:t>
            </w:r>
          </w:p>
          <w:p w14:paraId="5FD0FBEF" w14:textId="77777777" w:rsidR="00DB0C97" w:rsidRPr="00DB0C97" w:rsidRDefault="00DB0C97" w:rsidP="00BF3757">
            <w:pPr>
              <w:pStyle w:val="ECCTabletext"/>
              <w:jc w:val="center"/>
              <w:rPr>
                <w:sz w:val="16"/>
                <w:szCs w:val="16"/>
              </w:rPr>
            </w:pPr>
            <w:r w:rsidRPr="00DB0C97">
              <w:rPr>
                <w:sz w:val="16"/>
                <w:szCs w:val="16"/>
              </w:rPr>
              <w:t xml:space="preserve">EIRP =51dBm </w:t>
            </w:r>
          </w:p>
          <w:p w14:paraId="6F5DE8F2" w14:textId="77777777" w:rsidR="00DB0C97" w:rsidRPr="00DB0C97" w:rsidRDefault="00DB0C97" w:rsidP="00BF3757">
            <w:pPr>
              <w:pStyle w:val="ECCTabletext"/>
              <w:jc w:val="center"/>
              <w:rPr>
                <w:sz w:val="16"/>
                <w:szCs w:val="16"/>
              </w:rPr>
            </w:pPr>
            <w:r w:rsidRPr="00DB0C97">
              <w:rPr>
                <w:sz w:val="16"/>
                <w:szCs w:val="16"/>
              </w:rPr>
              <w:lastRenderedPageBreak/>
              <w:t>AAS (4x8)</w:t>
            </w:r>
          </w:p>
          <w:p w14:paraId="00BE860D" w14:textId="77777777" w:rsidR="00DB0C97" w:rsidRPr="00DB0C97" w:rsidRDefault="00DB0C97" w:rsidP="00BF3757">
            <w:pPr>
              <w:pStyle w:val="ECCTabletext"/>
              <w:jc w:val="center"/>
              <w:rPr>
                <w:sz w:val="16"/>
                <w:szCs w:val="16"/>
              </w:rPr>
            </w:pPr>
            <w:r w:rsidRPr="00DB0C97">
              <w:rPr>
                <w:sz w:val="16"/>
                <w:szCs w:val="16"/>
              </w:rPr>
              <w:t>15m height</w:t>
            </w:r>
          </w:p>
        </w:tc>
        <w:tc>
          <w:tcPr>
            <w:tcW w:w="1277" w:type="pct"/>
          </w:tcPr>
          <w:p w14:paraId="28295733" w14:textId="77777777" w:rsidR="00DB0C97" w:rsidRPr="00DB0C97" w:rsidRDefault="00DB0C97" w:rsidP="00BF3757">
            <w:pPr>
              <w:pStyle w:val="ECCTabletext"/>
              <w:jc w:val="center"/>
              <w:rPr>
                <w:sz w:val="16"/>
                <w:szCs w:val="16"/>
              </w:rPr>
            </w:pPr>
            <w:r w:rsidRPr="00DB0C97">
              <w:rPr>
                <w:sz w:val="16"/>
                <w:szCs w:val="16"/>
              </w:rPr>
              <w:lastRenderedPageBreak/>
              <w:t>Outdoor 5G MFCN BS</w:t>
            </w:r>
            <w:r w:rsidRPr="00DB0C97">
              <w:rPr>
                <w:sz w:val="16"/>
                <w:szCs w:val="16"/>
              </w:rPr>
              <w:br/>
              <w:t>29.2 dBi antenna gain</w:t>
            </w:r>
          </w:p>
          <w:p w14:paraId="5502F507" w14:textId="77777777" w:rsidR="00DB0C97" w:rsidRPr="00DB0C97" w:rsidRDefault="00DB0C97" w:rsidP="00BF3757">
            <w:pPr>
              <w:pStyle w:val="ECCTabletext"/>
              <w:jc w:val="center"/>
              <w:rPr>
                <w:sz w:val="16"/>
                <w:szCs w:val="16"/>
              </w:rPr>
            </w:pPr>
            <w:r w:rsidRPr="00DB0C97">
              <w:rPr>
                <w:sz w:val="16"/>
                <w:szCs w:val="16"/>
              </w:rPr>
              <w:lastRenderedPageBreak/>
              <w:t>AAS (8x8)</w:t>
            </w:r>
          </w:p>
          <w:p w14:paraId="6D7EE70B" w14:textId="77777777" w:rsidR="00DB0C97" w:rsidRPr="00DB0C97" w:rsidRDefault="00DB0C97" w:rsidP="00BF3757">
            <w:pPr>
              <w:pStyle w:val="ECCTabletext"/>
              <w:jc w:val="center"/>
              <w:rPr>
                <w:sz w:val="16"/>
                <w:szCs w:val="16"/>
              </w:rPr>
            </w:pPr>
            <w:r w:rsidRPr="00DB0C97">
              <w:rPr>
                <w:sz w:val="16"/>
                <w:szCs w:val="16"/>
              </w:rPr>
              <w:t>25m height</w:t>
            </w:r>
          </w:p>
        </w:tc>
      </w:tr>
    </w:tbl>
    <w:p w14:paraId="32CF7FB7" w14:textId="77777777" w:rsidR="00DB0C97" w:rsidRDefault="00C725BB" w:rsidP="00D85C82">
      <w:pPr>
        <w:pStyle w:val="ECCFiguregraphcentered"/>
      </w:pPr>
      <w:r w:rsidRPr="00C725BB">
        <w:lastRenderedPageBreak/>
        <w:drawing>
          <wp:inline distT="0" distB="0" distL="0" distR="0" wp14:anchorId="523DC95A" wp14:editId="543F4F3C">
            <wp:extent cx="5042848" cy="377988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73927" cy="3803177"/>
                    </a:xfrm>
                    <a:prstGeom prst="rect">
                      <a:avLst/>
                    </a:prstGeom>
                    <a:noFill/>
                    <a:ln>
                      <a:noFill/>
                    </a:ln>
                  </pic:spPr>
                </pic:pic>
              </a:graphicData>
            </a:graphic>
          </wp:inline>
        </w:drawing>
      </w:r>
    </w:p>
    <w:p w14:paraId="34FED4A1" w14:textId="455019B5" w:rsidR="006E73E2" w:rsidRPr="0000782F" w:rsidRDefault="00DB0C97" w:rsidP="00DB0C97">
      <w:pPr>
        <w:pStyle w:val="Caption"/>
      </w:pPr>
      <w:r>
        <w:t xml:space="preserve">Figure </w:t>
      </w:r>
      <w:r w:rsidR="00BE2B0E">
        <w:fldChar w:fldCharType="begin"/>
      </w:r>
      <w:r w:rsidR="00BE2B0E">
        <w:instrText xml:space="preserve"> SEQ Figure \* ARABIC </w:instrText>
      </w:r>
      <w:r w:rsidR="00BE2B0E">
        <w:fldChar w:fldCharType="separate"/>
      </w:r>
      <w:r w:rsidR="006714A8">
        <w:rPr>
          <w:noProof/>
        </w:rPr>
        <w:t>3</w:t>
      </w:r>
      <w:r w:rsidR="00BE2B0E">
        <w:rPr>
          <w:noProof/>
        </w:rPr>
        <w:fldChar w:fldCharType="end"/>
      </w:r>
      <w:r>
        <w:t xml:space="preserve">: </w:t>
      </w:r>
      <w:r>
        <w:rPr>
          <w:lang w:val="en-GB"/>
        </w:rPr>
        <w:t>AAS</w:t>
      </w:r>
      <w:r w:rsidRPr="0000782F">
        <w:rPr>
          <w:lang w:val="en-GB"/>
        </w:rPr>
        <w:t xml:space="preserve"> WBB MP into 5G MFCN</w:t>
      </w:r>
      <w:r>
        <w:rPr>
          <w:lang w:val="en-GB"/>
        </w:rPr>
        <w:t xml:space="preserve"> </w:t>
      </w:r>
      <w:r>
        <w:t>(8x8)</w:t>
      </w:r>
    </w:p>
    <w:p w14:paraId="18A2AFDC" w14:textId="1D16359B" w:rsidR="00A1468D" w:rsidRPr="0000782F" w:rsidRDefault="00F353F6" w:rsidP="006714A8">
      <w:pPr>
        <w:pStyle w:val="Heading1"/>
        <w:spacing w:before="720" w:after="0"/>
        <w:rPr>
          <w:lang w:val="en-GB"/>
        </w:rPr>
      </w:pPr>
      <w:r w:rsidRPr="0000782F">
        <w:rPr>
          <w:lang w:val="en-GB"/>
        </w:rPr>
        <w:t xml:space="preserve">aDJACENT BAND </w:t>
      </w:r>
      <w:r w:rsidR="006E73E2" w:rsidRPr="0000782F">
        <w:rPr>
          <w:lang w:val="en-GB"/>
        </w:rPr>
        <w:t xml:space="preserve">Coexistence </w:t>
      </w:r>
      <w:r w:rsidRPr="0000782F">
        <w:rPr>
          <w:lang w:val="en-GB"/>
        </w:rPr>
        <w:t xml:space="preserve">STUDIES </w:t>
      </w:r>
      <w:r w:rsidR="006E73E2" w:rsidRPr="0000782F">
        <w:rPr>
          <w:lang w:val="en-GB"/>
        </w:rPr>
        <w:t>from 5G mfcn into</w:t>
      </w:r>
      <w:r w:rsidR="00AE4C9F">
        <w:rPr>
          <w:lang w:val="en-GB"/>
        </w:rPr>
        <w:t xml:space="preserve"> unsynchronised</w:t>
      </w:r>
      <w:r w:rsidR="006E73E2" w:rsidRPr="0000782F">
        <w:rPr>
          <w:lang w:val="en-GB"/>
        </w:rPr>
        <w:t xml:space="preserve"> wbb lmp BS </w:t>
      </w:r>
    </w:p>
    <w:p w14:paraId="2A341F9F" w14:textId="0D655571" w:rsidR="00F353F6" w:rsidRDefault="00F353F6" w:rsidP="006714A8">
      <w:pPr>
        <w:pStyle w:val="Heading2"/>
        <w:spacing w:before="240"/>
        <w:rPr>
          <w:lang w:val="en-GB"/>
        </w:rPr>
      </w:pPr>
      <w:r w:rsidRPr="0000782F">
        <w:rPr>
          <w:lang w:val="en-GB"/>
        </w:rPr>
        <w:t>cOEXISTENCE SIMULATIONS (5g mfcn INTO wbb lmp)</w:t>
      </w:r>
    </w:p>
    <w:p w14:paraId="1CD9A5D8" w14:textId="1D05358F" w:rsidR="00336878" w:rsidRPr="0000782F" w:rsidRDefault="00336878" w:rsidP="00336878">
      <w:r w:rsidRPr="0000782F">
        <w:t xml:space="preserve">Our simulations capture the </w:t>
      </w:r>
      <w:r>
        <w:t>potential</w:t>
      </w:r>
      <w:r w:rsidRPr="0000782F">
        <w:t xml:space="preserve"> of interference from</w:t>
      </w:r>
      <w:r w:rsidR="00D66422">
        <w:t xml:space="preserve"> </w:t>
      </w:r>
      <w:r w:rsidRPr="0000782F">
        <w:t xml:space="preserve">5G MFCN BS </w:t>
      </w:r>
      <w:r w:rsidR="00D66422">
        <w:t xml:space="preserve">into </w:t>
      </w:r>
      <w:r w:rsidR="007E723A">
        <w:t xml:space="preserve">unsynchronised </w:t>
      </w:r>
      <w:r w:rsidR="00D66422" w:rsidRPr="0000782F">
        <w:t xml:space="preserve">WBB LMP BS </w:t>
      </w:r>
      <w:r w:rsidRPr="0000782F">
        <w:t xml:space="preserve">operating in </w:t>
      </w:r>
      <w:r w:rsidR="00EB2EC6">
        <w:t xml:space="preserve">immediately adjacent channels of </w:t>
      </w:r>
      <w:r w:rsidRPr="0000782F">
        <w:t>adjacent bands</w:t>
      </w:r>
      <w:r>
        <w:t>.</w:t>
      </w:r>
    </w:p>
    <w:p w14:paraId="2C808382" w14:textId="22D3149B" w:rsidR="006E73E2" w:rsidRPr="0000782F" w:rsidRDefault="006E73E2" w:rsidP="006714A8">
      <w:pPr>
        <w:pStyle w:val="Heading3"/>
        <w:spacing w:before="240"/>
        <w:rPr>
          <w:lang w:val="en-GB"/>
        </w:rPr>
      </w:pPr>
      <w:r w:rsidRPr="0000782F">
        <w:rPr>
          <w:lang w:val="en-GB"/>
        </w:rPr>
        <w:t xml:space="preserve">Simulating the potential interference from 5G MFCN into </w:t>
      </w:r>
      <w:r w:rsidR="003278E4">
        <w:rPr>
          <w:lang w:val="en-GB"/>
        </w:rPr>
        <w:t xml:space="preserve">unsynchronised </w:t>
      </w:r>
      <w:r w:rsidR="00B110C6">
        <w:rPr>
          <w:lang w:val="en-GB"/>
        </w:rPr>
        <w:t xml:space="preserve">outdoor </w:t>
      </w:r>
      <w:r w:rsidRPr="0000782F">
        <w:rPr>
          <w:lang w:val="en-GB"/>
        </w:rPr>
        <w:t>WBB LMP BS</w:t>
      </w:r>
      <w:r w:rsidR="00CE0314">
        <w:rPr>
          <w:lang w:val="en-GB"/>
        </w:rPr>
        <w:t xml:space="preserve"> in the adjacent band</w:t>
      </w:r>
    </w:p>
    <w:p w14:paraId="4961F9EE" w14:textId="7CD869F4" w:rsidR="00A1468D" w:rsidRPr="0000782F" w:rsidRDefault="006E73E2" w:rsidP="006714A8">
      <w:pPr>
        <w:pStyle w:val="Heading4"/>
        <w:spacing w:before="120"/>
        <w:rPr>
          <w:lang w:val="en-GB"/>
        </w:rPr>
      </w:pPr>
      <w:r w:rsidRPr="0000782F">
        <w:rPr>
          <w:lang w:val="en-GB"/>
        </w:rPr>
        <w:t>Simulation s</w:t>
      </w:r>
      <w:r w:rsidR="00A1468D" w:rsidRPr="0000782F">
        <w:rPr>
          <w:lang w:val="en-GB"/>
        </w:rPr>
        <w:t xml:space="preserve">cenarios (interference </w:t>
      </w:r>
      <w:r w:rsidRPr="0000782F">
        <w:rPr>
          <w:lang w:val="en-GB"/>
        </w:rPr>
        <w:t>from 5G MFCN</w:t>
      </w:r>
      <w:r w:rsidR="006714A8">
        <w:rPr>
          <w:lang w:val="en-GB"/>
        </w:rPr>
        <w:t xml:space="preserve"> (4x8)</w:t>
      </w:r>
      <w:r w:rsidRPr="0000782F">
        <w:rPr>
          <w:lang w:val="en-GB"/>
        </w:rPr>
        <w:t xml:space="preserve"> in</w:t>
      </w:r>
      <w:r w:rsidR="00A1468D" w:rsidRPr="0000782F">
        <w:rPr>
          <w:lang w:val="en-GB"/>
        </w:rPr>
        <w:t xml:space="preserve">to </w:t>
      </w:r>
      <w:r w:rsidR="00A73572">
        <w:rPr>
          <w:lang w:val="en-GB"/>
        </w:rPr>
        <w:t xml:space="preserve">unsynchronised outdoor </w:t>
      </w:r>
      <w:r w:rsidR="00A1468D" w:rsidRPr="0000782F">
        <w:rPr>
          <w:lang w:val="en-GB"/>
        </w:rPr>
        <w:t>WBB LMP</w:t>
      </w:r>
      <w:r w:rsidR="00A73572">
        <w:rPr>
          <w:lang w:val="en-GB"/>
        </w:rPr>
        <w:t>s</w:t>
      </w:r>
      <w:r w:rsidR="00A1468D" w:rsidRPr="0000782F">
        <w:rPr>
          <w:lang w:val="en-GB"/>
        </w:rPr>
        <w:t>)</w:t>
      </w:r>
    </w:p>
    <w:p w14:paraId="32F20E46" w14:textId="336EFCF5" w:rsidR="006E73E2" w:rsidRPr="00D85C82" w:rsidRDefault="006E73E2" w:rsidP="00D85C82">
      <w:pPr>
        <w:pStyle w:val="Caption"/>
        <w:keepNext/>
      </w:pPr>
      <w:r w:rsidRPr="00D85C82">
        <w:t xml:space="preserve">Table </w:t>
      </w:r>
      <w:r w:rsidR="00000000">
        <w:fldChar w:fldCharType="begin"/>
      </w:r>
      <w:r w:rsidR="00000000">
        <w:instrText xml:space="preserve"> SEQ Table \* ARABIC </w:instrText>
      </w:r>
      <w:r w:rsidR="00000000">
        <w:fldChar w:fldCharType="separate"/>
      </w:r>
      <w:r w:rsidR="006714A8" w:rsidRPr="00D85C82">
        <w:t>13</w:t>
      </w:r>
      <w:r w:rsidR="00000000">
        <w:fldChar w:fldCharType="end"/>
      </w:r>
      <w:r w:rsidRPr="00D85C82">
        <w:t>: Simulation scenarios 5G MFCN</w:t>
      </w:r>
      <w:r w:rsidR="006714A8" w:rsidRPr="00D85C82">
        <w:t xml:space="preserve"> (4x8)</w:t>
      </w:r>
      <w:r w:rsidRPr="00D85C82">
        <w:t xml:space="preserve"> into WBB LMP</w:t>
      </w:r>
    </w:p>
    <w:tbl>
      <w:tblPr>
        <w:tblStyle w:val="ECCTable-redheader"/>
        <w:tblW w:w="5000" w:type="pct"/>
        <w:jc w:val="left"/>
        <w:tblInd w:w="0" w:type="dxa"/>
        <w:tblLayout w:type="fixed"/>
        <w:tblLook w:val="04A0" w:firstRow="1" w:lastRow="0" w:firstColumn="1" w:lastColumn="0" w:noHBand="0" w:noVBand="1"/>
      </w:tblPr>
      <w:tblGrid>
        <w:gridCol w:w="1243"/>
        <w:gridCol w:w="1837"/>
        <w:gridCol w:w="1849"/>
        <w:gridCol w:w="2409"/>
        <w:gridCol w:w="2517"/>
      </w:tblGrid>
      <w:tr w:rsidR="002B19B0" w:rsidRPr="00A7775F" w14:paraId="55BB1252" w14:textId="77777777" w:rsidTr="000D1237">
        <w:trPr>
          <w:cnfStyle w:val="100000000000" w:firstRow="1" w:lastRow="0" w:firstColumn="0" w:lastColumn="0" w:oddVBand="0" w:evenVBand="0" w:oddHBand="0" w:evenHBand="0" w:firstRowFirstColumn="0" w:firstRowLastColumn="0" w:lastRowFirstColumn="0" w:lastRowLastColumn="0"/>
          <w:jc w:val="left"/>
        </w:trPr>
        <w:tc>
          <w:tcPr>
            <w:tcW w:w="631" w:type="pct"/>
          </w:tcPr>
          <w:p w14:paraId="74DE22EB" w14:textId="77777777" w:rsidR="002B19B0" w:rsidRPr="00A7775F" w:rsidRDefault="002B19B0" w:rsidP="000D1237">
            <w:pPr>
              <w:pStyle w:val="ECCTableHeaderwhitefont"/>
              <w:rPr>
                <w:b w:val="0"/>
                <w:i w:val="0"/>
                <w:iCs/>
                <w:sz w:val="16"/>
                <w:szCs w:val="16"/>
              </w:rPr>
            </w:pPr>
            <w:r w:rsidRPr="00A7775F">
              <w:rPr>
                <w:i w:val="0"/>
                <w:iCs/>
                <w:sz w:val="16"/>
                <w:szCs w:val="16"/>
              </w:rPr>
              <w:t>Scenario No.</w:t>
            </w:r>
          </w:p>
        </w:tc>
        <w:tc>
          <w:tcPr>
            <w:tcW w:w="932" w:type="pct"/>
          </w:tcPr>
          <w:p w14:paraId="08EE8956" w14:textId="77777777" w:rsidR="002B19B0" w:rsidRPr="00A7775F" w:rsidRDefault="002B19B0" w:rsidP="000D1237">
            <w:pPr>
              <w:pStyle w:val="ECCTableHeaderwhitefont"/>
              <w:rPr>
                <w:i w:val="0"/>
                <w:iCs/>
                <w:sz w:val="16"/>
                <w:szCs w:val="16"/>
              </w:rPr>
            </w:pPr>
            <w:r w:rsidRPr="00A7775F">
              <w:rPr>
                <w:i w:val="0"/>
                <w:iCs/>
                <w:sz w:val="16"/>
                <w:szCs w:val="16"/>
              </w:rPr>
              <w:t>Scenario type</w:t>
            </w:r>
          </w:p>
        </w:tc>
        <w:tc>
          <w:tcPr>
            <w:tcW w:w="938" w:type="pct"/>
          </w:tcPr>
          <w:p w14:paraId="42175460" w14:textId="77777777" w:rsidR="002B19B0" w:rsidRPr="00A7775F" w:rsidRDefault="002B19B0" w:rsidP="000D1237">
            <w:pPr>
              <w:pStyle w:val="ECCTableHeaderwhitefont"/>
              <w:rPr>
                <w:i w:val="0"/>
                <w:iCs/>
                <w:sz w:val="16"/>
                <w:szCs w:val="16"/>
              </w:rPr>
            </w:pPr>
            <w:r w:rsidRPr="00A7775F">
              <w:rPr>
                <w:i w:val="0"/>
                <w:iCs/>
                <w:sz w:val="16"/>
                <w:szCs w:val="16"/>
              </w:rPr>
              <w:t>Clutter assumption</w:t>
            </w:r>
          </w:p>
        </w:tc>
        <w:tc>
          <w:tcPr>
            <w:tcW w:w="1222" w:type="pct"/>
          </w:tcPr>
          <w:p w14:paraId="140CC031" w14:textId="77777777" w:rsidR="002B19B0" w:rsidRPr="00A7775F" w:rsidRDefault="002B19B0" w:rsidP="000D1237">
            <w:pPr>
              <w:pStyle w:val="ECCTableHeaderwhitefont"/>
              <w:rPr>
                <w:i w:val="0"/>
                <w:iCs/>
                <w:sz w:val="16"/>
                <w:szCs w:val="16"/>
              </w:rPr>
            </w:pPr>
            <w:r w:rsidRPr="00A7775F">
              <w:rPr>
                <w:i w:val="0"/>
                <w:iCs/>
                <w:sz w:val="16"/>
                <w:szCs w:val="16"/>
              </w:rPr>
              <w:t>Interference from</w:t>
            </w:r>
          </w:p>
        </w:tc>
        <w:tc>
          <w:tcPr>
            <w:tcW w:w="1277" w:type="pct"/>
          </w:tcPr>
          <w:p w14:paraId="4835DF0F" w14:textId="77777777" w:rsidR="002B19B0" w:rsidRPr="00A7775F" w:rsidRDefault="002B19B0" w:rsidP="000D1237">
            <w:pPr>
              <w:pStyle w:val="ECCTableHeaderwhitefont"/>
              <w:rPr>
                <w:i w:val="0"/>
                <w:iCs/>
                <w:sz w:val="16"/>
                <w:szCs w:val="16"/>
              </w:rPr>
            </w:pPr>
            <w:r w:rsidRPr="00A7775F">
              <w:rPr>
                <w:i w:val="0"/>
                <w:iCs/>
                <w:sz w:val="16"/>
                <w:szCs w:val="16"/>
              </w:rPr>
              <w:t>Interference to</w:t>
            </w:r>
          </w:p>
        </w:tc>
      </w:tr>
      <w:tr w:rsidR="002B19B0" w:rsidRPr="0000782F" w14:paraId="47547E2D" w14:textId="77777777" w:rsidTr="000D1237">
        <w:trPr>
          <w:trHeight w:val="1049"/>
          <w:jc w:val="left"/>
        </w:trPr>
        <w:tc>
          <w:tcPr>
            <w:tcW w:w="631" w:type="pct"/>
            <w:shd w:val="clear" w:color="auto" w:fill="auto"/>
          </w:tcPr>
          <w:p w14:paraId="04BAC5C2" w14:textId="5C87FE73" w:rsidR="002B19B0" w:rsidRPr="006714A8" w:rsidRDefault="00556CFC" w:rsidP="000D1237">
            <w:pPr>
              <w:pStyle w:val="ECCTabletext"/>
              <w:jc w:val="center"/>
              <w:rPr>
                <w:sz w:val="16"/>
                <w:szCs w:val="16"/>
              </w:rPr>
            </w:pPr>
            <w:r w:rsidRPr="006714A8">
              <w:rPr>
                <w:sz w:val="16"/>
                <w:szCs w:val="16"/>
              </w:rPr>
              <w:t>15</w:t>
            </w:r>
          </w:p>
          <w:p w14:paraId="0C416185" w14:textId="77777777" w:rsidR="002B19B0" w:rsidRPr="006714A8" w:rsidRDefault="002B19B0" w:rsidP="000D1237">
            <w:pPr>
              <w:pStyle w:val="ECCTabletext"/>
              <w:jc w:val="center"/>
              <w:rPr>
                <w:sz w:val="16"/>
                <w:szCs w:val="16"/>
              </w:rPr>
            </w:pPr>
            <w:r w:rsidRPr="006714A8">
              <w:rPr>
                <w:sz w:val="16"/>
                <w:szCs w:val="16"/>
              </w:rPr>
              <w:t>Dense Urban</w:t>
            </w:r>
          </w:p>
        </w:tc>
        <w:tc>
          <w:tcPr>
            <w:tcW w:w="932" w:type="pct"/>
          </w:tcPr>
          <w:p w14:paraId="4346EE14" w14:textId="77777777" w:rsidR="002B19B0" w:rsidRPr="006714A8" w:rsidRDefault="002B19B0" w:rsidP="000D1237">
            <w:pPr>
              <w:pStyle w:val="ECCTabletext"/>
              <w:jc w:val="center"/>
              <w:rPr>
                <w:sz w:val="16"/>
                <w:szCs w:val="16"/>
              </w:rPr>
            </w:pPr>
            <w:r w:rsidRPr="006714A8">
              <w:rPr>
                <w:sz w:val="16"/>
                <w:szCs w:val="16"/>
              </w:rPr>
              <w:t>Outdoor 5G MFCN BS</w:t>
            </w:r>
          </w:p>
          <w:p w14:paraId="1328490A" w14:textId="77777777" w:rsidR="002B19B0" w:rsidRPr="006714A8" w:rsidRDefault="002B19B0" w:rsidP="000D1237">
            <w:pPr>
              <w:pStyle w:val="ECCTabletext"/>
              <w:jc w:val="center"/>
              <w:rPr>
                <w:sz w:val="16"/>
                <w:szCs w:val="16"/>
              </w:rPr>
            </w:pPr>
            <w:r w:rsidRPr="006714A8">
              <w:rPr>
                <w:sz w:val="16"/>
                <w:szCs w:val="16"/>
              </w:rPr>
              <w:t xml:space="preserve">vs </w:t>
            </w:r>
          </w:p>
          <w:p w14:paraId="0B86BAF6" w14:textId="77777777" w:rsidR="002B19B0" w:rsidRPr="006714A8" w:rsidRDefault="002B19B0" w:rsidP="000D1237">
            <w:pPr>
              <w:pStyle w:val="ECCTabletext"/>
              <w:jc w:val="center"/>
              <w:rPr>
                <w:sz w:val="16"/>
                <w:szCs w:val="16"/>
              </w:rPr>
            </w:pPr>
            <w:r w:rsidRPr="006714A8">
              <w:rPr>
                <w:sz w:val="16"/>
                <w:szCs w:val="16"/>
              </w:rPr>
              <w:t>Outdoor WBB LP</w:t>
            </w:r>
          </w:p>
        </w:tc>
        <w:tc>
          <w:tcPr>
            <w:tcW w:w="938" w:type="pct"/>
          </w:tcPr>
          <w:p w14:paraId="4ABF16EE" w14:textId="77777777" w:rsidR="002B19B0" w:rsidRPr="006714A8" w:rsidRDefault="002B19B0" w:rsidP="000D1237">
            <w:pPr>
              <w:pStyle w:val="ECCTabletext"/>
              <w:jc w:val="center"/>
              <w:rPr>
                <w:sz w:val="16"/>
                <w:szCs w:val="16"/>
              </w:rPr>
            </w:pPr>
            <w:r w:rsidRPr="006714A8">
              <w:rPr>
                <w:sz w:val="16"/>
                <w:szCs w:val="16"/>
              </w:rPr>
              <w:t>50% applied at each side</w:t>
            </w:r>
          </w:p>
        </w:tc>
        <w:tc>
          <w:tcPr>
            <w:tcW w:w="1222" w:type="pct"/>
          </w:tcPr>
          <w:p w14:paraId="1FDF7EB5" w14:textId="77777777" w:rsidR="002B19B0" w:rsidRPr="006714A8" w:rsidRDefault="002B19B0" w:rsidP="000D1237">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5C0C9BDA" w14:textId="77777777" w:rsidR="002B19B0" w:rsidRPr="006714A8" w:rsidRDefault="002B19B0" w:rsidP="000D1237">
            <w:pPr>
              <w:pStyle w:val="ECCTabletext"/>
              <w:jc w:val="center"/>
              <w:rPr>
                <w:sz w:val="16"/>
                <w:szCs w:val="16"/>
              </w:rPr>
            </w:pPr>
            <w:r w:rsidRPr="006714A8">
              <w:rPr>
                <w:sz w:val="16"/>
                <w:szCs w:val="16"/>
              </w:rPr>
              <w:t>AAS (4x8)</w:t>
            </w:r>
          </w:p>
          <w:p w14:paraId="6AC3D994" w14:textId="77777777" w:rsidR="002B19B0" w:rsidRPr="006714A8" w:rsidRDefault="002B19B0" w:rsidP="000D1237">
            <w:pPr>
              <w:pStyle w:val="ECCTabletext"/>
              <w:jc w:val="center"/>
              <w:rPr>
                <w:sz w:val="16"/>
                <w:szCs w:val="16"/>
              </w:rPr>
            </w:pPr>
            <w:r w:rsidRPr="006714A8">
              <w:rPr>
                <w:sz w:val="16"/>
                <w:szCs w:val="16"/>
              </w:rPr>
              <w:t>20m height</w:t>
            </w:r>
          </w:p>
        </w:tc>
        <w:tc>
          <w:tcPr>
            <w:tcW w:w="1277" w:type="pct"/>
          </w:tcPr>
          <w:p w14:paraId="767EE55E" w14:textId="77777777" w:rsidR="002B19B0" w:rsidRPr="006714A8" w:rsidRDefault="002B19B0" w:rsidP="000D1237">
            <w:pPr>
              <w:pStyle w:val="ECCTabletext"/>
              <w:jc w:val="center"/>
              <w:rPr>
                <w:b/>
                <w:bCs/>
                <w:sz w:val="16"/>
                <w:szCs w:val="16"/>
              </w:rPr>
            </w:pPr>
            <w:r w:rsidRPr="006714A8">
              <w:rPr>
                <w:sz w:val="16"/>
                <w:szCs w:val="16"/>
              </w:rPr>
              <w:t>Outdoor WBB LP BS</w:t>
            </w:r>
          </w:p>
          <w:p w14:paraId="7D3248D9" w14:textId="77777777" w:rsidR="002B19B0" w:rsidRPr="006714A8" w:rsidRDefault="002B19B0" w:rsidP="000D1237">
            <w:pPr>
              <w:pStyle w:val="ECCTabletext"/>
              <w:jc w:val="center"/>
              <w:rPr>
                <w:sz w:val="16"/>
                <w:szCs w:val="16"/>
              </w:rPr>
            </w:pPr>
            <w:r w:rsidRPr="006714A8">
              <w:rPr>
                <w:sz w:val="16"/>
                <w:szCs w:val="16"/>
              </w:rPr>
              <w:t>12 dBi antenna gain</w:t>
            </w:r>
          </w:p>
          <w:p w14:paraId="0D2196DC" w14:textId="77777777" w:rsidR="002B19B0" w:rsidRPr="006714A8" w:rsidRDefault="002B19B0" w:rsidP="000D1237">
            <w:pPr>
              <w:pStyle w:val="ECCTabletext"/>
              <w:jc w:val="center"/>
              <w:rPr>
                <w:sz w:val="16"/>
                <w:szCs w:val="16"/>
              </w:rPr>
            </w:pPr>
            <w:r w:rsidRPr="006714A8">
              <w:rPr>
                <w:sz w:val="16"/>
                <w:szCs w:val="16"/>
              </w:rPr>
              <w:t>Non-AAS</w:t>
            </w:r>
          </w:p>
          <w:p w14:paraId="5CA52A4C" w14:textId="77777777" w:rsidR="002B19B0" w:rsidRPr="006714A8" w:rsidRDefault="002B19B0" w:rsidP="000D1237">
            <w:pPr>
              <w:pStyle w:val="ECCTabletext"/>
              <w:jc w:val="center"/>
              <w:rPr>
                <w:sz w:val="16"/>
                <w:szCs w:val="16"/>
              </w:rPr>
            </w:pPr>
            <w:r w:rsidRPr="006714A8">
              <w:rPr>
                <w:sz w:val="16"/>
                <w:szCs w:val="16"/>
              </w:rPr>
              <w:t>10m height</w:t>
            </w:r>
          </w:p>
        </w:tc>
      </w:tr>
      <w:tr w:rsidR="002B19B0" w:rsidRPr="0000782F" w14:paraId="70FCE952" w14:textId="77777777" w:rsidTr="000D1237">
        <w:trPr>
          <w:jc w:val="left"/>
        </w:trPr>
        <w:tc>
          <w:tcPr>
            <w:tcW w:w="631" w:type="pct"/>
            <w:shd w:val="clear" w:color="auto" w:fill="auto"/>
          </w:tcPr>
          <w:p w14:paraId="0F7952A7" w14:textId="68397278" w:rsidR="002B19B0" w:rsidRPr="006714A8" w:rsidRDefault="00556CFC" w:rsidP="000D1237">
            <w:pPr>
              <w:pStyle w:val="ECCTabletext"/>
              <w:jc w:val="center"/>
              <w:rPr>
                <w:sz w:val="16"/>
                <w:szCs w:val="16"/>
              </w:rPr>
            </w:pPr>
            <w:r w:rsidRPr="006714A8">
              <w:rPr>
                <w:sz w:val="16"/>
                <w:szCs w:val="16"/>
              </w:rPr>
              <w:t>16</w:t>
            </w:r>
          </w:p>
          <w:p w14:paraId="3C647D07" w14:textId="77777777" w:rsidR="002B19B0" w:rsidRPr="006714A8" w:rsidRDefault="002B19B0" w:rsidP="000D1237">
            <w:pPr>
              <w:pStyle w:val="ECCTabletext"/>
              <w:jc w:val="center"/>
              <w:rPr>
                <w:sz w:val="16"/>
                <w:szCs w:val="16"/>
              </w:rPr>
            </w:pPr>
            <w:r w:rsidRPr="006714A8">
              <w:rPr>
                <w:sz w:val="16"/>
                <w:szCs w:val="16"/>
              </w:rPr>
              <w:lastRenderedPageBreak/>
              <w:t>Urban</w:t>
            </w:r>
          </w:p>
        </w:tc>
        <w:tc>
          <w:tcPr>
            <w:tcW w:w="932" w:type="pct"/>
          </w:tcPr>
          <w:p w14:paraId="761D3D65" w14:textId="77777777" w:rsidR="002B19B0" w:rsidRPr="006714A8" w:rsidRDefault="002B19B0" w:rsidP="000D1237">
            <w:pPr>
              <w:pStyle w:val="ECCTabletext"/>
              <w:jc w:val="center"/>
              <w:rPr>
                <w:sz w:val="16"/>
                <w:szCs w:val="16"/>
              </w:rPr>
            </w:pPr>
            <w:r w:rsidRPr="006714A8">
              <w:rPr>
                <w:sz w:val="16"/>
                <w:szCs w:val="16"/>
              </w:rPr>
              <w:lastRenderedPageBreak/>
              <w:t>Outdoor 5G MFCN BS</w:t>
            </w:r>
          </w:p>
          <w:p w14:paraId="5AC9534F" w14:textId="77777777" w:rsidR="002B19B0" w:rsidRPr="006714A8" w:rsidRDefault="002B19B0" w:rsidP="000D1237">
            <w:pPr>
              <w:pStyle w:val="ECCTabletext"/>
              <w:jc w:val="center"/>
              <w:rPr>
                <w:sz w:val="16"/>
                <w:szCs w:val="16"/>
              </w:rPr>
            </w:pPr>
            <w:r w:rsidRPr="006714A8">
              <w:rPr>
                <w:sz w:val="16"/>
                <w:szCs w:val="16"/>
              </w:rPr>
              <w:lastRenderedPageBreak/>
              <w:t xml:space="preserve">vs </w:t>
            </w:r>
          </w:p>
          <w:p w14:paraId="788DF535" w14:textId="77777777" w:rsidR="002B19B0" w:rsidRPr="006714A8" w:rsidRDefault="002B19B0" w:rsidP="000D1237">
            <w:pPr>
              <w:pStyle w:val="ECCTabletext"/>
              <w:jc w:val="center"/>
              <w:rPr>
                <w:sz w:val="16"/>
                <w:szCs w:val="16"/>
              </w:rPr>
            </w:pPr>
            <w:r w:rsidRPr="006714A8">
              <w:rPr>
                <w:sz w:val="16"/>
                <w:szCs w:val="16"/>
              </w:rPr>
              <w:t>Outdoor WBB LP</w:t>
            </w:r>
          </w:p>
        </w:tc>
        <w:tc>
          <w:tcPr>
            <w:tcW w:w="938" w:type="pct"/>
          </w:tcPr>
          <w:p w14:paraId="7904E797" w14:textId="77777777" w:rsidR="002B19B0" w:rsidRPr="006714A8" w:rsidRDefault="002B19B0" w:rsidP="000D1237">
            <w:pPr>
              <w:pStyle w:val="ECCTabletext"/>
              <w:jc w:val="center"/>
              <w:rPr>
                <w:sz w:val="16"/>
                <w:szCs w:val="16"/>
              </w:rPr>
            </w:pPr>
            <w:r w:rsidRPr="006714A8">
              <w:rPr>
                <w:sz w:val="16"/>
                <w:szCs w:val="16"/>
              </w:rPr>
              <w:lastRenderedPageBreak/>
              <w:t xml:space="preserve">50% applied at one </w:t>
            </w:r>
            <w:r w:rsidRPr="006714A8">
              <w:rPr>
                <w:sz w:val="16"/>
                <w:szCs w:val="16"/>
              </w:rPr>
              <w:lastRenderedPageBreak/>
              <w:t>side</w:t>
            </w:r>
          </w:p>
        </w:tc>
        <w:tc>
          <w:tcPr>
            <w:tcW w:w="1222" w:type="pct"/>
          </w:tcPr>
          <w:p w14:paraId="4C357714" w14:textId="77777777" w:rsidR="002B19B0" w:rsidRPr="006714A8" w:rsidRDefault="002B19B0" w:rsidP="000D1237">
            <w:pPr>
              <w:pStyle w:val="ECCTabletext"/>
              <w:jc w:val="center"/>
              <w:rPr>
                <w:sz w:val="16"/>
                <w:szCs w:val="16"/>
              </w:rPr>
            </w:pPr>
            <w:r w:rsidRPr="006714A8">
              <w:rPr>
                <w:sz w:val="16"/>
                <w:szCs w:val="16"/>
              </w:rPr>
              <w:lastRenderedPageBreak/>
              <w:t>Outdoor 5G MFCN BS</w:t>
            </w:r>
            <w:r w:rsidRPr="006714A8">
              <w:rPr>
                <w:sz w:val="16"/>
                <w:szCs w:val="16"/>
              </w:rPr>
              <w:br/>
            </w:r>
            <w:r w:rsidRPr="006714A8">
              <w:rPr>
                <w:sz w:val="16"/>
                <w:szCs w:val="16"/>
              </w:rPr>
              <w:lastRenderedPageBreak/>
              <w:t xml:space="preserve">EIRP= 76dBm/100MHz </w:t>
            </w:r>
          </w:p>
          <w:p w14:paraId="3A261168" w14:textId="77777777" w:rsidR="002B19B0" w:rsidRPr="006714A8" w:rsidRDefault="002B19B0" w:rsidP="000D1237">
            <w:pPr>
              <w:pStyle w:val="ECCTabletext"/>
              <w:jc w:val="center"/>
              <w:rPr>
                <w:sz w:val="16"/>
                <w:szCs w:val="16"/>
              </w:rPr>
            </w:pPr>
            <w:r w:rsidRPr="006714A8">
              <w:rPr>
                <w:sz w:val="16"/>
                <w:szCs w:val="16"/>
              </w:rPr>
              <w:t>AAS (4x8)</w:t>
            </w:r>
          </w:p>
          <w:p w14:paraId="6176A622" w14:textId="77777777" w:rsidR="002B19B0" w:rsidRPr="006714A8" w:rsidRDefault="002B19B0" w:rsidP="000D1237">
            <w:pPr>
              <w:pStyle w:val="ECCTabletext"/>
              <w:jc w:val="center"/>
              <w:rPr>
                <w:sz w:val="16"/>
                <w:szCs w:val="16"/>
              </w:rPr>
            </w:pPr>
            <w:r w:rsidRPr="006714A8">
              <w:rPr>
                <w:sz w:val="16"/>
                <w:szCs w:val="16"/>
              </w:rPr>
              <w:t>20m height</w:t>
            </w:r>
          </w:p>
        </w:tc>
        <w:tc>
          <w:tcPr>
            <w:tcW w:w="1277" w:type="pct"/>
          </w:tcPr>
          <w:p w14:paraId="1FD06103" w14:textId="77777777" w:rsidR="002B19B0" w:rsidRPr="006714A8" w:rsidRDefault="002B19B0" w:rsidP="000D1237">
            <w:pPr>
              <w:pStyle w:val="ECCTabletext"/>
              <w:jc w:val="center"/>
              <w:rPr>
                <w:b/>
                <w:bCs/>
                <w:sz w:val="16"/>
                <w:szCs w:val="16"/>
              </w:rPr>
            </w:pPr>
            <w:r w:rsidRPr="006714A8">
              <w:rPr>
                <w:sz w:val="16"/>
                <w:szCs w:val="16"/>
              </w:rPr>
              <w:lastRenderedPageBreak/>
              <w:t>Outdoor WBB LP BS</w:t>
            </w:r>
          </w:p>
          <w:p w14:paraId="182670D5" w14:textId="77777777" w:rsidR="002B19B0" w:rsidRPr="006714A8" w:rsidRDefault="002B19B0" w:rsidP="000D1237">
            <w:pPr>
              <w:pStyle w:val="ECCTabletext"/>
              <w:jc w:val="center"/>
              <w:rPr>
                <w:sz w:val="16"/>
                <w:szCs w:val="16"/>
              </w:rPr>
            </w:pPr>
            <w:r w:rsidRPr="006714A8">
              <w:rPr>
                <w:sz w:val="16"/>
                <w:szCs w:val="16"/>
              </w:rPr>
              <w:lastRenderedPageBreak/>
              <w:t>12 dBi antenna gain</w:t>
            </w:r>
          </w:p>
          <w:p w14:paraId="15C34C76" w14:textId="77777777" w:rsidR="002B19B0" w:rsidRPr="006714A8" w:rsidRDefault="002B19B0" w:rsidP="000D1237">
            <w:pPr>
              <w:pStyle w:val="ECCTabletext"/>
              <w:jc w:val="center"/>
              <w:rPr>
                <w:sz w:val="16"/>
                <w:szCs w:val="16"/>
              </w:rPr>
            </w:pPr>
            <w:r w:rsidRPr="006714A8">
              <w:rPr>
                <w:sz w:val="16"/>
                <w:szCs w:val="16"/>
              </w:rPr>
              <w:t>Non-AAS</w:t>
            </w:r>
          </w:p>
          <w:p w14:paraId="0058FD60" w14:textId="77777777" w:rsidR="002B19B0" w:rsidRPr="006714A8" w:rsidRDefault="002B19B0" w:rsidP="000D1237">
            <w:pPr>
              <w:pStyle w:val="ECCTabletext"/>
              <w:jc w:val="center"/>
              <w:rPr>
                <w:sz w:val="16"/>
                <w:szCs w:val="16"/>
              </w:rPr>
            </w:pPr>
            <w:r w:rsidRPr="006714A8">
              <w:rPr>
                <w:sz w:val="16"/>
                <w:szCs w:val="16"/>
              </w:rPr>
              <w:t>10m height</w:t>
            </w:r>
          </w:p>
        </w:tc>
      </w:tr>
      <w:tr w:rsidR="002B19B0" w:rsidRPr="0000782F" w14:paraId="44767934" w14:textId="77777777" w:rsidTr="000D1237">
        <w:trPr>
          <w:jc w:val="left"/>
        </w:trPr>
        <w:tc>
          <w:tcPr>
            <w:tcW w:w="631" w:type="pct"/>
            <w:shd w:val="clear" w:color="auto" w:fill="auto"/>
          </w:tcPr>
          <w:p w14:paraId="318FD764" w14:textId="7EE9469F" w:rsidR="002B19B0" w:rsidRPr="006714A8" w:rsidRDefault="002B19B0" w:rsidP="000D1237">
            <w:pPr>
              <w:pStyle w:val="ECCTabletext"/>
              <w:jc w:val="center"/>
              <w:rPr>
                <w:sz w:val="16"/>
                <w:szCs w:val="16"/>
              </w:rPr>
            </w:pPr>
            <w:r w:rsidRPr="006714A8">
              <w:rPr>
                <w:sz w:val="16"/>
                <w:szCs w:val="16"/>
              </w:rPr>
              <w:lastRenderedPageBreak/>
              <w:t>1</w:t>
            </w:r>
            <w:r w:rsidR="00556CFC" w:rsidRPr="006714A8">
              <w:rPr>
                <w:sz w:val="16"/>
                <w:szCs w:val="16"/>
              </w:rPr>
              <w:t>7</w:t>
            </w:r>
          </w:p>
          <w:p w14:paraId="7646EF11" w14:textId="77777777" w:rsidR="002B19B0" w:rsidRPr="006714A8" w:rsidRDefault="002B19B0" w:rsidP="000D1237">
            <w:pPr>
              <w:pStyle w:val="ECCTabletext"/>
              <w:jc w:val="center"/>
              <w:rPr>
                <w:sz w:val="16"/>
                <w:szCs w:val="16"/>
              </w:rPr>
            </w:pPr>
            <w:r w:rsidRPr="006714A8">
              <w:rPr>
                <w:sz w:val="16"/>
                <w:szCs w:val="16"/>
              </w:rPr>
              <w:t>Rural</w:t>
            </w:r>
          </w:p>
        </w:tc>
        <w:tc>
          <w:tcPr>
            <w:tcW w:w="932" w:type="pct"/>
          </w:tcPr>
          <w:p w14:paraId="1A4E53EB" w14:textId="77777777" w:rsidR="002B19B0" w:rsidRPr="006714A8" w:rsidRDefault="002B19B0" w:rsidP="000D1237">
            <w:pPr>
              <w:pStyle w:val="ECCTabletext"/>
              <w:jc w:val="center"/>
              <w:rPr>
                <w:sz w:val="16"/>
                <w:szCs w:val="16"/>
              </w:rPr>
            </w:pPr>
            <w:r w:rsidRPr="006714A8">
              <w:rPr>
                <w:sz w:val="16"/>
                <w:szCs w:val="16"/>
              </w:rPr>
              <w:t>Outdoor 5G MFCN BS</w:t>
            </w:r>
          </w:p>
          <w:p w14:paraId="49F611D9" w14:textId="77777777" w:rsidR="002B19B0" w:rsidRPr="006714A8" w:rsidRDefault="002B19B0" w:rsidP="000D1237">
            <w:pPr>
              <w:pStyle w:val="ECCTabletext"/>
              <w:jc w:val="center"/>
              <w:rPr>
                <w:sz w:val="16"/>
                <w:szCs w:val="16"/>
              </w:rPr>
            </w:pPr>
            <w:r w:rsidRPr="006714A8">
              <w:rPr>
                <w:sz w:val="16"/>
                <w:szCs w:val="16"/>
              </w:rPr>
              <w:t>vs</w:t>
            </w:r>
          </w:p>
          <w:p w14:paraId="00178382" w14:textId="77777777" w:rsidR="002B19B0" w:rsidRPr="006714A8" w:rsidRDefault="002B19B0" w:rsidP="000D1237">
            <w:pPr>
              <w:pStyle w:val="ECCTabletext"/>
              <w:jc w:val="center"/>
              <w:rPr>
                <w:sz w:val="16"/>
                <w:szCs w:val="16"/>
              </w:rPr>
            </w:pPr>
            <w:r w:rsidRPr="006714A8">
              <w:rPr>
                <w:sz w:val="16"/>
                <w:szCs w:val="16"/>
              </w:rPr>
              <w:t>Outdoor WBB LP</w:t>
            </w:r>
          </w:p>
        </w:tc>
        <w:tc>
          <w:tcPr>
            <w:tcW w:w="938" w:type="pct"/>
          </w:tcPr>
          <w:p w14:paraId="211CC541" w14:textId="77777777" w:rsidR="002B19B0" w:rsidRPr="006714A8" w:rsidRDefault="002B19B0" w:rsidP="000D1237">
            <w:pPr>
              <w:pStyle w:val="ECCTabletext"/>
              <w:jc w:val="center"/>
              <w:rPr>
                <w:sz w:val="16"/>
                <w:szCs w:val="16"/>
              </w:rPr>
            </w:pPr>
            <w:r w:rsidRPr="006714A8">
              <w:rPr>
                <w:sz w:val="16"/>
                <w:szCs w:val="16"/>
              </w:rPr>
              <w:t>Both sides above clutter</w:t>
            </w:r>
          </w:p>
          <w:p w14:paraId="67C81CD6" w14:textId="77777777" w:rsidR="002B19B0" w:rsidRPr="006714A8" w:rsidRDefault="002B19B0" w:rsidP="000D1237">
            <w:pPr>
              <w:pStyle w:val="ECCTabletext"/>
              <w:jc w:val="center"/>
              <w:rPr>
                <w:sz w:val="16"/>
                <w:szCs w:val="16"/>
              </w:rPr>
            </w:pPr>
            <w:r w:rsidRPr="006714A8">
              <w:rPr>
                <w:sz w:val="16"/>
                <w:szCs w:val="16"/>
              </w:rPr>
              <w:t>(no clutter considered)</w:t>
            </w:r>
          </w:p>
        </w:tc>
        <w:tc>
          <w:tcPr>
            <w:tcW w:w="1222" w:type="pct"/>
          </w:tcPr>
          <w:p w14:paraId="03073D80" w14:textId="77777777" w:rsidR="002B19B0" w:rsidRPr="006714A8" w:rsidRDefault="002B19B0" w:rsidP="000D1237">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47CEFF5D" w14:textId="77777777" w:rsidR="002B19B0" w:rsidRPr="006714A8" w:rsidRDefault="002B19B0" w:rsidP="000D1237">
            <w:pPr>
              <w:pStyle w:val="ECCTabletext"/>
              <w:jc w:val="center"/>
              <w:rPr>
                <w:sz w:val="16"/>
                <w:szCs w:val="16"/>
              </w:rPr>
            </w:pPr>
            <w:r w:rsidRPr="006714A8">
              <w:rPr>
                <w:sz w:val="16"/>
                <w:szCs w:val="16"/>
              </w:rPr>
              <w:t>AAS (4x8)</w:t>
            </w:r>
          </w:p>
          <w:p w14:paraId="6B275E8A" w14:textId="77777777" w:rsidR="002B19B0" w:rsidRPr="006714A8" w:rsidRDefault="002B19B0" w:rsidP="000D1237">
            <w:pPr>
              <w:pStyle w:val="ECCTabletext"/>
              <w:jc w:val="center"/>
              <w:rPr>
                <w:sz w:val="16"/>
                <w:szCs w:val="16"/>
              </w:rPr>
            </w:pPr>
            <w:r w:rsidRPr="006714A8">
              <w:rPr>
                <w:sz w:val="16"/>
                <w:szCs w:val="16"/>
              </w:rPr>
              <w:t>25m height</w:t>
            </w:r>
          </w:p>
        </w:tc>
        <w:tc>
          <w:tcPr>
            <w:tcW w:w="1277" w:type="pct"/>
          </w:tcPr>
          <w:p w14:paraId="6062B71D" w14:textId="77777777" w:rsidR="002B19B0" w:rsidRPr="006714A8" w:rsidRDefault="002B19B0" w:rsidP="000D1237">
            <w:pPr>
              <w:pStyle w:val="ECCTabletext"/>
              <w:jc w:val="center"/>
              <w:rPr>
                <w:b/>
                <w:bCs/>
                <w:sz w:val="16"/>
                <w:szCs w:val="16"/>
              </w:rPr>
            </w:pPr>
            <w:r w:rsidRPr="006714A8">
              <w:rPr>
                <w:sz w:val="16"/>
                <w:szCs w:val="16"/>
              </w:rPr>
              <w:t>Outdoor WBB LP BS</w:t>
            </w:r>
          </w:p>
          <w:p w14:paraId="4617AB6D" w14:textId="77777777" w:rsidR="002B19B0" w:rsidRPr="006714A8" w:rsidRDefault="002B19B0" w:rsidP="000D1237">
            <w:pPr>
              <w:pStyle w:val="ECCTabletext"/>
              <w:jc w:val="center"/>
              <w:rPr>
                <w:sz w:val="16"/>
                <w:szCs w:val="16"/>
              </w:rPr>
            </w:pPr>
            <w:r w:rsidRPr="006714A8">
              <w:rPr>
                <w:sz w:val="16"/>
                <w:szCs w:val="16"/>
              </w:rPr>
              <w:t>12 dBi antenna gain</w:t>
            </w:r>
          </w:p>
          <w:p w14:paraId="151850EA" w14:textId="77777777" w:rsidR="002B19B0" w:rsidRPr="006714A8" w:rsidRDefault="002B19B0" w:rsidP="000D1237">
            <w:pPr>
              <w:pStyle w:val="ECCTabletext"/>
              <w:jc w:val="center"/>
              <w:rPr>
                <w:sz w:val="16"/>
                <w:szCs w:val="16"/>
              </w:rPr>
            </w:pPr>
            <w:r w:rsidRPr="006714A8">
              <w:rPr>
                <w:sz w:val="16"/>
                <w:szCs w:val="16"/>
              </w:rPr>
              <w:t>Non-AAS</w:t>
            </w:r>
          </w:p>
          <w:p w14:paraId="60E4CC17" w14:textId="77777777" w:rsidR="002B19B0" w:rsidRPr="006714A8" w:rsidRDefault="002B19B0" w:rsidP="000D1237">
            <w:pPr>
              <w:pStyle w:val="ECCTabletext"/>
              <w:jc w:val="center"/>
              <w:rPr>
                <w:sz w:val="16"/>
                <w:szCs w:val="16"/>
              </w:rPr>
            </w:pPr>
            <w:r w:rsidRPr="006714A8">
              <w:rPr>
                <w:sz w:val="16"/>
                <w:szCs w:val="16"/>
              </w:rPr>
              <w:t>10m height</w:t>
            </w:r>
          </w:p>
        </w:tc>
      </w:tr>
      <w:tr w:rsidR="002B19B0" w:rsidRPr="0000782F" w14:paraId="0AAE4025" w14:textId="77777777" w:rsidTr="000D1237">
        <w:trPr>
          <w:jc w:val="left"/>
        </w:trPr>
        <w:tc>
          <w:tcPr>
            <w:tcW w:w="631" w:type="pct"/>
            <w:shd w:val="clear" w:color="auto" w:fill="auto"/>
          </w:tcPr>
          <w:p w14:paraId="10149A7B" w14:textId="56474A94" w:rsidR="002B19B0" w:rsidRPr="006714A8" w:rsidRDefault="002B19B0" w:rsidP="000D1237">
            <w:pPr>
              <w:pStyle w:val="ECCTabletext"/>
              <w:jc w:val="center"/>
              <w:rPr>
                <w:sz w:val="16"/>
                <w:szCs w:val="16"/>
              </w:rPr>
            </w:pPr>
            <w:r w:rsidRPr="006714A8">
              <w:rPr>
                <w:sz w:val="16"/>
                <w:szCs w:val="16"/>
              </w:rPr>
              <w:t>1</w:t>
            </w:r>
            <w:r w:rsidR="00556CFC" w:rsidRPr="006714A8">
              <w:rPr>
                <w:sz w:val="16"/>
                <w:szCs w:val="16"/>
              </w:rPr>
              <w:t>8</w:t>
            </w:r>
          </w:p>
          <w:p w14:paraId="01772B51" w14:textId="649DAFA9" w:rsidR="002B19B0" w:rsidRPr="006714A8" w:rsidRDefault="002B19B0" w:rsidP="000D1237">
            <w:pPr>
              <w:pStyle w:val="ECCTabletext"/>
              <w:jc w:val="center"/>
              <w:rPr>
                <w:sz w:val="16"/>
                <w:szCs w:val="16"/>
              </w:rPr>
            </w:pPr>
            <w:r w:rsidRPr="006714A8">
              <w:rPr>
                <w:sz w:val="16"/>
                <w:szCs w:val="16"/>
              </w:rPr>
              <w:t>Dense Suburban</w:t>
            </w:r>
          </w:p>
        </w:tc>
        <w:tc>
          <w:tcPr>
            <w:tcW w:w="932" w:type="pct"/>
          </w:tcPr>
          <w:p w14:paraId="53C5729B" w14:textId="77777777" w:rsidR="002B19B0" w:rsidRPr="006714A8" w:rsidRDefault="002B19B0" w:rsidP="000D1237">
            <w:pPr>
              <w:pStyle w:val="ECCTabletext"/>
              <w:jc w:val="center"/>
              <w:rPr>
                <w:sz w:val="16"/>
                <w:szCs w:val="16"/>
              </w:rPr>
            </w:pPr>
            <w:r w:rsidRPr="006714A8">
              <w:rPr>
                <w:sz w:val="16"/>
                <w:szCs w:val="16"/>
              </w:rPr>
              <w:t>Outdoor 5G MFCN BS</w:t>
            </w:r>
          </w:p>
          <w:p w14:paraId="58CA7648" w14:textId="77777777" w:rsidR="002B19B0" w:rsidRPr="006714A8" w:rsidRDefault="002B19B0" w:rsidP="000D1237">
            <w:pPr>
              <w:pStyle w:val="ECCTabletext"/>
              <w:jc w:val="center"/>
              <w:rPr>
                <w:sz w:val="16"/>
                <w:szCs w:val="16"/>
              </w:rPr>
            </w:pPr>
            <w:r w:rsidRPr="006714A8">
              <w:rPr>
                <w:sz w:val="16"/>
                <w:szCs w:val="16"/>
              </w:rPr>
              <w:t>vs</w:t>
            </w:r>
          </w:p>
          <w:p w14:paraId="6A288284" w14:textId="77777777" w:rsidR="002B19B0" w:rsidRPr="006714A8" w:rsidRDefault="002B19B0" w:rsidP="000D1237">
            <w:pPr>
              <w:pStyle w:val="ECCTabletext"/>
              <w:jc w:val="center"/>
              <w:rPr>
                <w:sz w:val="16"/>
                <w:szCs w:val="16"/>
              </w:rPr>
            </w:pPr>
            <w:r w:rsidRPr="006714A8">
              <w:rPr>
                <w:sz w:val="16"/>
                <w:szCs w:val="16"/>
              </w:rPr>
              <w:t>Outdoor WBB MP</w:t>
            </w:r>
          </w:p>
        </w:tc>
        <w:tc>
          <w:tcPr>
            <w:tcW w:w="938" w:type="pct"/>
          </w:tcPr>
          <w:p w14:paraId="2F240468" w14:textId="77777777" w:rsidR="002B19B0" w:rsidRPr="006714A8" w:rsidRDefault="002B19B0" w:rsidP="000D1237">
            <w:pPr>
              <w:pStyle w:val="ECCTabletext"/>
              <w:jc w:val="center"/>
              <w:rPr>
                <w:sz w:val="16"/>
                <w:szCs w:val="16"/>
              </w:rPr>
            </w:pPr>
            <w:r w:rsidRPr="006714A8">
              <w:rPr>
                <w:sz w:val="16"/>
                <w:szCs w:val="16"/>
              </w:rPr>
              <w:t>30% applied at one side</w:t>
            </w:r>
          </w:p>
        </w:tc>
        <w:tc>
          <w:tcPr>
            <w:tcW w:w="1222" w:type="pct"/>
          </w:tcPr>
          <w:p w14:paraId="13C9C654" w14:textId="77777777" w:rsidR="002B19B0" w:rsidRPr="006714A8" w:rsidRDefault="002B19B0" w:rsidP="000D1237">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3ECA2F00" w14:textId="77777777" w:rsidR="002B19B0" w:rsidRPr="006714A8" w:rsidRDefault="002B19B0" w:rsidP="000D1237">
            <w:pPr>
              <w:pStyle w:val="ECCTabletext"/>
              <w:jc w:val="center"/>
              <w:rPr>
                <w:sz w:val="16"/>
                <w:szCs w:val="16"/>
              </w:rPr>
            </w:pPr>
            <w:r w:rsidRPr="006714A8">
              <w:rPr>
                <w:sz w:val="16"/>
                <w:szCs w:val="16"/>
              </w:rPr>
              <w:t>AAS (4x8)</w:t>
            </w:r>
          </w:p>
          <w:p w14:paraId="6D79EC76" w14:textId="77777777" w:rsidR="002B19B0" w:rsidRPr="006714A8" w:rsidRDefault="002B19B0" w:rsidP="000D1237">
            <w:pPr>
              <w:pStyle w:val="ECCTabletext"/>
              <w:jc w:val="center"/>
              <w:rPr>
                <w:sz w:val="16"/>
                <w:szCs w:val="16"/>
              </w:rPr>
            </w:pPr>
            <w:r w:rsidRPr="006714A8">
              <w:rPr>
                <w:sz w:val="16"/>
                <w:szCs w:val="16"/>
              </w:rPr>
              <w:t>25m height</w:t>
            </w:r>
          </w:p>
        </w:tc>
        <w:tc>
          <w:tcPr>
            <w:tcW w:w="1277" w:type="pct"/>
          </w:tcPr>
          <w:p w14:paraId="7971666C" w14:textId="77777777" w:rsidR="002B19B0" w:rsidRPr="006714A8" w:rsidRDefault="002B19B0" w:rsidP="000D1237">
            <w:pPr>
              <w:pStyle w:val="ECCTabletext"/>
              <w:jc w:val="center"/>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0E732B4F" w14:textId="77777777" w:rsidR="002B19B0" w:rsidRPr="006714A8" w:rsidRDefault="002B19B0" w:rsidP="000D1237">
            <w:pPr>
              <w:pStyle w:val="ECCTabletext"/>
              <w:jc w:val="center"/>
              <w:rPr>
                <w:sz w:val="16"/>
                <w:szCs w:val="16"/>
              </w:rPr>
            </w:pPr>
            <w:r w:rsidRPr="006714A8">
              <w:rPr>
                <w:sz w:val="16"/>
                <w:szCs w:val="16"/>
              </w:rPr>
              <w:t>AAS (4x8)</w:t>
            </w:r>
          </w:p>
          <w:p w14:paraId="735122BA" w14:textId="77777777" w:rsidR="002B19B0" w:rsidRPr="006714A8" w:rsidRDefault="002B19B0" w:rsidP="000D1237">
            <w:pPr>
              <w:pStyle w:val="ECCTabletext"/>
              <w:jc w:val="center"/>
              <w:rPr>
                <w:sz w:val="16"/>
                <w:szCs w:val="16"/>
              </w:rPr>
            </w:pPr>
            <w:r w:rsidRPr="006714A8">
              <w:rPr>
                <w:sz w:val="16"/>
                <w:szCs w:val="16"/>
              </w:rPr>
              <w:t>12m height</w:t>
            </w:r>
          </w:p>
        </w:tc>
      </w:tr>
      <w:tr w:rsidR="002B19B0" w:rsidRPr="0000782F" w14:paraId="610FC399" w14:textId="77777777" w:rsidTr="000D1237">
        <w:trPr>
          <w:jc w:val="left"/>
        </w:trPr>
        <w:tc>
          <w:tcPr>
            <w:tcW w:w="631" w:type="pct"/>
            <w:shd w:val="clear" w:color="auto" w:fill="auto"/>
          </w:tcPr>
          <w:p w14:paraId="59DF879C" w14:textId="080503AF" w:rsidR="002B19B0" w:rsidRPr="006714A8" w:rsidRDefault="002B19B0" w:rsidP="000D1237">
            <w:pPr>
              <w:pStyle w:val="ECCTabletext"/>
              <w:jc w:val="center"/>
              <w:rPr>
                <w:sz w:val="16"/>
                <w:szCs w:val="16"/>
              </w:rPr>
            </w:pPr>
            <w:r w:rsidRPr="006714A8">
              <w:rPr>
                <w:sz w:val="16"/>
                <w:szCs w:val="16"/>
              </w:rPr>
              <w:t>1</w:t>
            </w:r>
            <w:r w:rsidR="00556CFC" w:rsidRPr="006714A8">
              <w:rPr>
                <w:sz w:val="16"/>
                <w:szCs w:val="16"/>
              </w:rPr>
              <w:t>9</w:t>
            </w:r>
          </w:p>
          <w:p w14:paraId="6F62400A" w14:textId="77777777" w:rsidR="002B19B0" w:rsidRPr="006714A8" w:rsidRDefault="002B19B0" w:rsidP="000D1237">
            <w:pPr>
              <w:pStyle w:val="ECCTabletext"/>
              <w:jc w:val="center"/>
              <w:rPr>
                <w:sz w:val="16"/>
                <w:szCs w:val="16"/>
              </w:rPr>
            </w:pPr>
            <w:r w:rsidRPr="006714A8">
              <w:rPr>
                <w:sz w:val="16"/>
                <w:szCs w:val="16"/>
              </w:rPr>
              <w:t xml:space="preserve">Rural </w:t>
            </w:r>
          </w:p>
        </w:tc>
        <w:tc>
          <w:tcPr>
            <w:tcW w:w="932" w:type="pct"/>
          </w:tcPr>
          <w:p w14:paraId="273FADB4" w14:textId="77777777" w:rsidR="002B19B0" w:rsidRPr="006714A8" w:rsidRDefault="002B19B0" w:rsidP="000D1237">
            <w:pPr>
              <w:pStyle w:val="ECCTabletext"/>
              <w:jc w:val="center"/>
              <w:rPr>
                <w:sz w:val="16"/>
                <w:szCs w:val="16"/>
              </w:rPr>
            </w:pPr>
            <w:r w:rsidRPr="006714A8">
              <w:rPr>
                <w:sz w:val="16"/>
                <w:szCs w:val="16"/>
              </w:rPr>
              <w:t>Outdoor WBB MP</w:t>
            </w:r>
          </w:p>
          <w:p w14:paraId="50F7A5C9" w14:textId="77777777" w:rsidR="002B19B0" w:rsidRPr="006714A8" w:rsidRDefault="002B19B0" w:rsidP="000D1237">
            <w:pPr>
              <w:pStyle w:val="ECCTabletext"/>
              <w:jc w:val="center"/>
              <w:rPr>
                <w:sz w:val="16"/>
                <w:szCs w:val="16"/>
              </w:rPr>
            </w:pPr>
            <w:r w:rsidRPr="006714A8">
              <w:rPr>
                <w:sz w:val="16"/>
                <w:szCs w:val="16"/>
              </w:rPr>
              <w:t>vs</w:t>
            </w:r>
          </w:p>
          <w:p w14:paraId="479FF03A" w14:textId="77777777" w:rsidR="002B19B0" w:rsidRPr="006714A8" w:rsidRDefault="002B19B0" w:rsidP="000D1237">
            <w:pPr>
              <w:pStyle w:val="ECCTabletext"/>
              <w:jc w:val="center"/>
              <w:rPr>
                <w:sz w:val="16"/>
                <w:szCs w:val="16"/>
              </w:rPr>
            </w:pPr>
            <w:r w:rsidRPr="006714A8">
              <w:rPr>
                <w:sz w:val="16"/>
                <w:szCs w:val="16"/>
              </w:rPr>
              <w:t>Outdoor WBB MP</w:t>
            </w:r>
          </w:p>
        </w:tc>
        <w:tc>
          <w:tcPr>
            <w:tcW w:w="938" w:type="pct"/>
          </w:tcPr>
          <w:p w14:paraId="5DCFC399" w14:textId="77777777" w:rsidR="002B19B0" w:rsidRPr="006714A8" w:rsidRDefault="002B19B0" w:rsidP="000D1237">
            <w:pPr>
              <w:pStyle w:val="ECCTabletext"/>
              <w:jc w:val="center"/>
              <w:rPr>
                <w:sz w:val="16"/>
                <w:szCs w:val="16"/>
              </w:rPr>
            </w:pPr>
            <w:r w:rsidRPr="006714A8">
              <w:rPr>
                <w:sz w:val="16"/>
                <w:szCs w:val="16"/>
              </w:rPr>
              <w:t>Both sides above clutter</w:t>
            </w:r>
          </w:p>
          <w:p w14:paraId="068FBF52" w14:textId="77777777" w:rsidR="002B19B0" w:rsidRPr="006714A8" w:rsidRDefault="002B19B0" w:rsidP="000D1237">
            <w:pPr>
              <w:pStyle w:val="ECCTabletext"/>
              <w:jc w:val="center"/>
              <w:rPr>
                <w:sz w:val="16"/>
                <w:szCs w:val="16"/>
              </w:rPr>
            </w:pPr>
            <w:r w:rsidRPr="006714A8">
              <w:rPr>
                <w:sz w:val="16"/>
                <w:szCs w:val="16"/>
              </w:rPr>
              <w:t>(no clutter considered)</w:t>
            </w:r>
          </w:p>
        </w:tc>
        <w:tc>
          <w:tcPr>
            <w:tcW w:w="1222" w:type="pct"/>
          </w:tcPr>
          <w:p w14:paraId="53AB4E22" w14:textId="77777777" w:rsidR="002B19B0" w:rsidRPr="006714A8" w:rsidRDefault="002B19B0" w:rsidP="000D1237">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6DE141AB" w14:textId="77777777" w:rsidR="002B19B0" w:rsidRPr="006714A8" w:rsidRDefault="002B19B0" w:rsidP="000D1237">
            <w:pPr>
              <w:pStyle w:val="ECCTabletext"/>
              <w:jc w:val="center"/>
              <w:rPr>
                <w:sz w:val="16"/>
                <w:szCs w:val="16"/>
              </w:rPr>
            </w:pPr>
            <w:r w:rsidRPr="006714A8">
              <w:rPr>
                <w:sz w:val="16"/>
                <w:szCs w:val="16"/>
              </w:rPr>
              <w:t>AAS (4x8)</w:t>
            </w:r>
          </w:p>
          <w:p w14:paraId="75A13CB9" w14:textId="77777777" w:rsidR="002B19B0" w:rsidRPr="006714A8" w:rsidRDefault="002B19B0" w:rsidP="000D1237">
            <w:pPr>
              <w:pStyle w:val="ECCTabletext"/>
              <w:jc w:val="center"/>
              <w:rPr>
                <w:sz w:val="16"/>
                <w:szCs w:val="16"/>
              </w:rPr>
            </w:pPr>
            <w:r w:rsidRPr="006714A8">
              <w:rPr>
                <w:sz w:val="16"/>
                <w:szCs w:val="16"/>
              </w:rPr>
              <w:t>25m height</w:t>
            </w:r>
          </w:p>
        </w:tc>
        <w:tc>
          <w:tcPr>
            <w:tcW w:w="1277" w:type="pct"/>
          </w:tcPr>
          <w:p w14:paraId="45A36BEF" w14:textId="77777777" w:rsidR="002B19B0" w:rsidRPr="006714A8" w:rsidRDefault="002B19B0" w:rsidP="000D1237">
            <w:pPr>
              <w:pStyle w:val="ECCTabletext"/>
              <w:jc w:val="center"/>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29708ADD" w14:textId="77777777" w:rsidR="002B19B0" w:rsidRPr="006714A8" w:rsidRDefault="002B19B0" w:rsidP="000D1237">
            <w:pPr>
              <w:pStyle w:val="ECCTabletext"/>
              <w:jc w:val="center"/>
              <w:rPr>
                <w:sz w:val="16"/>
                <w:szCs w:val="16"/>
              </w:rPr>
            </w:pPr>
            <w:r w:rsidRPr="006714A8">
              <w:rPr>
                <w:sz w:val="16"/>
                <w:szCs w:val="16"/>
              </w:rPr>
              <w:t>AAS (4x8)</w:t>
            </w:r>
          </w:p>
          <w:p w14:paraId="5D8C0E5C" w14:textId="77777777" w:rsidR="002B19B0" w:rsidRPr="006714A8" w:rsidRDefault="002B19B0" w:rsidP="000D1237">
            <w:pPr>
              <w:pStyle w:val="ECCTabletext"/>
              <w:jc w:val="center"/>
              <w:rPr>
                <w:sz w:val="16"/>
                <w:szCs w:val="16"/>
              </w:rPr>
            </w:pPr>
            <w:r w:rsidRPr="006714A8">
              <w:rPr>
                <w:sz w:val="16"/>
                <w:szCs w:val="16"/>
              </w:rPr>
              <w:t>15m height</w:t>
            </w:r>
          </w:p>
        </w:tc>
      </w:tr>
    </w:tbl>
    <w:p w14:paraId="139995A9" w14:textId="77777777" w:rsidR="006714A8" w:rsidRDefault="006714A8" w:rsidP="006714A8">
      <w:pPr>
        <w:keepNext/>
        <w:spacing w:after="0"/>
        <w:jc w:val="center"/>
      </w:pPr>
      <w:r w:rsidRPr="004F0DAE">
        <w:rPr>
          <w:noProof/>
          <w:lang w:val="sl-SI" w:eastAsia="sl-SI"/>
        </w:rPr>
        <w:drawing>
          <wp:inline distT="0" distB="0" distL="0" distR="0" wp14:anchorId="4EDE9E12" wp14:editId="53D17101">
            <wp:extent cx="3889078" cy="291379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20159" cy="2937083"/>
                    </a:xfrm>
                    <a:prstGeom prst="rect">
                      <a:avLst/>
                    </a:prstGeom>
                    <a:noFill/>
                    <a:ln>
                      <a:noFill/>
                    </a:ln>
                  </pic:spPr>
                </pic:pic>
              </a:graphicData>
            </a:graphic>
          </wp:inline>
        </w:drawing>
      </w:r>
    </w:p>
    <w:p w14:paraId="1E59DFDB" w14:textId="7C3CFEDA" w:rsidR="006714A8" w:rsidRPr="0000782F" w:rsidRDefault="006714A8" w:rsidP="006714A8">
      <w:pPr>
        <w:pStyle w:val="Caption"/>
        <w:spacing w:before="0" w:after="120"/>
      </w:pPr>
      <w:r>
        <w:t xml:space="preserve">Figure </w:t>
      </w:r>
      <w:r w:rsidR="00BE2B0E">
        <w:fldChar w:fldCharType="begin"/>
      </w:r>
      <w:r w:rsidR="00BE2B0E">
        <w:instrText xml:space="preserve"> SEQ Figure \* ARABIC </w:instrText>
      </w:r>
      <w:r w:rsidR="00BE2B0E">
        <w:fldChar w:fldCharType="separate"/>
      </w:r>
      <w:r>
        <w:rPr>
          <w:noProof/>
        </w:rPr>
        <w:t>4</w:t>
      </w:r>
      <w:r w:rsidR="00BE2B0E">
        <w:rPr>
          <w:noProof/>
        </w:rPr>
        <w:fldChar w:fldCharType="end"/>
      </w:r>
      <w:r>
        <w:t>: 5G MFCN (4x8) into WBB LMP</w:t>
      </w:r>
    </w:p>
    <w:p w14:paraId="07F4A145" w14:textId="55C67E5C" w:rsidR="006714A8" w:rsidRPr="0000782F" w:rsidRDefault="006714A8" w:rsidP="006714A8">
      <w:pPr>
        <w:pStyle w:val="Heading4"/>
        <w:spacing w:before="120"/>
        <w:rPr>
          <w:lang w:val="en-GB"/>
        </w:rPr>
      </w:pPr>
      <w:r w:rsidRPr="0000782F">
        <w:rPr>
          <w:lang w:val="en-GB"/>
        </w:rPr>
        <w:t>Simulation scenarios (interference from 5G MFCN</w:t>
      </w:r>
      <w:r>
        <w:rPr>
          <w:lang w:val="en-GB"/>
        </w:rPr>
        <w:t xml:space="preserve"> (8x8)</w:t>
      </w:r>
      <w:r w:rsidRPr="0000782F">
        <w:rPr>
          <w:lang w:val="en-GB"/>
        </w:rPr>
        <w:t xml:space="preserve"> into </w:t>
      </w:r>
      <w:r>
        <w:rPr>
          <w:lang w:val="en-GB"/>
        </w:rPr>
        <w:t xml:space="preserve">unsynchronised outdoor </w:t>
      </w:r>
      <w:r w:rsidRPr="0000782F">
        <w:rPr>
          <w:lang w:val="en-GB"/>
        </w:rPr>
        <w:t>WBB LMP</w:t>
      </w:r>
      <w:r>
        <w:rPr>
          <w:lang w:val="en-GB"/>
        </w:rPr>
        <w:t>s</w:t>
      </w:r>
      <w:r w:rsidRPr="0000782F">
        <w:rPr>
          <w:lang w:val="en-GB"/>
        </w:rPr>
        <w:t>)</w:t>
      </w:r>
    </w:p>
    <w:p w14:paraId="3F2E27EF" w14:textId="41A1DC06" w:rsidR="006714A8" w:rsidRDefault="006714A8" w:rsidP="006714A8">
      <w:pPr>
        <w:pStyle w:val="Caption"/>
        <w:keepNext/>
      </w:pPr>
      <w:r>
        <w:t xml:space="preserve">Table </w:t>
      </w:r>
      <w:r w:rsidR="00BE2B0E">
        <w:fldChar w:fldCharType="begin"/>
      </w:r>
      <w:r w:rsidR="00BE2B0E">
        <w:instrText xml:space="preserve"> SEQ Table \* ARABIC </w:instrText>
      </w:r>
      <w:r w:rsidR="00BE2B0E">
        <w:fldChar w:fldCharType="separate"/>
      </w:r>
      <w:r>
        <w:rPr>
          <w:noProof/>
        </w:rPr>
        <w:t>14</w:t>
      </w:r>
      <w:r w:rsidR="00BE2B0E">
        <w:rPr>
          <w:noProof/>
        </w:rPr>
        <w:fldChar w:fldCharType="end"/>
      </w:r>
      <w:r>
        <w:t xml:space="preserve">: </w:t>
      </w:r>
      <w:r w:rsidRPr="0065668A">
        <w:t xml:space="preserve">Simulation scenarios 5G MFCN </w:t>
      </w:r>
      <w:r>
        <w:t xml:space="preserve">(8x8) </w:t>
      </w:r>
      <w:r w:rsidRPr="0065668A">
        <w:t>into WBB LMP</w:t>
      </w:r>
    </w:p>
    <w:tbl>
      <w:tblPr>
        <w:tblStyle w:val="ECCTable-redheader"/>
        <w:tblW w:w="5000" w:type="pct"/>
        <w:jc w:val="left"/>
        <w:tblInd w:w="0" w:type="dxa"/>
        <w:tblLayout w:type="fixed"/>
        <w:tblLook w:val="04A0" w:firstRow="1" w:lastRow="0" w:firstColumn="1" w:lastColumn="0" w:noHBand="0" w:noVBand="1"/>
      </w:tblPr>
      <w:tblGrid>
        <w:gridCol w:w="1243"/>
        <w:gridCol w:w="1837"/>
        <w:gridCol w:w="1849"/>
        <w:gridCol w:w="2409"/>
        <w:gridCol w:w="2517"/>
      </w:tblGrid>
      <w:tr w:rsidR="00981048" w:rsidRPr="00A7775F" w14:paraId="3B971736" w14:textId="77777777" w:rsidTr="00BF3757">
        <w:trPr>
          <w:cnfStyle w:val="100000000000" w:firstRow="1" w:lastRow="0" w:firstColumn="0" w:lastColumn="0" w:oddVBand="0" w:evenVBand="0" w:oddHBand="0" w:evenHBand="0" w:firstRowFirstColumn="0" w:firstRowLastColumn="0" w:lastRowFirstColumn="0" w:lastRowLastColumn="0"/>
          <w:jc w:val="left"/>
        </w:trPr>
        <w:tc>
          <w:tcPr>
            <w:tcW w:w="631" w:type="pct"/>
          </w:tcPr>
          <w:p w14:paraId="516F5E2E" w14:textId="77777777" w:rsidR="00981048" w:rsidRPr="00A7775F" w:rsidRDefault="00981048" w:rsidP="00BF3757">
            <w:pPr>
              <w:pStyle w:val="ECCTableHeaderwhitefont"/>
              <w:rPr>
                <w:b w:val="0"/>
                <w:i w:val="0"/>
                <w:iCs/>
                <w:sz w:val="16"/>
                <w:szCs w:val="16"/>
              </w:rPr>
            </w:pPr>
            <w:r w:rsidRPr="00A7775F">
              <w:rPr>
                <w:i w:val="0"/>
                <w:iCs/>
                <w:sz w:val="16"/>
                <w:szCs w:val="16"/>
              </w:rPr>
              <w:t>Scenario No.</w:t>
            </w:r>
          </w:p>
        </w:tc>
        <w:tc>
          <w:tcPr>
            <w:tcW w:w="932" w:type="pct"/>
          </w:tcPr>
          <w:p w14:paraId="387CEF31" w14:textId="77777777" w:rsidR="00981048" w:rsidRPr="00A7775F" w:rsidRDefault="00981048" w:rsidP="00BF3757">
            <w:pPr>
              <w:pStyle w:val="ECCTableHeaderwhitefont"/>
              <w:rPr>
                <w:i w:val="0"/>
                <w:iCs/>
                <w:sz w:val="16"/>
                <w:szCs w:val="16"/>
              </w:rPr>
            </w:pPr>
            <w:r w:rsidRPr="00A7775F">
              <w:rPr>
                <w:i w:val="0"/>
                <w:iCs/>
                <w:sz w:val="16"/>
                <w:szCs w:val="16"/>
              </w:rPr>
              <w:t>Scenario type</w:t>
            </w:r>
          </w:p>
        </w:tc>
        <w:tc>
          <w:tcPr>
            <w:tcW w:w="938" w:type="pct"/>
          </w:tcPr>
          <w:p w14:paraId="2BF0F488" w14:textId="77777777" w:rsidR="00981048" w:rsidRPr="00A7775F" w:rsidRDefault="00981048" w:rsidP="00BF3757">
            <w:pPr>
              <w:pStyle w:val="ECCTableHeaderwhitefont"/>
              <w:rPr>
                <w:i w:val="0"/>
                <w:iCs/>
                <w:sz w:val="16"/>
                <w:szCs w:val="16"/>
              </w:rPr>
            </w:pPr>
            <w:r w:rsidRPr="00A7775F">
              <w:rPr>
                <w:i w:val="0"/>
                <w:iCs/>
                <w:sz w:val="16"/>
                <w:szCs w:val="16"/>
              </w:rPr>
              <w:t>Clutter assumption</w:t>
            </w:r>
          </w:p>
        </w:tc>
        <w:tc>
          <w:tcPr>
            <w:tcW w:w="1222" w:type="pct"/>
          </w:tcPr>
          <w:p w14:paraId="55E1D50E" w14:textId="77777777" w:rsidR="00981048" w:rsidRPr="00A7775F" w:rsidRDefault="00981048" w:rsidP="00BF3757">
            <w:pPr>
              <w:pStyle w:val="ECCTableHeaderwhitefont"/>
              <w:rPr>
                <w:i w:val="0"/>
                <w:iCs/>
                <w:sz w:val="16"/>
                <w:szCs w:val="16"/>
              </w:rPr>
            </w:pPr>
            <w:r w:rsidRPr="00A7775F">
              <w:rPr>
                <w:i w:val="0"/>
                <w:iCs/>
                <w:sz w:val="16"/>
                <w:szCs w:val="16"/>
              </w:rPr>
              <w:t>Interference from</w:t>
            </w:r>
          </w:p>
        </w:tc>
        <w:tc>
          <w:tcPr>
            <w:tcW w:w="1277" w:type="pct"/>
          </w:tcPr>
          <w:p w14:paraId="53B75725" w14:textId="77777777" w:rsidR="00981048" w:rsidRPr="00A7775F" w:rsidRDefault="00981048" w:rsidP="00BF3757">
            <w:pPr>
              <w:pStyle w:val="ECCTableHeaderwhitefont"/>
              <w:rPr>
                <w:i w:val="0"/>
                <w:iCs/>
                <w:sz w:val="16"/>
                <w:szCs w:val="16"/>
              </w:rPr>
            </w:pPr>
            <w:r w:rsidRPr="00A7775F">
              <w:rPr>
                <w:i w:val="0"/>
                <w:iCs/>
                <w:sz w:val="16"/>
                <w:szCs w:val="16"/>
              </w:rPr>
              <w:t>Interference to</w:t>
            </w:r>
          </w:p>
        </w:tc>
      </w:tr>
      <w:tr w:rsidR="00981048" w:rsidRPr="0000782F" w14:paraId="78DA5D87" w14:textId="77777777" w:rsidTr="00BF3757">
        <w:trPr>
          <w:trHeight w:val="1049"/>
          <w:jc w:val="left"/>
        </w:trPr>
        <w:tc>
          <w:tcPr>
            <w:tcW w:w="631" w:type="pct"/>
            <w:shd w:val="clear" w:color="auto" w:fill="auto"/>
          </w:tcPr>
          <w:p w14:paraId="2E623441" w14:textId="402E4AA5" w:rsidR="00981048" w:rsidRPr="006714A8" w:rsidRDefault="00F2784F" w:rsidP="00BF3757">
            <w:pPr>
              <w:pStyle w:val="ECCTabletext"/>
              <w:jc w:val="center"/>
              <w:rPr>
                <w:sz w:val="16"/>
                <w:szCs w:val="16"/>
              </w:rPr>
            </w:pPr>
            <w:r w:rsidRPr="006714A8">
              <w:rPr>
                <w:sz w:val="16"/>
                <w:szCs w:val="16"/>
              </w:rPr>
              <w:t>20</w:t>
            </w:r>
          </w:p>
          <w:p w14:paraId="087B7FF4" w14:textId="77777777" w:rsidR="00981048" w:rsidRPr="006714A8" w:rsidRDefault="00981048" w:rsidP="00BF3757">
            <w:pPr>
              <w:pStyle w:val="ECCTabletext"/>
              <w:jc w:val="center"/>
              <w:rPr>
                <w:sz w:val="16"/>
                <w:szCs w:val="16"/>
              </w:rPr>
            </w:pPr>
            <w:r w:rsidRPr="006714A8">
              <w:rPr>
                <w:sz w:val="16"/>
                <w:szCs w:val="16"/>
              </w:rPr>
              <w:t>Dense Urban</w:t>
            </w:r>
          </w:p>
        </w:tc>
        <w:tc>
          <w:tcPr>
            <w:tcW w:w="932" w:type="pct"/>
          </w:tcPr>
          <w:p w14:paraId="04E85B0F" w14:textId="77777777" w:rsidR="00981048" w:rsidRPr="006714A8" w:rsidRDefault="00981048" w:rsidP="00BF3757">
            <w:pPr>
              <w:pStyle w:val="ECCTabletext"/>
              <w:jc w:val="center"/>
              <w:rPr>
                <w:sz w:val="16"/>
                <w:szCs w:val="16"/>
              </w:rPr>
            </w:pPr>
            <w:r w:rsidRPr="006714A8">
              <w:rPr>
                <w:sz w:val="16"/>
                <w:szCs w:val="16"/>
              </w:rPr>
              <w:t>Outdoor 5G MFCN BS</w:t>
            </w:r>
          </w:p>
          <w:p w14:paraId="60F9F064" w14:textId="77777777" w:rsidR="00981048" w:rsidRPr="006714A8" w:rsidRDefault="00981048" w:rsidP="00BF3757">
            <w:pPr>
              <w:pStyle w:val="ECCTabletext"/>
              <w:jc w:val="center"/>
              <w:rPr>
                <w:sz w:val="16"/>
                <w:szCs w:val="16"/>
              </w:rPr>
            </w:pPr>
            <w:r w:rsidRPr="006714A8">
              <w:rPr>
                <w:sz w:val="16"/>
                <w:szCs w:val="16"/>
              </w:rPr>
              <w:t xml:space="preserve">vs </w:t>
            </w:r>
          </w:p>
          <w:p w14:paraId="6F881107" w14:textId="77777777" w:rsidR="00981048" w:rsidRPr="006714A8" w:rsidRDefault="00981048" w:rsidP="00BF3757">
            <w:pPr>
              <w:pStyle w:val="ECCTabletext"/>
              <w:jc w:val="center"/>
              <w:rPr>
                <w:sz w:val="16"/>
                <w:szCs w:val="16"/>
              </w:rPr>
            </w:pPr>
            <w:r w:rsidRPr="006714A8">
              <w:rPr>
                <w:sz w:val="16"/>
                <w:szCs w:val="16"/>
              </w:rPr>
              <w:t>Outdoor WBB LP</w:t>
            </w:r>
          </w:p>
        </w:tc>
        <w:tc>
          <w:tcPr>
            <w:tcW w:w="938" w:type="pct"/>
          </w:tcPr>
          <w:p w14:paraId="52023E8A" w14:textId="77777777" w:rsidR="00981048" w:rsidRPr="006714A8" w:rsidRDefault="00981048" w:rsidP="00BF3757">
            <w:pPr>
              <w:pStyle w:val="ECCTabletext"/>
              <w:jc w:val="center"/>
              <w:rPr>
                <w:sz w:val="16"/>
                <w:szCs w:val="16"/>
              </w:rPr>
            </w:pPr>
            <w:r w:rsidRPr="006714A8">
              <w:rPr>
                <w:sz w:val="16"/>
                <w:szCs w:val="16"/>
              </w:rPr>
              <w:t>50% applied at each side</w:t>
            </w:r>
          </w:p>
        </w:tc>
        <w:tc>
          <w:tcPr>
            <w:tcW w:w="1222" w:type="pct"/>
          </w:tcPr>
          <w:p w14:paraId="3B261DDB" w14:textId="77777777" w:rsidR="00981048" w:rsidRPr="006714A8" w:rsidRDefault="00981048" w:rsidP="00BF3757">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40543FB6" w14:textId="74E5911A" w:rsidR="00981048" w:rsidRPr="006714A8" w:rsidRDefault="00981048" w:rsidP="00BF3757">
            <w:pPr>
              <w:pStyle w:val="ECCTabletext"/>
              <w:jc w:val="center"/>
              <w:rPr>
                <w:sz w:val="16"/>
                <w:szCs w:val="16"/>
              </w:rPr>
            </w:pPr>
            <w:r w:rsidRPr="006714A8">
              <w:rPr>
                <w:sz w:val="16"/>
                <w:szCs w:val="16"/>
              </w:rPr>
              <w:t>AAS (8x8)</w:t>
            </w:r>
          </w:p>
          <w:p w14:paraId="7B1D0B32" w14:textId="77777777" w:rsidR="00981048" w:rsidRPr="006714A8" w:rsidRDefault="00981048" w:rsidP="00BF3757">
            <w:pPr>
              <w:pStyle w:val="ECCTabletext"/>
              <w:jc w:val="center"/>
              <w:rPr>
                <w:sz w:val="16"/>
                <w:szCs w:val="16"/>
              </w:rPr>
            </w:pPr>
            <w:r w:rsidRPr="006714A8">
              <w:rPr>
                <w:sz w:val="16"/>
                <w:szCs w:val="16"/>
              </w:rPr>
              <w:t>20m height</w:t>
            </w:r>
          </w:p>
        </w:tc>
        <w:tc>
          <w:tcPr>
            <w:tcW w:w="1277" w:type="pct"/>
          </w:tcPr>
          <w:p w14:paraId="24437474" w14:textId="77777777" w:rsidR="00981048" w:rsidRPr="006714A8" w:rsidRDefault="00981048" w:rsidP="00BF3757">
            <w:pPr>
              <w:pStyle w:val="ECCTabletext"/>
              <w:jc w:val="center"/>
              <w:rPr>
                <w:b/>
                <w:bCs/>
                <w:sz w:val="16"/>
                <w:szCs w:val="16"/>
              </w:rPr>
            </w:pPr>
            <w:r w:rsidRPr="006714A8">
              <w:rPr>
                <w:sz w:val="16"/>
                <w:szCs w:val="16"/>
              </w:rPr>
              <w:t>Outdoor WBB LP BS</w:t>
            </w:r>
          </w:p>
          <w:p w14:paraId="4AD74036" w14:textId="77777777" w:rsidR="00981048" w:rsidRPr="006714A8" w:rsidRDefault="00981048" w:rsidP="00BF3757">
            <w:pPr>
              <w:pStyle w:val="ECCTabletext"/>
              <w:jc w:val="center"/>
              <w:rPr>
                <w:sz w:val="16"/>
                <w:szCs w:val="16"/>
              </w:rPr>
            </w:pPr>
            <w:r w:rsidRPr="006714A8">
              <w:rPr>
                <w:sz w:val="16"/>
                <w:szCs w:val="16"/>
              </w:rPr>
              <w:t>12 dBi antenna gain</w:t>
            </w:r>
          </w:p>
          <w:p w14:paraId="3EC728B1" w14:textId="77777777" w:rsidR="00981048" w:rsidRPr="006714A8" w:rsidRDefault="00981048" w:rsidP="00BF3757">
            <w:pPr>
              <w:pStyle w:val="ECCTabletext"/>
              <w:jc w:val="center"/>
              <w:rPr>
                <w:sz w:val="16"/>
                <w:szCs w:val="16"/>
              </w:rPr>
            </w:pPr>
            <w:r w:rsidRPr="006714A8">
              <w:rPr>
                <w:sz w:val="16"/>
                <w:szCs w:val="16"/>
              </w:rPr>
              <w:t>Non-AAS</w:t>
            </w:r>
          </w:p>
          <w:p w14:paraId="7970D64E" w14:textId="77777777" w:rsidR="00981048" w:rsidRPr="006714A8" w:rsidRDefault="00981048" w:rsidP="00BF3757">
            <w:pPr>
              <w:pStyle w:val="ECCTabletext"/>
              <w:jc w:val="center"/>
              <w:rPr>
                <w:sz w:val="16"/>
                <w:szCs w:val="16"/>
              </w:rPr>
            </w:pPr>
            <w:r w:rsidRPr="006714A8">
              <w:rPr>
                <w:sz w:val="16"/>
                <w:szCs w:val="16"/>
              </w:rPr>
              <w:t>10m height</w:t>
            </w:r>
          </w:p>
        </w:tc>
      </w:tr>
      <w:tr w:rsidR="00981048" w:rsidRPr="0000782F" w14:paraId="0B418A7E" w14:textId="77777777" w:rsidTr="00BF3757">
        <w:trPr>
          <w:jc w:val="left"/>
        </w:trPr>
        <w:tc>
          <w:tcPr>
            <w:tcW w:w="631" w:type="pct"/>
            <w:shd w:val="clear" w:color="auto" w:fill="auto"/>
          </w:tcPr>
          <w:p w14:paraId="6C42F329" w14:textId="5A07BB51" w:rsidR="00981048" w:rsidRPr="006714A8" w:rsidRDefault="00F2784F" w:rsidP="00BF3757">
            <w:pPr>
              <w:pStyle w:val="ECCTabletext"/>
              <w:jc w:val="center"/>
              <w:rPr>
                <w:sz w:val="16"/>
                <w:szCs w:val="16"/>
              </w:rPr>
            </w:pPr>
            <w:r w:rsidRPr="006714A8">
              <w:rPr>
                <w:sz w:val="16"/>
                <w:szCs w:val="16"/>
              </w:rPr>
              <w:t>21</w:t>
            </w:r>
          </w:p>
          <w:p w14:paraId="5F77541E" w14:textId="77777777" w:rsidR="00981048" w:rsidRPr="006714A8" w:rsidRDefault="00981048" w:rsidP="00BF3757">
            <w:pPr>
              <w:pStyle w:val="ECCTabletext"/>
              <w:jc w:val="center"/>
              <w:rPr>
                <w:sz w:val="16"/>
                <w:szCs w:val="16"/>
              </w:rPr>
            </w:pPr>
            <w:r w:rsidRPr="006714A8">
              <w:rPr>
                <w:sz w:val="16"/>
                <w:szCs w:val="16"/>
              </w:rPr>
              <w:t>Urban</w:t>
            </w:r>
          </w:p>
        </w:tc>
        <w:tc>
          <w:tcPr>
            <w:tcW w:w="932" w:type="pct"/>
          </w:tcPr>
          <w:p w14:paraId="7FE2F636" w14:textId="77777777" w:rsidR="00981048" w:rsidRPr="006714A8" w:rsidRDefault="00981048" w:rsidP="00BF3757">
            <w:pPr>
              <w:pStyle w:val="ECCTabletext"/>
              <w:jc w:val="center"/>
              <w:rPr>
                <w:sz w:val="16"/>
                <w:szCs w:val="16"/>
              </w:rPr>
            </w:pPr>
            <w:r w:rsidRPr="006714A8">
              <w:rPr>
                <w:sz w:val="16"/>
                <w:szCs w:val="16"/>
              </w:rPr>
              <w:t>Outdoor 5G MFCN BS</w:t>
            </w:r>
          </w:p>
          <w:p w14:paraId="410C645D" w14:textId="77777777" w:rsidR="00981048" w:rsidRPr="006714A8" w:rsidRDefault="00981048" w:rsidP="00BF3757">
            <w:pPr>
              <w:pStyle w:val="ECCTabletext"/>
              <w:jc w:val="center"/>
              <w:rPr>
                <w:sz w:val="16"/>
                <w:szCs w:val="16"/>
              </w:rPr>
            </w:pPr>
            <w:r w:rsidRPr="006714A8">
              <w:rPr>
                <w:sz w:val="16"/>
                <w:szCs w:val="16"/>
              </w:rPr>
              <w:t xml:space="preserve">vs </w:t>
            </w:r>
          </w:p>
          <w:p w14:paraId="1373093F" w14:textId="77777777" w:rsidR="00981048" w:rsidRPr="006714A8" w:rsidRDefault="00981048" w:rsidP="00BF3757">
            <w:pPr>
              <w:pStyle w:val="ECCTabletext"/>
              <w:jc w:val="center"/>
              <w:rPr>
                <w:sz w:val="16"/>
                <w:szCs w:val="16"/>
              </w:rPr>
            </w:pPr>
            <w:r w:rsidRPr="006714A8">
              <w:rPr>
                <w:sz w:val="16"/>
                <w:szCs w:val="16"/>
              </w:rPr>
              <w:t>Outdoor WBB LP</w:t>
            </w:r>
          </w:p>
        </w:tc>
        <w:tc>
          <w:tcPr>
            <w:tcW w:w="938" w:type="pct"/>
          </w:tcPr>
          <w:p w14:paraId="3F3677F9" w14:textId="77777777" w:rsidR="00981048" w:rsidRPr="006714A8" w:rsidRDefault="00981048" w:rsidP="00BF3757">
            <w:pPr>
              <w:pStyle w:val="ECCTabletext"/>
              <w:jc w:val="center"/>
              <w:rPr>
                <w:sz w:val="16"/>
                <w:szCs w:val="16"/>
              </w:rPr>
            </w:pPr>
            <w:r w:rsidRPr="006714A8">
              <w:rPr>
                <w:sz w:val="16"/>
                <w:szCs w:val="16"/>
              </w:rPr>
              <w:t>50% applied at one side</w:t>
            </w:r>
          </w:p>
        </w:tc>
        <w:tc>
          <w:tcPr>
            <w:tcW w:w="1222" w:type="pct"/>
          </w:tcPr>
          <w:p w14:paraId="27A56D3E" w14:textId="77777777" w:rsidR="00981048" w:rsidRPr="006714A8" w:rsidRDefault="00981048" w:rsidP="00BF3757">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105C9893" w14:textId="1806F733" w:rsidR="00981048" w:rsidRPr="006714A8" w:rsidRDefault="00981048" w:rsidP="00BF3757">
            <w:pPr>
              <w:pStyle w:val="ECCTabletext"/>
              <w:jc w:val="center"/>
              <w:rPr>
                <w:sz w:val="16"/>
                <w:szCs w:val="16"/>
              </w:rPr>
            </w:pPr>
            <w:r w:rsidRPr="006714A8">
              <w:rPr>
                <w:sz w:val="16"/>
                <w:szCs w:val="16"/>
              </w:rPr>
              <w:t>AAS (8x8)</w:t>
            </w:r>
          </w:p>
          <w:p w14:paraId="4B5609F5" w14:textId="77777777" w:rsidR="00981048" w:rsidRPr="006714A8" w:rsidRDefault="00981048" w:rsidP="00BF3757">
            <w:pPr>
              <w:pStyle w:val="ECCTabletext"/>
              <w:jc w:val="center"/>
              <w:rPr>
                <w:sz w:val="16"/>
                <w:szCs w:val="16"/>
              </w:rPr>
            </w:pPr>
            <w:r w:rsidRPr="006714A8">
              <w:rPr>
                <w:sz w:val="16"/>
                <w:szCs w:val="16"/>
              </w:rPr>
              <w:t>20m height</w:t>
            </w:r>
          </w:p>
        </w:tc>
        <w:tc>
          <w:tcPr>
            <w:tcW w:w="1277" w:type="pct"/>
          </w:tcPr>
          <w:p w14:paraId="3EC8CB94" w14:textId="77777777" w:rsidR="00981048" w:rsidRPr="006714A8" w:rsidRDefault="00981048" w:rsidP="00BF3757">
            <w:pPr>
              <w:pStyle w:val="ECCTabletext"/>
              <w:jc w:val="center"/>
              <w:rPr>
                <w:b/>
                <w:bCs/>
                <w:sz w:val="16"/>
                <w:szCs w:val="16"/>
              </w:rPr>
            </w:pPr>
            <w:r w:rsidRPr="006714A8">
              <w:rPr>
                <w:sz w:val="16"/>
                <w:szCs w:val="16"/>
              </w:rPr>
              <w:t>Outdoor WBB LP BS</w:t>
            </w:r>
          </w:p>
          <w:p w14:paraId="3836C2DC" w14:textId="77777777" w:rsidR="00981048" w:rsidRPr="006714A8" w:rsidRDefault="00981048" w:rsidP="00BF3757">
            <w:pPr>
              <w:pStyle w:val="ECCTabletext"/>
              <w:jc w:val="center"/>
              <w:rPr>
                <w:sz w:val="16"/>
                <w:szCs w:val="16"/>
              </w:rPr>
            </w:pPr>
            <w:r w:rsidRPr="006714A8">
              <w:rPr>
                <w:sz w:val="16"/>
                <w:szCs w:val="16"/>
              </w:rPr>
              <w:t>12 dBi antenna gain</w:t>
            </w:r>
          </w:p>
          <w:p w14:paraId="27DE4073" w14:textId="77777777" w:rsidR="00981048" w:rsidRPr="006714A8" w:rsidRDefault="00981048" w:rsidP="00BF3757">
            <w:pPr>
              <w:pStyle w:val="ECCTabletext"/>
              <w:jc w:val="center"/>
              <w:rPr>
                <w:sz w:val="16"/>
                <w:szCs w:val="16"/>
              </w:rPr>
            </w:pPr>
            <w:r w:rsidRPr="006714A8">
              <w:rPr>
                <w:sz w:val="16"/>
                <w:szCs w:val="16"/>
              </w:rPr>
              <w:t>Non-AAS</w:t>
            </w:r>
          </w:p>
          <w:p w14:paraId="145B3D0B" w14:textId="77777777" w:rsidR="00981048" w:rsidRPr="006714A8" w:rsidRDefault="00981048" w:rsidP="00BF3757">
            <w:pPr>
              <w:pStyle w:val="ECCTabletext"/>
              <w:jc w:val="center"/>
              <w:rPr>
                <w:sz w:val="16"/>
                <w:szCs w:val="16"/>
              </w:rPr>
            </w:pPr>
            <w:r w:rsidRPr="006714A8">
              <w:rPr>
                <w:sz w:val="16"/>
                <w:szCs w:val="16"/>
              </w:rPr>
              <w:t>10m height</w:t>
            </w:r>
          </w:p>
        </w:tc>
      </w:tr>
      <w:tr w:rsidR="00981048" w:rsidRPr="0000782F" w14:paraId="57AE0728" w14:textId="77777777" w:rsidTr="00BF3757">
        <w:trPr>
          <w:jc w:val="left"/>
        </w:trPr>
        <w:tc>
          <w:tcPr>
            <w:tcW w:w="631" w:type="pct"/>
            <w:shd w:val="clear" w:color="auto" w:fill="auto"/>
          </w:tcPr>
          <w:p w14:paraId="6C6ABFCA" w14:textId="0B39AC71" w:rsidR="00981048" w:rsidRPr="006714A8" w:rsidRDefault="00F2784F" w:rsidP="00BF3757">
            <w:pPr>
              <w:pStyle w:val="ECCTabletext"/>
              <w:jc w:val="center"/>
              <w:rPr>
                <w:sz w:val="16"/>
                <w:szCs w:val="16"/>
              </w:rPr>
            </w:pPr>
            <w:r w:rsidRPr="006714A8">
              <w:rPr>
                <w:sz w:val="16"/>
                <w:szCs w:val="16"/>
              </w:rPr>
              <w:t>22</w:t>
            </w:r>
          </w:p>
          <w:p w14:paraId="564C952D" w14:textId="77777777" w:rsidR="00981048" w:rsidRPr="006714A8" w:rsidRDefault="00981048" w:rsidP="00BF3757">
            <w:pPr>
              <w:pStyle w:val="ECCTabletext"/>
              <w:jc w:val="center"/>
              <w:rPr>
                <w:sz w:val="16"/>
                <w:szCs w:val="16"/>
              </w:rPr>
            </w:pPr>
            <w:r w:rsidRPr="006714A8">
              <w:rPr>
                <w:sz w:val="16"/>
                <w:szCs w:val="16"/>
              </w:rPr>
              <w:t>Rural</w:t>
            </w:r>
          </w:p>
        </w:tc>
        <w:tc>
          <w:tcPr>
            <w:tcW w:w="932" w:type="pct"/>
          </w:tcPr>
          <w:p w14:paraId="5303D5A9" w14:textId="77777777" w:rsidR="00981048" w:rsidRPr="006714A8" w:rsidRDefault="00981048" w:rsidP="00BF3757">
            <w:pPr>
              <w:pStyle w:val="ECCTabletext"/>
              <w:jc w:val="center"/>
              <w:rPr>
                <w:sz w:val="16"/>
                <w:szCs w:val="16"/>
              </w:rPr>
            </w:pPr>
            <w:r w:rsidRPr="006714A8">
              <w:rPr>
                <w:sz w:val="16"/>
                <w:szCs w:val="16"/>
              </w:rPr>
              <w:t>Outdoor 5G MFCN BS</w:t>
            </w:r>
          </w:p>
          <w:p w14:paraId="552886F7" w14:textId="77777777" w:rsidR="00981048" w:rsidRPr="006714A8" w:rsidRDefault="00981048" w:rsidP="00BF3757">
            <w:pPr>
              <w:pStyle w:val="ECCTabletext"/>
              <w:jc w:val="center"/>
              <w:rPr>
                <w:sz w:val="16"/>
                <w:szCs w:val="16"/>
              </w:rPr>
            </w:pPr>
            <w:r w:rsidRPr="006714A8">
              <w:rPr>
                <w:sz w:val="16"/>
                <w:szCs w:val="16"/>
              </w:rPr>
              <w:t>vs</w:t>
            </w:r>
          </w:p>
          <w:p w14:paraId="0ECE9204" w14:textId="77777777" w:rsidR="00981048" w:rsidRPr="006714A8" w:rsidRDefault="00981048" w:rsidP="00BF3757">
            <w:pPr>
              <w:pStyle w:val="ECCTabletext"/>
              <w:jc w:val="center"/>
              <w:rPr>
                <w:sz w:val="16"/>
                <w:szCs w:val="16"/>
              </w:rPr>
            </w:pPr>
            <w:r w:rsidRPr="006714A8">
              <w:rPr>
                <w:sz w:val="16"/>
                <w:szCs w:val="16"/>
              </w:rPr>
              <w:lastRenderedPageBreak/>
              <w:t>Outdoor WBB LP</w:t>
            </w:r>
          </w:p>
        </w:tc>
        <w:tc>
          <w:tcPr>
            <w:tcW w:w="938" w:type="pct"/>
          </w:tcPr>
          <w:p w14:paraId="25C46697" w14:textId="77777777" w:rsidR="00981048" w:rsidRPr="006714A8" w:rsidRDefault="00981048" w:rsidP="00BF3757">
            <w:pPr>
              <w:pStyle w:val="ECCTabletext"/>
              <w:jc w:val="center"/>
              <w:rPr>
                <w:sz w:val="16"/>
                <w:szCs w:val="16"/>
              </w:rPr>
            </w:pPr>
            <w:r w:rsidRPr="006714A8">
              <w:rPr>
                <w:sz w:val="16"/>
                <w:szCs w:val="16"/>
              </w:rPr>
              <w:lastRenderedPageBreak/>
              <w:t>Both sides above clutter</w:t>
            </w:r>
          </w:p>
          <w:p w14:paraId="7AA07F1A" w14:textId="77777777" w:rsidR="00981048" w:rsidRPr="006714A8" w:rsidRDefault="00981048" w:rsidP="00BF3757">
            <w:pPr>
              <w:pStyle w:val="ECCTabletext"/>
              <w:jc w:val="center"/>
              <w:rPr>
                <w:sz w:val="16"/>
                <w:szCs w:val="16"/>
              </w:rPr>
            </w:pPr>
            <w:r w:rsidRPr="006714A8">
              <w:rPr>
                <w:sz w:val="16"/>
                <w:szCs w:val="16"/>
              </w:rPr>
              <w:lastRenderedPageBreak/>
              <w:t>(no clutter considered)</w:t>
            </w:r>
          </w:p>
        </w:tc>
        <w:tc>
          <w:tcPr>
            <w:tcW w:w="1222" w:type="pct"/>
          </w:tcPr>
          <w:p w14:paraId="7A38F6E3" w14:textId="77777777" w:rsidR="00981048" w:rsidRPr="006714A8" w:rsidRDefault="00981048" w:rsidP="00BF3757">
            <w:pPr>
              <w:pStyle w:val="ECCTabletext"/>
              <w:jc w:val="center"/>
              <w:rPr>
                <w:sz w:val="16"/>
                <w:szCs w:val="16"/>
              </w:rPr>
            </w:pPr>
            <w:r w:rsidRPr="006714A8">
              <w:rPr>
                <w:sz w:val="16"/>
                <w:szCs w:val="16"/>
              </w:rPr>
              <w:lastRenderedPageBreak/>
              <w:t>Outdoor 5G MFCN BS</w:t>
            </w:r>
            <w:r w:rsidRPr="006714A8">
              <w:rPr>
                <w:sz w:val="16"/>
                <w:szCs w:val="16"/>
              </w:rPr>
              <w:br/>
              <w:t xml:space="preserve">EIRP= 76dBm/100MHz </w:t>
            </w:r>
          </w:p>
          <w:p w14:paraId="766458C6" w14:textId="6C28B8B8" w:rsidR="00981048" w:rsidRPr="006714A8" w:rsidRDefault="00981048" w:rsidP="00BF3757">
            <w:pPr>
              <w:pStyle w:val="ECCTabletext"/>
              <w:jc w:val="center"/>
              <w:rPr>
                <w:sz w:val="16"/>
                <w:szCs w:val="16"/>
              </w:rPr>
            </w:pPr>
            <w:r w:rsidRPr="006714A8">
              <w:rPr>
                <w:sz w:val="16"/>
                <w:szCs w:val="16"/>
              </w:rPr>
              <w:lastRenderedPageBreak/>
              <w:t>AAS (8x8)</w:t>
            </w:r>
          </w:p>
          <w:p w14:paraId="02AE9CF1" w14:textId="77777777" w:rsidR="00981048" w:rsidRPr="006714A8" w:rsidRDefault="00981048" w:rsidP="00BF3757">
            <w:pPr>
              <w:pStyle w:val="ECCTabletext"/>
              <w:jc w:val="center"/>
              <w:rPr>
                <w:sz w:val="16"/>
                <w:szCs w:val="16"/>
              </w:rPr>
            </w:pPr>
            <w:r w:rsidRPr="006714A8">
              <w:rPr>
                <w:sz w:val="16"/>
                <w:szCs w:val="16"/>
              </w:rPr>
              <w:t>25m height</w:t>
            </w:r>
          </w:p>
        </w:tc>
        <w:tc>
          <w:tcPr>
            <w:tcW w:w="1277" w:type="pct"/>
          </w:tcPr>
          <w:p w14:paraId="7FC78A83" w14:textId="77777777" w:rsidR="00981048" w:rsidRPr="006714A8" w:rsidRDefault="00981048" w:rsidP="00BF3757">
            <w:pPr>
              <w:pStyle w:val="ECCTabletext"/>
              <w:jc w:val="center"/>
              <w:rPr>
                <w:b/>
                <w:bCs/>
                <w:sz w:val="16"/>
                <w:szCs w:val="16"/>
              </w:rPr>
            </w:pPr>
            <w:r w:rsidRPr="006714A8">
              <w:rPr>
                <w:sz w:val="16"/>
                <w:szCs w:val="16"/>
              </w:rPr>
              <w:lastRenderedPageBreak/>
              <w:t>Outdoor WBB LP BS</w:t>
            </w:r>
          </w:p>
          <w:p w14:paraId="2519AFF1" w14:textId="77777777" w:rsidR="00981048" w:rsidRPr="006714A8" w:rsidRDefault="00981048" w:rsidP="00BF3757">
            <w:pPr>
              <w:pStyle w:val="ECCTabletext"/>
              <w:jc w:val="center"/>
              <w:rPr>
                <w:sz w:val="16"/>
                <w:szCs w:val="16"/>
              </w:rPr>
            </w:pPr>
            <w:r w:rsidRPr="006714A8">
              <w:rPr>
                <w:sz w:val="16"/>
                <w:szCs w:val="16"/>
              </w:rPr>
              <w:t>12 dBi antenna gain</w:t>
            </w:r>
          </w:p>
          <w:p w14:paraId="657F6DC4" w14:textId="77777777" w:rsidR="00981048" w:rsidRPr="006714A8" w:rsidRDefault="00981048" w:rsidP="00BF3757">
            <w:pPr>
              <w:pStyle w:val="ECCTabletext"/>
              <w:jc w:val="center"/>
              <w:rPr>
                <w:sz w:val="16"/>
                <w:szCs w:val="16"/>
              </w:rPr>
            </w:pPr>
            <w:r w:rsidRPr="006714A8">
              <w:rPr>
                <w:sz w:val="16"/>
                <w:szCs w:val="16"/>
              </w:rPr>
              <w:lastRenderedPageBreak/>
              <w:t>Non-AAS</w:t>
            </w:r>
          </w:p>
          <w:p w14:paraId="64A2E167" w14:textId="77777777" w:rsidR="00981048" w:rsidRPr="006714A8" w:rsidRDefault="00981048" w:rsidP="00BF3757">
            <w:pPr>
              <w:pStyle w:val="ECCTabletext"/>
              <w:jc w:val="center"/>
              <w:rPr>
                <w:sz w:val="16"/>
                <w:szCs w:val="16"/>
              </w:rPr>
            </w:pPr>
            <w:r w:rsidRPr="006714A8">
              <w:rPr>
                <w:sz w:val="16"/>
                <w:szCs w:val="16"/>
              </w:rPr>
              <w:t>10m height</w:t>
            </w:r>
          </w:p>
        </w:tc>
      </w:tr>
      <w:tr w:rsidR="00981048" w:rsidRPr="0000782F" w14:paraId="7BCF5FF7" w14:textId="77777777" w:rsidTr="00BF3757">
        <w:trPr>
          <w:jc w:val="left"/>
        </w:trPr>
        <w:tc>
          <w:tcPr>
            <w:tcW w:w="631" w:type="pct"/>
            <w:shd w:val="clear" w:color="auto" w:fill="auto"/>
          </w:tcPr>
          <w:p w14:paraId="4A556219" w14:textId="76ECCD2B" w:rsidR="00981048" w:rsidRPr="006714A8" w:rsidRDefault="00F2784F" w:rsidP="00BF3757">
            <w:pPr>
              <w:pStyle w:val="ECCTabletext"/>
              <w:jc w:val="center"/>
              <w:rPr>
                <w:sz w:val="16"/>
                <w:szCs w:val="16"/>
              </w:rPr>
            </w:pPr>
            <w:r w:rsidRPr="006714A8">
              <w:rPr>
                <w:sz w:val="16"/>
                <w:szCs w:val="16"/>
              </w:rPr>
              <w:lastRenderedPageBreak/>
              <w:t>23</w:t>
            </w:r>
          </w:p>
          <w:p w14:paraId="48A12762" w14:textId="77777777" w:rsidR="00981048" w:rsidRPr="006714A8" w:rsidRDefault="00981048" w:rsidP="00BF3757">
            <w:pPr>
              <w:pStyle w:val="ECCTabletext"/>
              <w:jc w:val="center"/>
              <w:rPr>
                <w:sz w:val="16"/>
                <w:szCs w:val="16"/>
              </w:rPr>
            </w:pPr>
            <w:r w:rsidRPr="006714A8">
              <w:rPr>
                <w:sz w:val="16"/>
                <w:szCs w:val="16"/>
              </w:rPr>
              <w:t>Dense Suburban</w:t>
            </w:r>
          </w:p>
        </w:tc>
        <w:tc>
          <w:tcPr>
            <w:tcW w:w="932" w:type="pct"/>
          </w:tcPr>
          <w:p w14:paraId="6970AD52" w14:textId="77777777" w:rsidR="00981048" w:rsidRPr="006714A8" w:rsidRDefault="00981048" w:rsidP="00BF3757">
            <w:pPr>
              <w:pStyle w:val="ECCTabletext"/>
              <w:jc w:val="center"/>
              <w:rPr>
                <w:sz w:val="16"/>
                <w:szCs w:val="16"/>
              </w:rPr>
            </w:pPr>
            <w:r w:rsidRPr="006714A8">
              <w:rPr>
                <w:sz w:val="16"/>
                <w:szCs w:val="16"/>
              </w:rPr>
              <w:t>Outdoor 5G MFCN BS</w:t>
            </w:r>
          </w:p>
          <w:p w14:paraId="22B61103" w14:textId="77777777" w:rsidR="00981048" w:rsidRPr="006714A8" w:rsidRDefault="00981048" w:rsidP="00BF3757">
            <w:pPr>
              <w:pStyle w:val="ECCTabletext"/>
              <w:jc w:val="center"/>
              <w:rPr>
                <w:sz w:val="16"/>
                <w:szCs w:val="16"/>
              </w:rPr>
            </w:pPr>
            <w:r w:rsidRPr="006714A8">
              <w:rPr>
                <w:sz w:val="16"/>
                <w:szCs w:val="16"/>
              </w:rPr>
              <w:t>vs</w:t>
            </w:r>
          </w:p>
          <w:p w14:paraId="3DB75AFC" w14:textId="77777777" w:rsidR="00981048" w:rsidRPr="006714A8" w:rsidRDefault="00981048" w:rsidP="00BF3757">
            <w:pPr>
              <w:pStyle w:val="ECCTabletext"/>
              <w:jc w:val="center"/>
              <w:rPr>
                <w:sz w:val="16"/>
                <w:szCs w:val="16"/>
              </w:rPr>
            </w:pPr>
            <w:r w:rsidRPr="006714A8">
              <w:rPr>
                <w:sz w:val="16"/>
                <w:szCs w:val="16"/>
              </w:rPr>
              <w:t>Outdoor WBB MP</w:t>
            </w:r>
          </w:p>
        </w:tc>
        <w:tc>
          <w:tcPr>
            <w:tcW w:w="938" w:type="pct"/>
          </w:tcPr>
          <w:p w14:paraId="3E2A468B" w14:textId="77777777" w:rsidR="00981048" w:rsidRPr="006714A8" w:rsidRDefault="00981048" w:rsidP="00BF3757">
            <w:pPr>
              <w:pStyle w:val="ECCTabletext"/>
              <w:jc w:val="center"/>
              <w:rPr>
                <w:sz w:val="16"/>
                <w:szCs w:val="16"/>
              </w:rPr>
            </w:pPr>
            <w:r w:rsidRPr="006714A8">
              <w:rPr>
                <w:sz w:val="16"/>
                <w:szCs w:val="16"/>
              </w:rPr>
              <w:t>30% applied at one side</w:t>
            </w:r>
          </w:p>
        </w:tc>
        <w:tc>
          <w:tcPr>
            <w:tcW w:w="1222" w:type="pct"/>
          </w:tcPr>
          <w:p w14:paraId="76E129E5" w14:textId="77777777" w:rsidR="00981048" w:rsidRPr="006714A8" w:rsidRDefault="00981048" w:rsidP="00BF3757">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37112982" w14:textId="53F247E4" w:rsidR="00981048" w:rsidRPr="006714A8" w:rsidRDefault="00981048" w:rsidP="00BF3757">
            <w:pPr>
              <w:pStyle w:val="ECCTabletext"/>
              <w:jc w:val="center"/>
              <w:rPr>
                <w:sz w:val="16"/>
                <w:szCs w:val="16"/>
              </w:rPr>
            </w:pPr>
            <w:r w:rsidRPr="006714A8">
              <w:rPr>
                <w:sz w:val="16"/>
                <w:szCs w:val="16"/>
              </w:rPr>
              <w:t>AAS (8x8)</w:t>
            </w:r>
          </w:p>
          <w:p w14:paraId="287228AF" w14:textId="77777777" w:rsidR="00981048" w:rsidRPr="006714A8" w:rsidRDefault="00981048" w:rsidP="00BF3757">
            <w:pPr>
              <w:pStyle w:val="ECCTabletext"/>
              <w:jc w:val="center"/>
              <w:rPr>
                <w:sz w:val="16"/>
                <w:szCs w:val="16"/>
              </w:rPr>
            </w:pPr>
            <w:r w:rsidRPr="006714A8">
              <w:rPr>
                <w:sz w:val="16"/>
                <w:szCs w:val="16"/>
              </w:rPr>
              <w:t>25m height</w:t>
            </w:r>
          </w:p>
        </w:tc>
        <w:tc>
          <w:tcPr>
            <w:tcW w:w="1277" w:type="pct"/>
          </w:tcPr>
          <w:p w14:paraId="3E8F8DDA" w14:textId="77777777" w:rsidR="00981048" w:rsidRPr="006714A8" w:rsidRDefault="00981048" w:rsidP="00BF3757">
            <w:pPr>
              <w:pStyle w:val="ECCTabletext"/>
              <w:jc w:val="center"/>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2441BA97" w14:textId="77777777" w:rsidR="00981048" w:rsidRPr="006714A8" w:rsidRDefault="00981048" w:rsidP="00BF3757">
            <w:pPr>
              <w:pStyle w:val="ECCTabletext"/>
              <w:jc w:val="center"/>
              <w:rPr>
                <w:sz w:val="16"/>
                <w:szCs w:val="16"/>
              </w:rPr>
            </w:pPr>
            <w:r w:rsidRPr="006714A8">
              <w:rPr>
                <w:sz w:val="16"/>
                <w:szCs w:val="16"/>
              </w:rPr>
              <w:t>AAS (4x8)</w:t>
            </w:r>
          </w:p>
          <w:p w14:paraId="089FF6E5" w14:textId="77777777" w:rsidR="00981048" w:rsidRPr="006714A8" w:rsidRDefault="00981048" w:rsidP="00BF3757">
            <w:pPr>
              <w:pStyle w:val="ECCTabletext"/>
              <w:jc w:val="center"/>
              <w:rPr>
                <w:sz w:val="16"/>
                <w:szCs w:val="16"/>
              </w:rPr>
            </w:pPr>
            <w:r w:rsidRPr="006714A8">
              <w:rPr>
                <w:sz w:val="16"/>
                <w:szCs w:val="16"/>
              </w:rPr>
              <w:t>12m height</w:t>
            </w:r>
          </w:p>
        </w:tc>
      </w:tr>
      <w:tr w:rsidR="00981048" w:rsidRPr="0000782F" w14:paraId="74589F17" w14:textId="77777777" w:rsidTr="00BF3757">
        <w:trPr>
          <w:jc w:val="left"/>
        </w:trPr>
        <w:tc>
          <w:tcPr>
            <w:tcW w:w="631" w:type="pct"/>
            <w:shd w:val="clear" w:color="auto" w:fill="auto"/>
          </w:tcPr>
          <w:p w14:paraId="5DA19072" w14:textId="3D4D5028" w:rsidR="00981048" w:rsidRPr="006714A8" w:rsidRDefault="00F2784F" w:rsidP="00BF3757">
            <w:pPr>
              <w:pStyle w:val="ECCTabletext"/>
              <w:jc w:val="center"/>
              <w:rPr>
                <w:sz w:val="16"/>
                <w:szCs w:val="16"/>
              </w:rPr>
            </w:pPr>
            <w:r w:rsidRPr="006714A8">
              <w:rPr>
                <w:sz w:val="16"/>
                <w:szCs w:val="16"/>
              </w:rPr>
              <w:t>24</w:t>
            </w:r>
          </w:p>
          <w:p w14:paraId="1A2F6039" w14:textId="77777777" w:rsidR="00981048" w:rsidRPr="006714A8" w:rsidRDefault="00981048" w:rsidP="00BF3757">
            <w:pPr>
              <w:pStyle w:val="ECCTabletext"/>
              <w:jc w:val="center"/>
              <w:rPr>
                <w:sz w:val="16"/>
                <w:szCs w:val="16"/>
              </w:rPr>
            </w:pPr>
            <w:r w:rsidRPr="006714A8">
              <w:rPr>
                <w:sz w:val="16"/>
                <w:szCs w:val="16"/>
              </w:rPr>
              <w:t xml:space="preserve">Rural </w:t>
            </w:r>
          </w:p>
        </w:tc>
        <w:tc>
          <w:tcPr>
            <w:tcW w:w="932" w:type="pct"/>
          </w:tcPr>
          <w:p w14:paraId="268B3962" w14:textId="77777777" w:rsidR="00981048" w:rsidRPr="006714A8" w:rsidRDefault="00981048" w:rsidP="00BF3757">
            <w:pPr>
              <w:pStyle w:val="ECCTabletext"/>
              <w:jc w:val="center"/>
              <w:rPr>
                <w:sz w:val="16"/>
                <w:szCs w:val="16"/>
              </w:rPr>
            </w:pPr>
            <w:r w:rsidRPr="006714A8">
              <w:rPr>
                <w:sz w:val="16"/>
                <w:szCs w:val="16"/>
              </w:rPr>
              <w:t>Outdoor WBB MP</w:t>
            </w:r>
          </w:p>
          <w:p w14:paraId="462533CD" w14:textId="77777777" w:rsidR="00981048" w:rsidRPr="006714A8" w:rsidRDefault="00981048" w:rsidP="00BF3757">
            <w:pPr>
              <w:pStyle w:val="ECCTabletext"/>
              <w:jc w:val="center"/>
              <w:rPr>
                <w:sz w:val="16"/>
                <w:szCs w:val="16"/>
              </w:rPr>
            </w:pPr>
            <w:r w:rsidRPr="006714A8">
              <w:rPr>
                <w:sz w:val="16"/>
                <w:szCs w:val="16"/>
              </w:rPr>
              <w:t>vs</w:t>
            </w:r>
          </w:p>
          <w:p w14:paraId="1C411917" w14:textId="77777777" w:rsidR="00981048" w:rsidRPr="006714A8" w:rsidRDefault="00981048" w:rsidP="00BF3757">
            <w:pPr>
              <w:pStyle w:val="ECCTabletext"/>
              <w:jc w:val="center"/>
              <w:rPr>
                <w:sz w:val="16"/>
                <w:szCs w:val="16"/>
              </w:rPr>
            </w:pPr>
            <w:r w:rsidRPr="006714A8">
              <w:rPr>
                <w:sz w:val="16"/>
                <w:szCs w:val="16"/>
              </w:rPr>
              <w:t>Outdoor WBB MP</w:t>
            </w:r>
          </w:p>
        </w:tc>
        <w:tc>
          <w:tcPr>
            <w:tcW w:w="938" w:type="pct"/>
          </w:tcPr>
          <w:p w14:paraId="086C4420" w14:textId="77777777" w:rsidR="00981048" w:rsidRPr="006714A8" w:rsidRDefault="00981048" w:rsidP="00BF3757">
            <w:pPr>
              <w:pStyle w:val="ECCTabletext"/>
              <w:jc w:val="center"/>
              <w:rPr>
                <w:sz w:val="16"/>
                <w:szCs w:val="16"/>
              </w:rPr>
            </w:pPr>
            <w:r w:rsidRPr="006714A8">
              <w:rPr>
                <w:sz w:val="16"/>
                <w:szCs w:val="16"/>
              </w:rPr>
              <w:t>Both sides above clutter</w:t>
            </w:r>
          </w:p>
          <w:p w14:paraId="3C7E3F04" w14:textId="77777777" w:rsidR="00981048" w:rsidRPr="006714A8" w:rsidRDefault="00981048" w:rsidP="00BF3757">
            <w:pPr>
              <w:pStyle w:val="ECCTabletext"/>
              <w:jc w:val="center"/>
              <w:rPr>
                <w:sz w:val="16"/>
                <w:szCs w:val="16"/>
              </w:rPr>
            </w:pPr>
            <w:r w:rsidRPr="006714A8">
              <w:rPr>
                <w:sz w:val="16"/>
                <w:szCs w:val="16"/>
              </w:rPr>
              <w:t>(no clutter considered)</w:t>
            </w:r>
          </w:p>
        </w:tc>
        <w:tc>
          <w:tcPr>
            <w:tcW w:w="1222" w:type="pct"/>
          </w:tcPr>
          <w:p w14:paraId="5244498E" w14:textId="77777777" w:rsidR="00981048" w:rsidRPr="006714A8" w:rsidRDefault="00981048" w:rsidP="00BF3757">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20C6A2E8" w14:textId="4D479A15" w:rsidR="00981048" w:rsidRPr="006714A8" w:rsidRDefault="00981048" w:rsidP="00BF3757">
            <w:pPr>
              <w:pStyle w:val="ECCTabletext"/>
              <w:jc w:val="center"/>
              <w:rPr>
                <w:sz w:val="16"/>
                <w:szCs w:val="16"/>
              </w:rPr>
            </w:pPr>
            <w:r w:rsidRPr="006714A8">
              <w:rPr>
                <w:sz w:val="16"/>
                <w:szCs w:val="16"/>
              </w:rPr>
              <w:t>AAS (8x8)</w:t>
            </w:r>
          </w:p>
          <w:p w14:paraId="7F645B58" w14:textId="77777777" w:rsidR="00981048" w:rsidRPr="006714A8" w:rsidRDefault="00981048" w:rsidP="00BF3757">
            <w:pPr>
              <w:pStyle w:val="ECCTabletext"/>
              <w:jc w:val="center"/>
              <w:rPr>
                <w:sz w:val="16"/>
                <w:szCs w:val="16"/>
              </w:rPr>
            </w:pPr>
            <w:r w:rsidRPr="006714A8">
              <w:rPr>
                <w:sz w:val="16"/>
                <w:szCs w:val="16"/>
              </w:rPr>
              <w:t>25m height</w:t>
            </w:r>
          </w:p>
        </w:tc>
        <w:tc>
          <w:tcPr>
            <w:tcW w:w="1277" w:type="pct"/>
          </w:tcPr>
          <w:p w14:paraId="48114098" w14:textId="77777777" w:rsidR="00981048" w:rsidRPr="006714A8" w:rsidRDefault="00981048" w:rsidP="00BF3757">
            <w:pPr>
              <w:pStyle w:val="ECCTabletext"/>
              <w:jc w:val="center"/>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58E7EA59" w14:textId="77777777" w:rsidR="00981048" w:rsidRPr="006714A8" w:rsidRDefault="00981048" w:rsidP="00BF3757">
            <w:pPr>
              <w:pStyle w:val="ECCTabletext"/>
              <w:jc w:val="center"/>
              <w:rPr>
                <w:sz w:val="16"/>
                <w:szCs w:val="16"/>
              </w:rPr>
            </w:pPr>
            <w:r w:rsidRPr="006714A8">
              <w:rPr>
                <w:sz w:val="16"/>
                <w:szCs w:val="16"/>
              </w:rPr>
              <w:t>AAS (4x8)</w:t>
            </w:r>
          </w:p>
          <w:p w14:paraId="54163E15" w14:textId="77777777" w:rsidR="00981048" w:rsidRPr="006714A8" w:rsidRDefault="00981048" w:rsidP="00BF3757">
            <w:pPr>
              <w:pStyle w:val="ECCTabletext"/>
              <w:jc w:val="center"/>
              <w:rPr>
                <w:sz w:val="16"/>
                <w:szCs w:val="16"/>
              </w:rPr>
            </w:pPr>
            <w:r w:rsidRPr="006714A8">
              <w:rPr>
                <w:sz w:val="16"/>
                <w:szCs w:val="16"/>
              </w:rPr>
              <w:t>15m height</w:t>
            </w:r>
          </w:p>
        </w:tc>
      </w:tr>
    </w:tbl>
    <w:p w14:paraId="3CBB1C7A" w14:textId="77777777" w:rsidR="006714A8" w:rsidRDefault="006714A8" w:rsidP="00A7775F">
      <w:pPr>
        <w:pStyle w:val="ECCFiguregraphcentered"/>
      </w:pPr>
      <w:r w:rsidRPr="00007832">
        <w:drawing>
          <wp:inline distT="0" distB="0" distL="0" distR="0" wp14:anchorId="31074AA7" wp14:editId="0684BBE6">
            <wp:extent cx="4537881" cy="339989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0858" cy="3424600"/>
                    </a:xfrm>
                    <a:prstGeom prst="rect">
                      <a:avLst/>
                    </a:prstGeom>
                    <a:noFill/>
                    <a:ln>
                      <a:noFill/>
                    </a:ln>
                  </pic:spPr>
                </pic:pic>
              </a:graphicData>
            </a:graphic>
          </wp:inline>
        </w:drawing>
      </w:r>
    </w:p>
    <w:p w14:paraId="2C3F2C95" w14:textId="50980E11" w:rsidR="00F353F6" w:rsidRPr="0000782F" w:rsidRDefault="006714A8" w:rsidP="006714A8">
      <w:pPr>
        <w:pStyle w:val="Caption"/>
      </w:pPr>
      <w:r>
        <w:t xml:space="preserve">Figure </w:t>
      </w:r>
      <w:r w:rsidR="00000000">
        <w:fldChar w:fldCharType="begin"/>
      </w:r>
      <w:r w:rsidR="00000000">
        <w:instrText xml:space="preserve"> SEQ Figure \* ARABIC </w:instrText>
      </w:r>
      <w:r w:rsidR="00000000">
        <w:fldChar w:fldCharType="separate"/>
      </w:r>
      <w:r>
        <w:rPr>
          <w:noProof/>
        </w:rPr>
        <w:t>5</w:t>
      </w:r>
      <w:r w:rsidR="00000000">
        <w:rPr>
          <w:noProof/>
        </w:rPr>
        <w:fldChar w:fldCharType="end"/>
      </w:r>
      <w:r>
        <w:t xml:space="preserve">: </w:t>
      </w:r>
      <w:r w:rsidRPr="00042F04">
        <w:t>5G MFCN (8x8) into WBB LMP</w:t>
      </w:r>
    </w:p>
    <w:p w14:paraId="341D38E3" w14:textId="05B5067A" w:rsidR="00F353F6" w:rsidRPr="0000782F" w:rsidRDefault="00F353F6" w:rsidP="00F353F6">
      <w:pPr>
        <w:pStyle w:val="Heading1"/>
        <w:rPr>
          <w:lang w:val="en-GB"/>
        </w:rPr>
      </w:pPr>
      <w:r w:rsidRPr="0000782F">
        <w:rPr>
          <w:lang w:val="en-GB"/>
        </w:rPr>
        <w:t>conclusions</w:t>
      </w:r>
    </w:p>
    <w:p w14:paraId="6234361E" w14:textId="1D210B60" w:rsidR="00F56627" w:rsidRPr="007D3D6C" w:rsidRDefault="002B19B0" w:rsidP="00F353F6">
      <w:bookmarkStart w:id="56" w:name="_Hlk136478908"/>
      <w:r w:rsidRPr="0000782F">
        <w:t xml:space="preserve">In summary, the results of the separation distances we observed from the simulations are shown in Table </w:t>
      </w:r>
      <w:bookmarkEnd w:id="56"/>
      <w:del w:id="57" w:author="Lithuania" w:date="2024-03-25T15:22:00Z">
        <w:r w:rsidRPr="0000782F" w:rsidDel="000E07B9">
          <w:delText>12</w:delText>
        </w:r>
      </w:del>
      <w:ins w:id="58" w:author="Lithuania" w:date="2024-03-25T15:22:00Z">
        <w:r w:rsidR="000E07B9">
          <w:t>16</w:t>
        </w:r>
      </w:ins>
      <w:r w:rsidR="007D3D6C">
        <w:t>.</w:t>
      </w:r>
      <w:r w:rsidRPr="0000782F">
        <w:t xml:space="preserve"> </w:t>
      </w:r>
    </w:p>
    <w:p w14:paraId="43301290" w14:textId="5BD8FB33" w:rsidR="002B19B0" w:rsidRPr="0000782F" w:rsidRDefault="002B19B0" w:rsidP="002B19B0">
      <w:pPr>
        <w:pStyle w:val="Caption"/>
        <w:keepNext/>
        <w:rPr>
          <w:lang w:val="en-GB"/>
        </w:rPr>
      </w:pPr>
      <w:r w:rsidRPr="0000782F">
        <w:rPr>
          <w:lang w:val="en-GB"/>
        </w:rPr>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16</w:t>
      </w:r>
      <w:r w:rsidRPr="0000782F">
        <w:rPr>
          <w:lang w:val="en-GB"/>
        </w:rPr>
        <w:fldChar w:fldCharType="end"/>
      </w:r>
      <w:r w:rsidRPr="0000782F">
        <w:rPr>
          <w:lang w:val="en-GB"/>
        </w:rPr>
        <w:t>: Summary of results of the simulation scenarios</w:t>
      </w:r>
    </w:p>
    <w:tbl>
      <w:tblPr>
        <w:tblStyle w:val="ECCTable-redheader"/>
        <w:tblW w:w="5000" w:type="pct"/>
        <w:jc w:val="left"/>
        <w:tblInd w:w="0" w:type="dxa"/>
        <w:tblLook w:val="04A0" w:firstRow="1" w:lastRow="0" w:firstColumn="1" w:lastColumn="0" w:noHBand="0" w:noVBand="1"/>
      </w:tblPr>
      <w:tblGrid>
        <w:gridCol w:w="990"/>
        <w:gridCol w:w="1462"/>
        <w:gridCol w:w="1472"/>
        <w:gridCol w:w="1920"/>
        <w:gridCol w:w="2005"/>
        <w:gridCol w:w="2006"/>
      </w:tblGrid>
      <w:tr w:rsidR="002B19B0" w:rsidRPr="00A7775F" w14:paraId="2E299619" w14:textId="77777777" w:rsidTr="00A7775F">
        <w:trPr>
          <w:cnfStyle w:val="100000000000" w:firstRow="1" w:lastRow="0" w:firstColumn="0" w:lastColumn="0" w:oddVBand="0" w:evenVBand="0" w:oddHBand="0" w:evenHBand="0" w:firstRowFirstColumn="0" w:firstRowLastColumn="0" w:lastRowFirstColumn="0" w:lastRowLastColumn="0"/>
          <w:jc w:val="left"/>
        </w:trPr>
        <w:tc>
          <w:tcPr>
            <w:tcW w:w="502" w:type="pct"/>
          </w:tcPr>
          <w:p w14:paraId="68D9E344" w14:textId="77777777" w:rsidR="002B19B0" w:rsidRPr="00A7775F" w:rsidRDefault="002B19B0" w:rsidP="000D1237">
            <w:pPr>
              <w:pStyle w:val="ECCTableHeaderwhitefont"/>
              <w:rPr>
                <w:b w:val="0"/>
                <w:i w:val="0"/>
                <w:iCs/>
                <w:sz w:val="16"/>
                <w:szCs w:val="16"/>
              </w:rPr>
            </w:pPr>
            <w:r w:rsidRPr="00A7775F">
              <w:rPr>
                <w:i w:val="0"/>
                <w:iCs/>
                <w:sz w:val="16"/>
                <w:szCs w:val="16"/>
              </w:rPr>
              <w:t>Scenario No.</w:t>
            </w:r>
          </w:p>
        </w:tc>
        <w:tc>
          <w:tcPr>
            <w:tcW w:w="742" w:type="pct"/>
          </w:tcPr>
          <w:p w14:paraId="09F08EE3" w14:textId="77777777" w:rsidR="002B19B0" w:rsidRPr="00A7775F" w:rsidRDefault="002B19B0" w:rsidP="000D1237">
            <w:pPr>
              <w:pStyle w:val="ECCTableHeaderwhitefont"/>
              <w:rPr>
                <w:i w:val="0"/>
                <w:iCs/>
                <w:sz w:val="16"/>
                <w:szCs w:val="16"/>
              </w:rPr>
            </w:pPr>
            <w:r w:rsidRPr="00A7775F">
              <w:rPr>
                <w:i w:val="0"/>
                <w:iCs/>
                <w:sz w:val="16"/>
                <w:szCs w:val="16"/>
              </w:rPr>
              <w:t>Scenario type</w:t>
            </w:r>
          </w:p>
        </w:tc>
        <w:tc>
          <w:tcPr>
            <w:tcW w:w="747" w:type="pct"/>
          </w:tcPr>
          <w:p w14:paraId="6CA64326" w14:textId="77777777" w:rsidR="002B19B0" w:rsidRPr="00A7775F" w:rsidRDefault="002B19B0" w:rsidP="000D1237">
            <w:pPr>
              <w:pStyle w:val="ECCTableHeaderwhitefont"/>
              <w:rPr>
                <w:i w:val="0"/>
                <w:iCs/>
                <w:sz w:val="16"/>
                <w:szCs w:val="16"/>
              </w:rPr>
            </w:pPr>
            <w:r w:rsidRPr="00A7775F">
              <w:rPr>
                <w:i w:val="0"/>
                <w:iCs/>
                <w:sz w:val="16"/>
                <w:szCs w:val="16"/>
              </w:rPr>
              <w:t>Clutter assumption</w:t>
            </w:r>
          </w:p>
        </w:tc>
        <w:tc>
          <w:tcPr>
            <w:tcW w:w="974" w:type="pct"/>
          </w:tcPr>
          <w:p w14:paraId="416AFAD9" w14:textId="77777777" w:rsidR="002B19B0" w:rsidRPr="00A7775F" w:rsidRDefault="002B19B0" w:rsidP="000D1237">
            <w:pPr>
              <w:pStyle w:val="ECCTableHeaderwhitefont"/>
              <w:rPr>
                <w:i w:val="0"/>
                <w:iCs/>
                <w:sz w:val="16"/>
                <w:szCs w:val="16"/>
              </w:rPr>
            </w:pPr>
            <w:r w:rsidRPr="00A7775F">
              <w:rPr>
                <w:i w:val="0"/>
                <w:iCs/>
                <w:sz w:val="16"/>
                <w:szCs w:val="16"/>
              </w:rPr>
              <w:t>Interference from</w:t>
            </w:r>
          </w:p>
        </w:tc>
        <w:tc>
          <w:tcPr>
            <w:tcW w:w="1017" w:type="pct"/>
          </w:tcPr>
          <w:p w14:paraId="40261BFE" w14:textId="77777777" w:rsidR="002B19B0" w:rsidRPr="00A7775F" w:rsidRDefault="002B19B0" w:rsidP="000D1237">
            <w:pPr>
              <w:pStyle w:val="ECCTableHeaderwhitefont"/>
              <w:rPr>
                <w:i w:val="0"/>
                <w:iCs/>
                <w:sz w:val="16"/>
                <w:szCs w:val="16"/>
              </w:rPr>
            </w:pPr>
            <w:r w:rsidRPr="00A7775F">
              <w:rPr>
                <w:i w:val="0"/>
                <w:iCs/>
                <w:sz w:val="16"/>
                <w:szCs w:val="16"/>
              </w:rPr>
              <w:t>Interference to</w:t>
            </w:r>
          </w:p>
        </w:tc>
        <w:tc>
          <w:tcPr>
            <w:tcW w:w="1018" w:type="pct"/>
          </w:tcPr>
          <w:p w14:paraId="110CABDA" w14:textId="77777777" w:rsidR="002B19B0" w:rsidRPr="00A7775F" w:rsidRDefault="002B19B0" w:rsidP="000D1237">
            <w:pPr>
              <w:pStyle w:val="ECCTableHeaderwhitefont"/>
              <w:rPr>
                <w:i w:val="0"/>
                <w:iCs/>
                <w:sz w:val="16"/>
                <w:szCs w:val="16"/>
              </w:rPr>
            </w:pPr>
            <w:r w:rsidRPr="00A7775F">
              <w:rPr>
                <w:i w:val="0"/>
                <w:iCs/>
                <w:sz w:val="16"/>
                <w:szCs w:val="16"/>
              </w:rPr>
              <w:t>Separation distance</w:t>
            </w:r>
          </w:p>
        </w:tc>
      </w:tr>
      <w:tr w:rsidR="002B19B0" w:rsidRPr="0000782F" w14:paraId="2B23C559" w14:textId="77777777" w:rsidTr="00A7775F">
        <w:trPr>
          <w:trHeight w:val="1049"/>
          <w:jc w:val="left"/>
        </w:trPr>
        <w:tc>
          <w:tcPr>
            <w:tcW w:w="502" w:type="pct"/>
            <w:shd w:val="clear" w:color="auto" w:fill="auto"/>
          </w:tcPr>
          <w:p w14:paraId="0C701700" w14:textId="77777777" w:rsidR="002B19B0" w:rsidRPr="006714A8" w:rsidRDefault="002B19B0" w:rsidP="000D1237">
            <w:pPr>
              <w:pStyle w:val="ECCTabletext"/>
              <w:jc w:val="center"/>
              <w:rPr>
                <w:sz w:val="16"/>
                <w:szCs w:val="16"/>
              </w:rPr>
            </w:pPr>
            <w:r w:rsidRPr="006714A8">
              <w:rPr>
                <w:sz w:val="16"/>
                <w:szCs w:val="16"/>
              </w:rPr>
              <w:t>1</w:t>
            </w:r>
          </w:p>
          <w:p w14:paraId="432F0D47" w14:textId="77777777" w:rsidR="002B19B0" w:rsidRPr="006714A8" w:rsidRDefault="002B19B0" w:rsidP="000D1237">
            <w:pPr>
              <w:pStyle w:val="ECCTabletext"/>
              <w:jc w:val="center"/>
              <w:rPr>
                <w:sz w:val="16"/>
                <w:szCs w:val="16"/>
              </w:rPr>
            </w:pPr>
            <w:r w:rsidRPr="006714A8">
              <w:rPr>
                <w:sz w:val="16"/>
                <w:szCs w:val="16"/>
              </w:rPr>
              <w:t>Urban</w:t>
            </w:r>
          </w:p>
        </w:tc>
        <w:tc>
          <w:tcPr>
            <w:tcW w:w="742" w:type="pct"/>
          </w:tcPr>
          <w:p w14:paraId="7F1D320F" w14:textId="77777777" w:rsidR="002B19B0" w:rsidRPr="006714A8" w:rsidRDefault="002B19B0" w:rsidP="000D1237">
            <w:pPr>
              <w:pStyle w:val="ECCTabletext"/>
              <w:jc w:val="center"/>
              <w:rPr>
                <w:sz w:val="16"/>
                <w:szCs w:val="16"/>
              </w:rPr>
            </w:pPr>
            <w:r w:rsidRPr="006714A8">
              <w:rPr>
                <w:sz w:val="16"/>
                <w:szCs w:val="16"/>
              </w:rPr>
              <w:t xml:space="preserve">Outdoor WBB LP vs </w:t>
            </w:r>
          </w:p>
          <w:p w14:paraId="1E165E6A" w14:textId="77777777" w:rsidR="002B19B0" w:rsidRPr="006714A8" w:rsidRDefault="002B19B0" w:rsidP="000D1237">
            <w:pPr>
              <w:pStyle w:val="ECCTabletext"/>
              <w:jc w:val="center"/>
              <w:rPr>
                <w:sz w:val="16"/>
                <w:szCs w:val="16"/>
              </w:rPr>
            </w:pPr>
            <w:r w:rsidRPr="006714A8">
              <w:rPr>
                <w:sz w:val="16"/>
                <w:szCs w:val="16"/>
              </w:rPr>
              <w:t>Outdoor 5G MFCN BS</w:t>
            </w:r>
          </w:p>
        </w:tc>
        <w:tc>
          <w:tcPr>
            <w:tcW w:w="747" w:type="pct"/>
          </w:tcPr>
          <w:p w14:paraId="5B30D0D0" w14:textId="77777777" w:rsidR="002B19B0" w:rsidRPr="006714A8" w:rsidRDefault="002B19B0" w:rsidP="000D1237">
            <w:pPr>
              <w:pStyle w:val="ECCTabletext"/>
              <w:jc w:val="center"/>
              <w:rPr>
                <w:sz w:val="16"/>
                <w:szCs w:val="16"/>
              </w:rPr>
            </w:pPr>
            <w:r w:rsidRPr="006714A8">
              <w:rPr>
                <w:sz w:val="16"/>
                <w:szCs w:val="16"/>
              </w:rPr>
              <w:t>50% applied only at one side</w:t>
            </w:r>
          </w:p>
        </w:tc>
        <w:tc>
          <w:tcPr>
            <w:tcW w:w="974" w:type="pct"/>
          </w:tcPr>
          <w:p w14:paraId="7AC7A043" w14:textId="77777777" w:rsidR="002B19B0" w:rsidRPr="006714A8" w:rsidRDefault="002B19B0" w:rsidP="000D1237">
            <w:pPr>
              <w:pStyle w:val="ECCTabletext"/>
              <w:jc w:val="center"/>
              <w:rPr>
                <w:b/>
                <w:bCs/>
                <w:sz w:val="16"/>
                <w:szCs w:val="16"/>
              </w:rPr>
            </w:pPr>
            <w:r w:rsidRPr="006714A8">
              <w:rPr>
                <w:sz w:val="16"/>
                <w:szCs w:val="16"/>
              </w:rPr>
              <w:t>Outdoor WBB LP BS</w:t>
            </w:r>
            <w:r w:rsidRPr="006714A8">
              <w:rPr>
                <w:b/>
                <w:bCs/>
                <w:sz w:val="16"/>
                <w:szCs w:val="16"/>
              </w:rPr>
              <w:t xml:space="preserve"> </w:t>
            </w:r>
          </w:p>
          <w:p w14:paraId="575C2F56" w14:textId="77777777" w:rsidR="002B19B0" w:rsidRPr="006714A8" w:rsidRDefault="002B19B0" w:rsidP="000D1237">
            <w:pPr>
              <w:pStyle w:val="ECCTabletext"/>
              <w:jc w:val="center"/>
              <w:rPr>
                <w:sz w:val="16"/>
                <w:szCs w:val="16"/>
              </w:rPr>
            </w:pPr>
            <w:r w:rsidRPr="006714A8">
              <w:rPr>
                <w:sz w:val="16"/>
                <w:szCs w:val="16"/>
              </w:rPr>
              <w:t>EIRP = 31 dBm</w:t>
            </w:r>
          </w:p>
          <w:p w14:paraId="0690DFF8" w14:textId="77777777" w:rsidR="002B19B0" w:rsidRPr="006714A8" w:rsidRDefault="002B19B0" w:rsidP="000D1237">
            <w:pPr>
              <w:pStyle w:val="ECCTabletext"/>
              <w:jc w:val="center"/>
              <w:rPr>
                <w:sz w:val="16"/>
                <w:szCs w:val="16"/>
              </w:rPr>
            </w:pPr>
            <w:r w:rsidRPr="006714A8">
              <w:rPr>
                <w:sz w:val="16"/>
                <w:szCs w:val="16"/>
              </w:rPr>
              <w:t>Non-AAS</w:t>
            </w:r>
          </w:p>
          <w:p w14:paraId="7EECEBE1" w14:textId="77777777" w:rsidR="002B19B0" w:rsidRPr="006714A8" w:rsidRDefault="002B19B0" w:rsidP="000D1237">
            <w:pPr>
              <w:pStyle w:val="ECCTabletext"/>
              <w:jc w:val="center"/>
              <w:rPr>
                <w:sz w:val="16"/>
                <w:szCs w:val="16"/>
              </w:rPr>
            </w:pPr>
            <w:r w:rsidRPr="006714A8">
              <w:rPr>
                <w:sz w:val="16"/>
                <w:szCs w:val="16"/>
              </w:rPr>
              <w:t>10m height</w:t>
            </w:r>
          </w:p>
        </w:tc>
        <w:tc>
          <w:tcPr>
            <w:tcW w:w="1017" w:type="pct"/>
          </w:tcPr>
          <w:p w14:paraId="62221F2E" w14:textId="77777777" w:rsidR="002B19B0" w:rsidRPr="006714A8" w:rsidRDefault="002B19B0" w:rsidP="000D1237">
            <w:pPr>
              <w:pStyle w:val="ECCTabletext"/>
              <w:jc w:val="center"/>
              <w:rPr>
                <w:b/>
                <w:bCs/>
                <w:sz w:val="16"/>
                <w:szCs w:val="16"/>
              </w:rPr>
            </w:pPr>
            <w:r w:rsidRPr="006714A8">
              <w:rPr>
                <w:sz w:val="16"/>
                <w:szCs w:val="16"/>
              </w:rPr>
              <w:t>Outdoor 5G MFCN</w:t>
            </w:r>
          </w:p>
          <w:p w14:paraId="52131F12" w14:textId="6123B39F" w:rsidR="002B19B0" w:rsidRPr="006714A8" w:rsidRDefault="002B19B0" w:rsidP="000D1237">
            <w:pPr>
              <w:pStyle w:val="ECCTabletext"/>
              <w:jc w:val="center"/>
              <w:rPr>
                <w:sz w:val="16"/>
                <w:szCs w:val="16"/>
              </w:rPr>
            </w:pPr>
            <w:r w:rsidRPr="006714A8">
              <w:rPr>
                <w:sz w:val="16"/>
                <w:szCs w:val="16"/>
              </w:rPr>
              <w:t>2</w:t>
            </w:r>
            <w:r w:rsidR="004F0DAE" w:rsidRPr="006714A8">
              <w:rPr>
                <w:sz w:val="16"/>
                <w:szCs w:val="16"/>
              </w:rPr>
              <w:t>6.2</w:t>
            </w:r>
            <w:r w:rsidRPr="006714A8">
              <w:rPr>
                <w:sz w:val="16"/>
                <w:szCs w:val="16"/>
              </w:rPr>
              <w:t xml:space="preserve"> dBi antenna gain</w:t>
            </w:r>
          </w:p>
          <w:p w14:paraId="429BDCF1" w14:textId="4AC66AB0" w:rsidR="002B19B0" w:rsidRPr="006714A8" w:rsidRDefault="002B19B0" w:rsidP="000D1237">
            <w:pPr>
              <w:pStyle w:val="ECCTabletext"/>
              <w:jc w:val="center"/>
              <w:rPr>
                <w:sz w:val="16"/>
                <w:szCs w:val="16"/>
              </w:rPr>
            </w:pPr>
            <w:r w:rsidRPr="006714A8">
              <w:rPr>
                <w:sz w:val="16"/>
                <w:szCs w:val="16"/>
              </w:rPr>
              <w:t>AAS</w:t>
            </w:r>
            <w:r w:rsidR="004F0DAE" w:rsidRPr="006714A8">
              <w:rPr>
                <w:sz w:val="16"/>
                <w:szCs w:val="16"/>
              </w:rPr>
              <w:t xml:space="preserve"> (4x8)</w:t>
            </w:r>
          </w:p>
          <w:p w14:paraId="7077D680" w14:textId="77777777" w:rsidR="002B19B0" w:rsidRPr="006714A8" w:rsidRDefault="002B19B0" w:rsidP="000D1237">
            <w:pPr>
              <w:pStyle w:val="ECCTabletext"/>
              <w:jc w:val="center"/>
              <w:rPr>
                <w:sz w:val="16"/>
                <w:szCs w:val="16"/>
              </w:rPr>
            </w:pPr>
            <w:r w:rsidRPr="006714A8">
              <w:rPr>
                <w:sz w:val="16"/>
                <w:szCs w:val="16"/>
              </w:rPr>
              <w:t>20m height</w:t>
            </w:r>
          </w:p>
        </w:tc>
        <w:tc>
          <w:tcPr>
            <w:tcW w:w="1018" w:type="pct"/>
          </w:tcPr>
          <w:p w14:paraId="406CDB3F" w14:textId="4201F047" w:rsidR="002B19B0" w:rsidRPr="006714A8" w:rsidRDefault="002B19B0" w:rsidP="000D1237">
            <w:pPr>
              <w:pStyle w:val="ECCTabletext"/>
              <w:jc w:val="center"/>
              <w:rPr>
                <w:sz w:val="16"/>
                <w:szCs w:val="16"/>
              </w:rPr>
            </w:pPr>
            <w:r w:rsidRPr="006714A8">
              <w:rPr>
                <w:sz w:val="16"/>
                <w:szCs w:val="16"/>
              </w:rPr>
              <w:t>No</w:t>
            </w:r>
            <w:r w:rsidR="001B3A24" w:rsidRPr="006714A8">
              <w:rPr>
                <w:sz w:val="16"/>
                <w:szCs w:val="16"/>
              </w:rPr>
              <w:t xml:space="preserve"> separation distance requirement observed</w:t>
            </w:r>
            <w:r w:rsidR="00D677C2" w:rsidRPr="006714A8">
              <w:rPr>
                <w:sz w:val="16"/>
                <w:szCs w:val="16"/>
              </w:rPr>
              <w:t>, beyond the initial 250m configuration setup</w:t>
            </w:r>
          </w:p>
        </w:tc>
      </w:tr>
      <w:tr w:rsidR="002B19B0" w:rsidRPr="0000782F" w14:paraId="11BBB26E" w14:textId="77777777" w:rsidTr="00A7775F">
        <w:trPr>
          <w:trHeight w:val="1049"/>
          <w:jc w:val="left"/>
        </w:trPr>
        <w:tc>
          <w:tcPr>
            <w:tcW w:w="502" w:type="pct"/>
            <w:shd w:val="clear" w:color="auto" w:fill="auto"/>
          </w:tcPr>
          <w:p w14:paraId="1656A96C" w14:textId="77777777" w:rsidR="002B19B0" w:rsidRPr="006714A8" w:rsidRDefault="002B19B0" w:rsidP="000D1237">
            <w:pPr>
              <w:pStyle w:val="ECCTabletext"/>
              <w:jc w:val="center"/>
              <w:rPr>
                <w:sz w:val="16"/>
                <w:szCs w:val="16"/>
              </w:rPr>
            </w:pPr>
            <w:r w:rsidRPr="006714A8">
              <w:rPr>
                <w:sz w:val="16"/>
                <w:szCs w:val="16"/>
              </w:rPr>
              <w:lastRenderedPageBreak/>
              <w:t>2</w:t>
            </w:r>
          </w:p>
          <w:p w14:paraId="15AE4FA8" w14:textId="77777777" w:rsidR="002B19B0" w:rsidRPr="006714A8" w:rsidRDefault="002B19B0" w:rsidP="000D1237">
            <w:pPr>
              <w:pStyle w:val="ECCTabletext"/>
              <w:jc w:val="center"/>
              <w:rPr>
                <w:sz w:val="16"/>
                <w:szCs w:val="16"/>
              </w:rPr>
            </w:pPr>
            <w:r w:rsidRPr="006714A8">
              <w:rPr>
                <w:sz w:val="16"/>
                <w:szCs w:val="16"/>
              </w:rPr>
              <w:t>Rural</w:t>
            </w:r>
          </w:p>
        </w:tc>
        <w:tc>
          <w:tcPr>
            <w:tcW w:w="742" w:type="pct"/>
          </w:tcPr>
          <w:p w14:paraId="5B329514" w14:textId="77777777" w:rsidR="002B19B0" w:rsidRPr="006714A8" w:rsidRDefault="002B19B0" w:rsidP="000D1237">
            <w:pPr>
              <w:pStyle w:val="ECCTabletext"/>
              <w:jc w:val="center"/>
              <w:rPr>
                <w:sz w:val="16"/>
                <w:szCs w:val="16"/>
              </w:rPr>
            </w:pPr>
            <w:r w:rsidRPr="006714A8">
              <w:rPr>
                <w:sz w:val="16"/>
                <w:szCs w:val="16"/>
              </w:rPr>
              <w:t xml:space="preserve">Outdoor WBB LP vs </w:t>
            </w:r>
          </w:p>
          <w:p w14:paraId="3E8E112F" w14:textId="77777777" w:rsidR="002B19B0" w:rsidRPr="006714A8" w:rsidRDefault="002B19B0" w:rsidP="000D1237">
            <w:pPr>
              <w:pStyle w:val="ECCTabletext"/>
              <w:jc w:val="center"/>
              <w:rPr>
                <w:sz w:val="16"/>
                <w:szCs w:val="16"/>
              </w:rPr>
            </w:pPr>
            <w:r w:rsidRPr="006714A8">
              <w:rPr>
                <w:sz w:val="16"/>
                <w:szCs w:val="16"/>
              </w:rPr>
              <w:t>Outdoor 5G MFCN BS</w:t>
            </w:r>
          </w:p>
        </w:tc>
        <w:tc>
          <w:tcPr>
            <w:tcW w:w="747" w:type="pct"/>
          </w:tcPr>
          <w:p w14:paraId="6B3607A5" w14:textId="77777777" w:rsidR="002B19B0" w:rsidRPr="006714A8" w:rsidRDefault="002B19B0" w:rsidP="000D1237">
            <w:pPr>
              <w:pStyle w:val="ECCTabletext"/>
              <w:jc w:val="center"/>
              <w:rPr>
                <w:sz w:val="16"/>
                <w:szCs w:val="16"/>
              </w:rPr>
            </w:pPr>
            <w:r w:rsidRPr="006714A8">
              <w:rPr>
                <w:sz w:val="16"/>
                <w:szCs w:val="16"/>
              </w:rPr>
              <w:t>Both sides above clutter</w:t>
            </w:r>
          </w:p>
          <w:p w14:paraId="12D04166" w14:textId="77777777" w:rsidR="002B19B0" w:rsidRPr="006714A8" w:rsidRDefault="002B19B0" w:rsidP="000D1237">
            <w:pPr>
              <w:pStyle w:val="ECCTabletext"/>
              <w:jc w:val="center"/>
              <w:rPr>
                <w:sz w:val="16"/>
                <w:szCs w:val="16"/>
              </w:rPr>
            </w:pPr>
            <w:r w:rsidRPr="006714A8">
              <w:rPr>
                <w:sz w:val="16"/>
                <w:szCs w:val="16"/>
              </w:rPr>
              <w:t>(no clutter considered)</w:t>
            </w:r>
          </w:p>
        </w:tc>
        <w:tc>
          <w:tcPr>
            <w:tcW w:w="974" w:type="pct"/>
          </w:tcPr>
          <w:p w14:paraId="5A69B4A7" w14:textId="77777777" w:rsidR="002B19B0" w:rsidRPr="006714A8" w:rsidRDefault="002B19B0" w:rsidP="000D1237">
            <w:pPr>
              <w:pStyle w:val="ECCTabletext"/>
              <w:jc w:val="center"/>
              <w:rPr>
                <w:sz w:val="16"/>
                <w:szCs w:val="16"/>
              </w:rPr>
            </w:pPr>
            <w:r w:rsidRPr="006714A8">
              <w:rPr>
                <w:sz w:val="16"/>
                <w:szCs w:val="16"/>
              </w:rPr>
              <w:t xml:space="preserve">Outdoor WBB LP BS </w:t>
            </w:r>
          </w:p>
          <w:p w14:paraId="24445944" w14:textId="77777777" w:rsidR="002B19B0" w:rsidRPr="006714A8" w:rsidRDefault="002B19B0" w:rsidP="000D1237">
            <w:pPr>
              <w:pStyle w:val="ECCTabletext"/>
              <w:jc w:val="center"/>
              <w:rPr>
                <w:sz w:val="16"/>
                <w:szCs w:val="16"/>
              </w:rPr>
            </w:pPr>
            <w:r w:rsidRPr="006714A8">
              <w:rPr>
                <w:sz w:val="16"/>
                <w:szCs w:val="16"/>
              </w:rPr>
              <w:t xml:space="preserve">EIRP = 31dBm </w:t>
            </w:r>
          </w:p>
          <w:p w14:paraId="6D213D13" w14:textId="77777777" w:rsidR="002B19B0" w:rsidRPr="006714A8" w:rsidRDefault="002B19B0" w:rsidP="000D1237">
            <w:pPr>
              <w:pStyle w:val="ECCTabletext"/>
              <w:jc w:val="center"/>
              <w:rPr>
                <w:sz w:val="16"/>
                <w:szCs w:val="16"/>
              </w:rPr>
            </w:pPr>
            <w:r w:rsidRPr="006714A8">
              <w:rPr>
                <w:sz w:val="16"/>
                <w:szCs w:val="16"/>
              </w:rPr>
              <w:t>Non-AAS</w:t>
            </w:r>
          </w:p>
          <w:p w14:paraId="2F30E4A9" w14:textId="77777777" w:rsidR="002B19B0" w:rsidRPr="006714A8" w:rsidRDefault="002B19B0" w:rsidP="000D1237">
            <w:pPr>
              <w:pStyle w:val="ECCTabletext"/>
              <w:jc w:val="center"/>
              <w:rPr>
                <w:sz w:val="16"/>
                <w:szCs w:val="16"/>
              </w:rPr>
            </w:pPr>
            <w:r w:rsidRPr="006714A8">
              <w:rPr>
                <w:sz w:val="16"/>
                <w:szCs w:val="16"/>
              </w:rPr>
              <w:t>10m height</w:t>
            </w:r>
          </w:p>
        </w:tc>
        <w:tc>
          <w:tcPr>
            <w:tcW w:w="1017" w:type="pct"/>
          </w:tcPr>
          <w:p w14:paraId="01C0EA76" w14:textId="77777777" w:rsidR="002B19B0" w:rsidRPr="006714A8" w:rsidRDefault="002B19B0" w:rsidP="000D1237">
            <w:pPr>
              <w:pStyle w:val="ECCTabletext"/>
              <w:jc w:val="center"/>
              <w:rPr>
                <w:b/>
                <w:bCs/>
                <w:sz w:val="16"/>
                <w:szCs w:val="16"/>
              </w:rPr>
            </w:pPr>
            <w:r w:rsidRPr="006714A8">
              <w:rPr>
                <w:sz w:val="16"/>
                <w:szCs w:val="16"/>
              </w:rPr>
              <w:t>Outdoor 5G MFCN</w:t>
            </w:r>
          </w:p>
          <w:p w14:paraId="60EF53C8" w14:textId="31AED173" w:rsidR="002B19B0" w:rsidRPr="006714A8" w:rsidRDefault="002B19B0" w:rsidP="000D1237">
            <w:pPr>
              <w:pStyle w:val="ECCTabletext"/>
              <w:jc w:val="center"/>
              <w:rPr>
                <w:sz w:val="16"/>
                <w:szCs w:val="16"/>
              </w:rPr>
            </w:pPr>
            <w:r w:rsidRPr="006714A8">
              <w:rPr>
                <w:sz w:val="16"/>
                <w:szCs w:val="16"/>
              </w:rPr>
              <w:t>2</w:t>
            </w:r>
            <w:r w:rsidR="004F0DAE" w:rsidRPr="006714A8">
              <w:rPr>
                <w:sz w:val="16"/>
                <w:szCs w:val="16"/>
              </w:rPr>
              <w:t>6.2</w:t>
            </w:r>
            <w:r w:rsidRPr="006714A8">
              <w:rPr>
                <w:sz w:val="16"/>
                <w:szCs w:val="16"/>
              </w:rPr>
              <w:t xml:space="preserve"> dBi antenna gain</w:t>
            </w:r>
          </w:p>
          <w:p w14:paraId="586E1239" w14:textId="1844DB6C" w:rsidR="002B19B0" w:rsidRPr="006714A8" w:rsidRDefault="002B19B0" w:rsidP="000D1237">
            <w:pPr>
              <w:pStyle w:val="ECCTabletext"/>
              <w:jc w:val="center"/>
              <w:rPr>
                <w:sz w:val="16"/>
                <w:szCs w:val="16"/>
              </w:rPr>
            </w:pPr>
            <w:r w:rsidRPr="006714A8">
              <w:rPr>
                <w:sz w:val="16"/>
                <w:szCs w:val="16"/>
              </w:rPr>
              <w:t>AAS</w:t>
            </w:r>
            <w:r w:rsidR="004F0DAE" w:rsidRPr="006714A8">
              <w:rPr>
                <w:sz w:val="16"/>
                <w:szCs w:val="16"/>
              </w:rPr>
              <w:t xml:space="preserve"> (4x8)</w:t>
            </w:r>
          </w:p>
          <w:p w14:paraId="11BDFB23" w14:textId="77777777" w:rsidR="002B19B0" w:rsidRPr="006714A8" w:rsidRDefault="002B19B0" w:rsidP="000D1237">
            <w:pPr>
              <w:pStyle w:val="ECCTabletext"/>
              <w:jc w:val="center"/>
              <w:rPr>
                <w:sz w:val="16"/>
                <w:szCs w:val="16"/>
              </w:rPr>
            </w:pPr>
            <w:r w:rsidRPr="006714A8">
              <w:rPr>
                <w:sz w:val="16"/>
                <w:szCs w:val="16"/>
              </w:rPr>
              <w:t>25m height</w:t>
            </w:r>
          </w:p>
        </w:tc>
        <w:tc>
          <w:tcPr>
            <w:tcW w:w="1018" w:type="pct"/>
          </w:tcPr>
          <w:p w14:paraId="40582CCE" w14:textId="77777777" w:rsidR="002B19B0" w:rsidRPr="006714A8" w:rsidRDefault="002B19B0" w:rsidP="000D1237">
            <w:pPr>
              <w:pStyle w:val="ECCTabletext"/>
              <w:jc w:val="center"/>
              <w:rPr>
                <w:sz w:val="16"/>
                <w:szCs w:val="16"/>
              </w:rPr>
            </w:pPr>
            <w:r w:rsidRPr="006714A8">
              <w:rPr>
                <w:sz w:val="16"/>
                <w:szCs w:val="16"/>
              </w:rPr>
              <w:t>~850m</w:t>
            </w:r>
          </w:p>
        </w:tc>
      </w:tr>
      <w:tr w:rsidR="00D677C2" w:rsidRPr="0000782F" w14:paraId="1BD83326" w14:textId="77777777" w:rsidTr="00A7775F">
        <w:trPr>
          <w:trHeight w:val="1049"/>
          <w:jc w:val="left"/>
        </w:trPr>
        <w:tc>
          <w:tcPr>
            <w:tcW w:w="502" w:type="pct"/>
            <w:shd w:val="clear" w:color="auto" w:fill="auto"/>
          </w:tcPr>
          <w:p w14:paraId="28E47267" w14:textId="2945E712" w:rsidR="00D677C2" w:rsidRPr="006714A8" w:rsidRDefault="00D677C2" w:rsidP="00D677C2">
            <w:pPr>
              <w:pStyle w:val="ECCTabletext"/>
              <w:jc w:val="center"/>
              <w:rPr>
                <w:sz w:val="16"/>
                <w:szCs w:val="16"/>
              </w:rPr>
            </w:pPr>
            <w:r w:rsidRPr="006714A8">
              <w:rPr>
                <w:sz w:val="16"/>
                <w:szCs w:val="16"/>
              </w:rPr>
              <w:t>3</w:t>
            </w:r>
          </w:p>
          <w:p w14:paraId="2CD1C7DA" w14:textId="5F05AEE9" w:rsidR="00D677C2" w:rsidRPr="006714A8" w:rsidRDefault="00D677C2" w:rsidP="00D677C2">
            <w:pPr>
              <w:pStyle w:val="ECCTabletext"/>
              <w:jc w:val="center"/>
              <w:rPr>
                <w:sz w:val="16"/>
                <w:szCs w:val="16"/>
              </w:rPr>
            </w:pPr>
            <w:r w:rsidRPr="006714A8">
              <w:rPr>
                <w:sz w:val="16"/>
                <w:szCs w:val="16"/>
              </w:rPr>
              <w:t>Urban</w:t>
            </w:r>
          </w:p>
        </w:tc>
        <w:tc>
          <w:tcPr>
            <w:tcW w:w="742" w:type="pct"/>
          </w:tcPr>
          <w:p w14:paraId="78140425" w14:textId="77777777" w:rsidR="00D677C2" w:rsidRPr="006714A8" w:rsidRDefault="00D677C2" w:rsidP="00D677C2">
            <w:pPr>
              <w:pStyle w:val="ECCTabletext"/>
              <w:jc w:val="center"/>
              <w:rPr>
                <w:sz w:val="16"/>
                <w:szCs w:val="16"/>
              </w:rPr>
            </w:pPr>
            <w:r w:rsidRPr="006714A8">
              <w:rPr>
                <w:sz w:val="16"/>
                <w:szCs w:val="16"/>
              </w:rPr>
              <w:t xml:space="preserve">Outdoor WBB LP vs </w:t>
            </w:r>
          </w:p>
          <w:p w14:paraId="06ECC079" w14:textId="32F00809" w:rsidR="00D677C2" w:rsidRPr="006714A8" w:rsidRDefault="00D677C2" w:rsidP="00D677C2">
            <w:pPr>
              <w:pStyle w:val="ECCTabletext"/>
              <w:jc w:val="center"/>
              <w:rPr>
                <w:sz w:val="16"/>
                <w:szCs w:val="16"/>
              </w:rPr>
            </w:pPr>
            <w:r w:rsidRPr="006714A8">
              <w:rPr>
                <w:sz w:val="16"/>
                <w:szCs w:val="16"/>
              </w:rPr>
              <w:t>Outdoor 5G MFCN BS</w:t>
            </w:r>
          </w:p>
        </w:tc>
        <w:tc>
          <w:tcPr>
            <w:tcW w:w="747" w:type="pct"/>
          </w:tcPr>
          <w:p w14:paraId="43A08DCA" w14:textId="3D712034" w:rsidR="00D677C2" w:rsidRPr="006714A8" w:rsidRDefault="00D677C2" w:rsidP="00D677C2">
            <w:pPr>
              <w:pStyle w:val="ECCTabletext"/>
              <w:jc w:val="center"/>
              <w:rPr>
                <w:sz w:val="16"/>
                <w:szCs w:val="16"/>
              </w:rPr>
            </w:pPr>
            <w:r w:rsidRPr="006714A8">
              <w:rPr>
                <w:sz w:val="16"/>
                <w:szCs w:val="16"/>
              </w:rPr>
              <w:t>50% applied only at one side</w:t>
            </w:r>
          </w:p>
        </w:tc>
        <w:tc>
          <w:tcPr>
            <w:tcW w:w="974" w:type="pct"/>
          </w:tcPr>
          <w:p w14:paraId="37ED4A0D" w14:textId="77777777" w:rsidR="00D677C2" w:rsidRPr="006714A8" w:rsidRDefault="00D677C2" w:rsidP="00D677C2">
            <w:pPr>
              <w:pStyle w:val="ECCTabletext"/>
              <w:jc w:val="center"/>
              <w:rPr>
                <w:b/>
                <w:bCs/>
                <w:sz w:val="16"/>
                <w:szCs w:val="16"/>
              </w:rPr>
            </w:pPr>
            <w:r w:rsidRPr="006714A8">
              <w:rPr>
                <w:sz w:val="16"/>
                <w:szCs w:val="16"/>
              </w:rPr>
              <w:t>Outdoor WBB LP BS</w:t>
            </w:r>
            <w:r w:rsidRPr="006714A8">
              <w:rPr>
                <w:b/>
                <w:bCs/>
                <w:sz w:val="16"/>
                <w:szCs w:val="16"/>
              </w:rPr>
              <w:t xml:space="preserve"> </w:t>
            </w:r>
          </w:p>
          <w:p w14:paraId="253EA26D" w14:textId="77777777" w:rsidR="00D677C2" w:rsidRPr="006714A8" w:rsidRDefault="00D677C2" w:rsidP="00D677C2">
            <w:pPr>
              <w:pStyle w:val="ECCTabletext"/>
              <w:jc w:val="center"/>
              <w:rPr>
                <w:sz w:val="16"/>
                <w:szCs w:val="16"/>
              </w:rPr>
            </w:pPr>
            <w:r w:rsidRPr="006714A8">
              <w:rPr>
                <w:sz w:val="16"/>
                <w:szCs w:val="16"/>
              </w:rPr>
              <w:t>EIRP = 31 dBm</w:t>
            </w:r>
          </w:p>
          <w:p w14:paraId="6EE9F0EF" w14:textId="77777777" w:rsidR="00D677C2" w:rsidRPr="006714A8" w:rsidRDefault="00D677C2" w:rsidP="00D677C2">
            <w:pPr>
              <w:pStyle w:val="ECCTabletext"/>
              <w:jc w:val="center"/>
              <w:rPr>
                <w:sz w:val="16"/>
                <w:szCs w:val="16"/>
              </w:rPr>
            </w:pPr>
            <w:r w:rsidRPr="006714A8">
              <w:rPr>
                <w:sz w:val="16"/>
                <w:szCs w:val="16"/>
              </w:rPr>
              <w:t>Non-AAS</w:t>
            </w:r>
          </w:p>
          <w:p w14:paraId="016C6231" w14:textId="1FCCE9A7" w:rsidR="00D677C2" w:rsidRPr="006714A8" w:rsidRDefault="00D677C2" w:rsidP="00D677C2">
            <w:pPr>
              <w:pStyle w:val="ECCTabletext"/>
              <w:jc w:val="center"/>
              <w:rPr>
                <w:sz w:val="16"/>
                <w:szCs w:val="16"/>
              </w:rPr>
            </w:pPr>
            <w:r w:rsidRPr="006714A8">
              <w:rPr>
                <w:sz w:val="16"/>
                <w:szCs w:val="16"/>
              </w:rPr>
              <w:t>10m height</w:t>
            </w:r>
          </w:p>
        </w:tc>
        <w:tc>
          <w:tcPr>
            <w:tcW w:w="1017" w:type="pct"/>
          </w:tcPr>
          <w:p w14:paraId="132C63A4" w14:textId="77777777" w:rsidR="00D677C2" w:rsidRPr="006714A8" w:rsidRDefault="00D677C2" w:rsidP="00D677C2">
            <w:pPr>
              <w:pStyle w:val="ECCTabletext"/>
              <w:jc w:val="center"/>
              <w:rPr>
                <w:b/>
                <w:bCs/>
                <w:sz w:val="16"/>
                <w:szCs w:val="16"/>
              </w:rPr>
            </w:pPr>
            <w:r w:rsidRPr="006714A8">
              <w:rPr>
                <w:sz w:val="16"/>
                <w:szCs w:val="16"/>
              </w:rPr>
              <w:t>Outdoor 5G MFCN</w:t>
            </w:r>
          </w:p>
          <w:p w14:paraId="28F7585B" w14:textId="42311A7D" w:rsidR="00D677C2" w:rsidRPr="006714A8" w:rsidRDefault="00D677C2" w:rsidP="00D677C2">
            <w:pPr>
              <w:pStyle w:val="ECCTabletext"/>
              <w:jc w:val="center"/>
              <w:rPr>
                <w:sz w:val="16"/>
                <w:szCs w:val="16"/>
              </w:rPr>
            </w:pPr>
            <w:r w:rsidRPr="006714A8">
              <w:rPr>
                <w:sz w:val="16"/>
                <w:szCs w:val="16"/>
              </w:rPr>
              <w:t>2</w:t>
            </w:r>
            <w:r w:rsidR="004F0DAE" w:rsidRPr="006714A8">
              <w:rPr>
                <w:sz w:val="16"/>
                <w:szCs w:val="16"/>
              </w:rPr>
              <w:t>9.2</w:t>
            </w:r>
            <w:r w:rsidRPr="006714A8">
              <w:rPr>
                <w:sz w:val="16"/>
                <w:szCs w:val="16"/>
              </w:rPr>
              <w:t xml:space="preserve"> dBi antenna gain</w:t>
            </w:r>
          </w:p>
          <w:p w14:paraId="3405635E" w14:textId="7FB8CE59" w:rsidR="00D677C2" w:rsidRPr="006714A8" w:rsidRDefault="00D677C2" w:rsidP="00D677C2">
            <w:pPr>
              <w:pStyle w:val="ECCTabletext"/>
              <w:jc w:val="center"/>
              <w:rPr>
                <w:sz w:val="16"/>
                <w:szCs w:val="16"/>
              </w:rPr>
            </w:pPr>
            <w:r w:rsidRPr="006714A8">
              <w:rPr>
                <w:sz w:val="16"/>
                <w:szCs w:val="16"/>
              </w:rPr>
              <w:t>AAS</w:t>
            </w:r>
            <w:r w:rsidR="004F0DAE" w:rsidRPr="006714A8">
              <w:rPr>
                <w:sz w:val="16"/>
                <w:szCs w:val="16"/>
              </w:rPr>
              <w:t xml:space="preserve"> (8x8)</w:t>
            </w:r>
          </w:p>
          <w:p w14:paraId="35FFA32E" w14:textId="4DC1CB7D" w:rsidR="00D677C2" w:rsidRPr="006714A8" w:rsidRDefault="00D677C2" w:rsidP="00D677C2">
            <w:pPr>
              <w:pStyle w:val="ECCTabletext"/>
              <w:jc w:val="center"/>
              <w:rPr>
                <w:sz w:val="16"/>
                <w:szCs w:val="16"/>
              </w:rPr>
            </w:pPr>
            <w:r w:rsidRPr="006714A8">
              <w:rPr>
                <w:sz w:val="16"/>
                <w:szCs w:val="16"/>
              </w:rPr>
              <w:t>20m height</w:t>
            </w:r>
          </w:p>
        </w:tc>
        <w:tc>
          <w:tcPr>
            <w:tcW w:w="1018" w:type="pct"/>
          </w:tcPr>
          <w:p w14:paraId="2B23EA17" w14:textId="2F4DAEFC" w:rsidR="00D677C2" w:rsidRPr="006714A8" w:rsidRDefault="00D677C2" w:rsidP="00D677C2">
            <w:pPr>
              <w:pStyle w:val="ECCTabletext"/>
              <w:jc w:val="center"/>
              <w:rPr>
                <w:sz w:val="16"/>
                <w:szCs w:val="16"/>
              </w:rPr>
            </w:pPr>
            <w:r w:rsidRPr="006714A8">
              <w:rPr>
                <w:sz w:val="16"/>
                <w:szCs w:val="16"/>
              </w:rPr>
              <w:t>No separation distance requirement observed, beyond the initial 250m configuration setup</w:t>
            </w:r>
          </w:p>
        </w:tc>
      </w:tr>
      <w:tr w:rsidR="00D677C2" w:rsidRPr="0000782F" w14:paraId="2827A491" w14:textId="77777777" w:rsidTr="00A7775F">
        <w:trPr>
          <w:trHeight w:val="1049"/>
          <w:jc w:val="left"/>
        </w:trPr>
        <w:tc>
          <w:tcPr>
            <w:tcW w:w="502" w:type="pct"/>
            <w:shd w:val="clear" w:color="auto" w:fill="auto"/>
          </w:tcPr>
          <w:p w14:paraId="3B6CE4A5" w14:textId="194379FC" w:rsidR="00D677C2" w:rsidRPr="006714A8" w:rsidRDefault="00D677C2" w:rsidP="00D677C2">
            <w:pPr>
              <w:pStyle w:val="ECCTabletext"/>
              <w:jc w:val="center"/>
              <w:rPr>
                <w:sz w:val="16"/>
                <w:szCs w:val="16"/>
              </w:rPr>
            </w:pPr>
            <w:r w:rsidRPr="006714A8">
              <w:rPr>
                <w:sz w:val="16"/>
                <w:szCs w:val="16"/>
              </w:rPr>
              <w:t>4</w:t>
            </w:r>
          </w:p>
          <w:p w14:paraId="502EF486" w14:textId="5B8C6C20" w:rsidR="00D677C2" w:rsidRPr="006714A8" w:rsidRDefault="00D677C2" w:rsidP="00D677C2">
            <w:pPr>
              <w:pStyle w:val="ECCTabletext"/>
              <w:jc w:val="center"/>
              <w:rPr>
                <w:sz w:val="16"/>
                <w:szCs w:val="16"/>
              </w:rPr>
            </w:pPr>
            <w:r w:rsidRPr="006714A8">
              <w:rPr>
                <w:sz w:val="16"/>
                <w:szCs w:val="16"/>
              </w:rPr>
              <w:t>Rural</w:t>
            </w:r>
          </w:p>
        </w:tc>
        <w:tc>
          <w:tcPr>
            <w:tcW w:w="742" w:type="pct"/>
          </w:tcPr>
          <w:p w14:paraId="351CEDD4" w14:textId="77777777" w:rsidR="00D677C2" w:rsidRPr="006714A8" w:rsidRDefault="00D677C2" w:rsidP="00D677C2">
            <w:pPr>
              <w:pStyle w:val="ECCTabletext"/>
              <w:jc w:val="center"/>
              <w:rPr>
                <w:sz w:val="16"/>
                <w:szCs w:val="16"/>
              </w:rPr>
            </w:pPr>
            <w:r w:rsidRPr="006714A8">
              <w:rPr>
                <w:sz w:val="16"/>
                <w:szCs w:val="16"/>
              </w:rPr>
              <w:t xml:space="preserve">Outdoor WBB LP vs </w:t>
            </w:r>
          </w:p>
          <w:p w14:paraId="3467899A" w14:textId="31DCAE91" w:rsidR="00D677C2" w:rsidRPr="006714A8" w:rsidRDefault="00D677C2" w:rsidP="00D677C2">
            <w:pPr>
              <w:pStyle w:val="ECCTabletext"/>
              <w:jc w:val="center"/>
              <w:rPr>
                <w:sz w:val="16"/>
                <w:szCs w:val="16"/>
              </w:rPr>
            </w:pPr>
            <w:r w:rsidRPr="006714A8">
              <w:rPr>
                <w:sz w:val="16"/>
                <w:szCs w:val="16"/>
              </w:rPr>
              <w:t>Outdoor 5G MFCN BS</w:t>
            </w:r>
          </w:p>
        </w:tc>
        <w:tc>
          <w:tcPr>
            <w:tcW w:w="747" w:type="pct"/>
          </w:tcPr>
          <w:p w14:paraId="7A21AE43" w14:textId="77777777" w:rsidR="00D677C2" w:rsidRPr="006714A8" w:rsidRDefault="00D677C2" w:rsidP="00D677C2">
            <w:pPr>
              <w:pStyle w:val="ECCTabletext"/>
              <w:jc w:val="center"/>
              <w:rPr>
                <w:sz w:val="16"/>
                <w:szCs w:val="16"/>
              </w:rPr>
            </w:pPr>
            <w:r w:rsidRPr="006714A8">
              <w:rPr>
                <w:sz w:val="16"/>
                <w:szCs w:val="16"/>
              </w:rPr>
              <w:t>Both sides above clutter</w:t>
            </w:r>
          </w:p>
          <w:p w14:paraId="0316B962" w14:textId="79274C61" w:rsidR="00D677C2" w:rsidRPr="006714A8" w:rsidRDefault="00D677C2" w:rsidP="00D677C2">
            <w:pPr>
              <w:pStyle w:val="ECCTabletext"/>
              <w:jc w:val="center"/>
              <w:rPr>
                <w:sz w:val="16"/>
                <w:szCs w:val="16"/>
              </w:rPr>
            </w:pPr>
            <w:r w:rsidRPr="006714A8">
              <w:rPr>
                <w:sz w:val="16"/>
                <w:szCs w:val="16"/>
              </w:rPr>
              <w:t>(no clutter considered)</w:t>
            </w:r>
          </w:p>
        </w:tc>
        <w:tc>
          <w:tcPr>
            <w:tcW w:w="974" w:type="pct"/>
          </w:tcPr>
          <w:p w14:paraId="73AA11CE" w14:textId="77777777" w:rsidR="00D677C2" w:rsidRPr="006714A8" w:rsidRDefault="00D677C2" w:rsidP="00D677C2">
            <w:pPr>
              <w:pStyle w:val="ECCTabletext"/>
              <w:jc w:val="center"/>
              <w:rPr>
                <w:sz w:val="16"/>
                <w:szCs w:val="16"/>
              </w:rPr>
            </w:pPr>
            <w:r w:rsidRPr="006714A8">
              <w:rPr>
                <w:sz w:val="16"/>
                <w:szCs w:val="16"/>
              </w:rPr>
              <w:t xml:space="preserve">Outdoor WBB LP BS </w:t>
            </w:r>
          </w:p>
          <w:p w14:paraId="5E7A13AE" w14:textId="77777777" w:rsidR="00D677C2" w:rsidRPr="006714A8" w:rsidRDefault="00D677C2" w:rsidP="00D677C2">
            <w:pPr>
              <w:pStyle w:val="ECCTabletext"/>
              <w:jc w:val="center"/>
              <w:rPr>
                <w:sz w:val="16"/>
                <w:szCs w:val="16"/>
              </w:rPr>
            </w:pPr>
            <w:r w:rsidRPr="006714A8">
              <w:rPr>
                <w:sz w:val="16"/>
                <w:szCs w:val="16"/>
              </w:rPr>
              <w:t xml:space="preserve">EIRP = 31dBm </w:t>
            </w:r>
          </w:p>
          <w:p w14:paraId="0C51E031" w14:textId="77777777" w:rsidR="00D677C2" w:rsidRPr="006714A8" w:rsidRDefault="00D677C2" w:rsidP="00D677C2">
            <w:pPr>
              <w:pStyle w:val="ECCTabletext"/>
              <w:jc w:val="center"/>
              <w:rPr>
                <w:sz w:val="16"/>
                <w:szCs w:val="16"/>
              </w:rPr>
            </w:pPr>
            <w:r w:rsidRPr="006714A8">
              <w:rPr>
                <w:sz w:val="16"/>
                <w:szCs w:val="16"/>
              </w:rPr>
              <w:t>Non-AAS</w:t>
            </w:r>
          </w:p>
          <w:p w14:paraId="19D28F50" w14:textId="3C127372" w:rsidR="00D677C2" w:rsidRPr="006714A8" w:rsidRDefault="00D677C2" w:rsidP="00D677C2">
            <w:pPr>
              <w:pStyle w:val="ECCTabletext"/>
              <w:jc w:val="center"/>
              <w:rPr>
                <w:sz w:val="16"/>
                <w:szCs w:val="16"/>
              </w:rPr>
            </w:pPr>
            <w:r w:rsidRPr="006714A8">
              <w:rPr>
                <w:sz w:val="16"/>
                <w:szCs w:val="16"/>
              </w:rPr>
              <w:t>10m height</w:t>
            </w:r>
          </w:p>
        </w:tc>
        <w:tc>
          <w:tcPr>
            <w:tcW w:w="1017" w:type="pct"/>
          </w:tcPr>
          <w:p w14:paraId="2AE3A65F" w14:textId="77777777" w:rsidR="00D677C2" w:rsidRPr="006714A8" w:rsidRDefault="00D677C2" w:rsidP="00D677C2">
            <w:pPr>
              <w:pStyle w:val="ECCTabletext"/>
              <w:jc w:val="center"/>
              <w:rPr>
                <w:b/>
                <w:bCs/>
                <w:sz w:val="16"/>
                <w:szCs w:val="16"/>
              </w:rPr>
            </w:pPr>
            <w:r w:rsidRPr="006714A8">
              <w:rPr>
                <w:sz w:val="16"/>
                <w:szCs w:val="16"/>
              </w:rPr>
              <w:t>Outdoor 5G MFCN</w:t>
            </w:r>
          </w:p>
          <w:p w14:paraId="7A7248B3" w14:textId="350CDCFB" w:rsidR="00D677C2" w:rsidRPr="006714A8" w:rsidRDefault="00D677C2" w:rsidP="00D677C2">
            <w:pPr>
              <w:pStyle w:val="ECCTabletext"/>
              <w:jc w:val="center"/>
              <w:rPr>
                <w:sz w:val="16"/>
                <w:szCs w:val="16"/>
              </w:rPr>
            </w:pPr>
            <w:r w:rsidRPr="006714A8">
              <w:rPr>
                <w:sz w:val="16"/>
                <w:szCs w:val="16"/>
              </w:rPr>
              <w:t>2</w:t>
            </w:r>
            <w:r w:rsidR="004F0DAE" w:rsidRPr="006714A8">
              <w:rPr>
                <w:sz w:val="16"/>
                <w:szCs w:val="16"/>
              </w:rPr>
              <w:t>9.2</w:t>
            </w:r>
            <w:r w:rsidRPr="006714A8">
              <w:rPr>
                <w:sz w:val="16"/>
                <w:szCs w:val="16"/>
              </w:rPr>
              <w:t xml:space="preserve"> dBi antenna gain</w:t>
            </w:r>
          </w:p>
          <w:p w14:paraId="0D5BF218" w14:textId="38AEED8E" w:rsidR="00D677C2" w:rsidRPr="006714A8" w:rsidRDefault="00D677C2" w:rsidP="00D677C2">
            <w:pPr>
              <w:pStyle w:val="ECCTabletext"/>
              <w:jc w:val="center"/>
              <w:rPr>
                <w:sz w:val="16"/>
                <w:szCs w:val="16"/>
              </w:rPr>
            </w:pPr>
            <w:r w:rsidRPr="006714A8">
              <w:rPr>
                <w:sz w:val="16"/>
                <w:szCs w:val="16"/>
              </w:rPr>
              <w:t>AAS</w:t>
            </w:r>
            <w:r w:rsidR="004F0DAE" w:rsidRPr="006714A8">
              <w:rPr>
                <w:sz w:val="16"/>
                <w:szCs w:val="16"/>
              </w:rPr>
              <w:t xml:space="preserve"> (8x8)</w:t>
            </w:r>
          </w:p>
          <w:p w14:paraId="3DD0B812" w14:textId="1B6327F6" w:rsidR="00D677C2" w:rsidRPr="006714A8" w:rsidRDefault="00D677C2" w:rsidP="00D677C2">
            <w:pPr>
              <w:pStyle w:val="ECCTabletext"/>
              <w:jc w:val="center"/>
              <w:rPr>
                <w:sz w:val="16"/>
                <w:szCs w:val="16"/>
              </w:rPr>
            </w:pPr>
            <w:r w:rsidRPr="006714A8">
              <w:rPr>
                <w:sz w:val="16"/>
                <w:szCs w:val="16"/>
              </w:rPr>
              <w:t>25m height</w:t>
            </w:r>
          </w:p>
        </w:tc>
        <w:tc>
          <w:tcPr>
            <w:tcW w:w="1018" w:type="pct"/>
          </w:tcPr>
          <w:p w14:paraId="0B326A60" w14:textId="4600C668" w:rsidR="00D677C2" w:rsidRPr="006714A8" w:rsidRDefault="00D677C2" w:rsidP="00D677C2">
            <w:pPr>
              <w:pStyle w:val="ECCTabletext"/>
              <w:jc w:val="center"/>
              <w:rPr>
                <w:sz w:val="16"/>
                <w:szCs w:val="16"/>
              </w:rPr>
            </w:pPr>
            <w:r w:rsidRPr="006714A8">
              <w:rPr>
                <w:sz w:val="16"/>
                <w:szCs w:val="16"/>
              </w:rPr>
              <w:t>~850m</w:t>
            </w:r>
          </w:p>
        </w:tc>
      </w:tr>
      <w:tr w:rsidR="00D677C2" w:rsidRPr="0000782F" w14:paraId="1BD7269C" w14:textId="77777777" w:rsidTr="00A7775F">
        <w:trPr>
          <w:trHeight w:val="1049"/>
          <w:jc w:val="left"/>
        </w:trPr>
        <w:tc>
          <w:tcPr>
            <w:tcW w:w="502" w:type="pct"/>
            <w:shd w:val="clear" w:color="auto" w:fill="auto"/>
          </w:tcPr>
          <w:p w14:paraId="68B8E666" w14:textId="1AA5F7D4" w:rsidR="00D677C2" w:rsidRPr="006714A8" w:rsidRDefault="00D677C2" w:rsidP="00D677C2">
            <w:pPr>
              <w:pStyle w:val="ECCTabletext"/>
              <w:jc w:val="center"/>
              <w:rPr>
                <w:sz w:val="16"/>
                <w:szCs w:val="16"/>
              </w:rPr>
            </w:pPr>
            <w:r w:rsidRPr="006714A8">
              <w:rPr>
                <w:sz w:val="16"/>
                <w:szCs w:val="16"/>
              </w:rPr>
              <w:t>5</w:t>
            </w:r>
          </w:p>
          <w:p w14:paraId="186BB8FD" w14:textId="77777777" w:rsidR="00D677C2" w:rsidRPr="006714A8" w:rsidRDefault="00D677C2" w:rsidP="00D677C2">
            <w:pPr>
              <w:pStyle w:val="ECCTabletext"/>
              <w:jc w:val="center"/>
              <w:rPr>
                <w:sz w:val="16"/>
                <w:szCs w:val="16"/>
              </w:rPr>
            </w:pPr>
            <w:r w:rsidRPr="006714A8">
              <w:rPr>
                <w:sz w:val="16"/>
                <w:szCs w:val="16"/>
              </w:rPr>
              <w:t>Urban</w:t>
            </w:r>
          </w:p>
        </w:tc>
        <w:tc>
          <w:tcPr>
            <w:tcW w:w="742" w:type="pct"/>
          </w:tcPr>
          <w:p w14:paraId="77A484E5" w14:textId="77777777" w:rsidR="00D677C2" w:rsidRPr="006714A8" w:rsidRDefault="00D677C2" w:rsidP="00D677C2">
            <w:pPr>
              <w:pStyle w:val="ECCTabletext"/>
              <w:jc w:val="center"/>
              <w:rPr>
                <w:sz w:val="16"/>
                <w:szCs w:val="16"/>
              </w:rPr>
            </w:pPr>
            <w:r w:rsidRPr="006714A8">
              <w:rPr>
                <w:sz w:val="16"/>
                <w:szCs w:val="16"/>
              </w:rPr>
              <w:t xml:space="preserve">Outdoor WBB MP vs </w:t>
            </w:r>
          </w:p>
          <w:p w14:paraId="7D8B2DDD" w14:textId="77777777" w:rsidR="00D677C2" w:rsidRPr="006714A8" w:rsidRDefault="00D677C2" w:rsidP="00D677C2">
            <w:pPr>
              <w:pStyle w:val="ECCTabletext"/>
              <w:jc w:val="center"/>
              <w:rPr>
                <w:sz w:val="16"/>
                <w:szCs w:val="16"/>
              </w:rPr>
            </w:pPr>
            <w:r w:rsidRPr="006714A8">
              <w:rPr>
                <w:sz w:val="16"/>
                <w:szCs w:val="16"/>
              </w:rPr>
              <w:t>Outdoor 5G MFCN</w:t>
            </w:r>
          </w:p>
        </w:tc>
        <w:tc>
          <w:tcPr>
            <w:tcW w:w="747" w:type="pct"/>
          </w:tcPr>
          <w:p w14:paraId="5F6B6E0B" w14:textId="77777777" w:rsidR="00D677C2" w:rsidRPr="006714A8" w:rsidRDefault="00D677C2" w:rsidP="00D677C2">
            <w:pPr>
              <w:pStyle w:val="ECCTabletext"/>
              <w:jc w:val="center"/>
              <w:rPr>
                <w:sz w:val="16"/>
                <w:szCs w:val="16"/>
              </w:rPr>
            </w:pPr>
            <w:r w:rsidRPr="006714A8">
              <w:rPr>
                <w:sz w:val="16"/>
                <w:szCs w:val="16"/>
              </w:rPr>
              <w:t>50% applied only at one side</w:t>
            </w:r>
          </w:p>
        </w:tc>
        <w:tc>
          <w:tcPr>
            <w:tcW w:w="974" w:type="pct"/>
          </w:tcPr>
          <w:p w14:paraId="37699874" w14:textId="77777777" w:rsidR="00D677C2" w:rsidRPr="006714A8" w:rsidRDefault="00D677C2" w:rsidP="00D677C2">
            <w:pPr>
              <w:pStyle w:val="ECCTabletext"/>
              <w:jc w:val="center"/>
              <w:rPr>
                <w:b/>
                <w:bCs/>
                <w:sz w:val="16"/>
                <w:szCs w:val="16"/>
              </w:rPr>
            </w:pPr>
            <w:r w:rsidRPr="006714A8">
              <w:rPr>
                <w:sz w:val="16"/>
                <w:szCs w:val="16"/>
              </w:rPr>
              <w:t>Outdoor WBB MP BS</w:t>
            </w:r>
            <w:r w:rsidRPr="006714A8">
              <w:rPr>
                <w:b/>
                <w:bCs/>
                <w:sz w:val="16"/>
                <w:szCs w:val="16"/>
              </w:rPr>
              <w:t xml:space="preserve"> </w:t>
            </w:r>
          </w:p>
          <w:p w14:paraId="690A68AA" w14:textId="77777777" w:rsidR="00D677C2" w:rsidRPr="006714A8" w:rsidRDefault="00D677C2" w:rsidP="00D677C2">
            <w:pPr>
              <w:pStyle w:val="ECCTabletext"/>
              <w:jc w:val="center"/>
              <w:rPr>
                <w:sz w:val="16"/>
                <w:szCs w:val="16"/>
              </w:rPr>
            </w:pPr>
            <w:r w:rsidRPr="006714A8">
              <w:rPr>
                <w:sz w:val="16"/>
                <w:szCs w:val="16"/>
              </w:rPr>
              <w:t>EIRP = 49 dBm/100MHz</w:t>
            </w:r>
          </w:p>
          <w:p w14:paraId="4F5E2962" w14:textId="77777777" w:rsidR="00D677C2" w:rsidRPr="006714A8" w:rsidRDefault="00D677C2" w:rsidP="00D677C2">
            <w:pPr>
              <w:pStyle w:val="ECCTabletext"/>
              <w:jc w:val="center"/>
              <w:rPr>
                <w:sz w:val="16"/>
                <w:szCs w:val="16"/>
              </w:rPr>
            </w:pPr>
            <w:r w:rsidRPr="006714A8">
              <w:rPr>
                <w:sz w:val="16"/>
                <w:szCs w:val="16"/>
              </w:rPr>
              <w:t>AAS (4x8)</w:t>
            </w:r>
          </w:p>
          <w:p w14:paraId="6A667675" w14:textId="77777777" w:rsidR="00D677C2" w:rsidRPr="006714A8" w:rsidRDefault="00D677C2" w:rsidP="00D677C2">
            <w:pPr>
              <w:pStyle w:val="ECCTabletext"/>
              <w:jc w:val="center"/>
              <w:rPr>
                <w:sz w:val="16"/>
                <w:szCs w:val="16"/>
              </w:rPr>
            </w:pPr>
            <w:r w:rsidRPr="006714A8">
              <w:rPr>
                <w:sz w:val="16"/>
                <w:szCs w:val="16"/>
              </w:rPr>
              <w:t>10m height</w:t>
            </w:r>
          </w:p>
        </w:tc>
        <w:tc>
          <w:tcPr>
            <w:tcW w:w="1017" w:type="pct"/>
          </w:tcPr>
          <w:p w14:paraId="77DB48E2" w14:textId="6C214BB1" w:rsidR="00D677C2" w:rsidRPr="006714A8" w:rsidRDefault="00D677C2" w:rsidP="00D677C2">
            <w:pPr>
              <w:pStyle w:val="ECCTabletext"/>
              <w:jc w:val="center"/>
              <w:rPr>
                <w:sz w:val="16"/>
                <w:szCs w:val="16"/>
              </w:rPr>
            </w:pPr>
            <w:r w:rsidRPr="006714A8">
              <w:rPr>
                <w:sz w:val="16"/>
                <w:szCs w:val="16"/>
              </w:rPr>
              <w:t>Outdoor 5G MFCN BS</w:t>
            </w:r>
            <w:r w:rsidRPr="006714A8">
              <w:rPr>
                <w:sz w:val="16"/>
                <w:szCs w:val="16"/>
              </w:rPr>
              <w:br/>
              <w:t>2</w:t>
            </w:r>
            <w:r w:rsidR="004F0DAE" w:rsidRPr="006714A8">
              <w:rPr>
                <w:sz w:val="16"/>
                <w:szCs w:val="16"/>
              </w:rPr>
              <w:t>6.2</w:t>
            </w:r>
            <w:r w:rsidRPr="006714A8">
              <w:rPr>
                <w:sz w:val="16"/>
                <w:szCs w:val="16"/>
              </w:rPr>
              <w:t xml:space="preserve"> dBi antenna gain</w:t>
            </w:r>
          </w:p>
          <w:p w14:paraId="3287F2E6" w14:textId="77777777" w:rsidR="00D677C2" w:rsidRPr="006714A8" w:rsidRDefault="00D677C2" w:rsidP="00D677C2">
            <w:pPr>
              <w:pStyle w:val="ECCTabletext"/>
              <w:jc w:val="center"/>
              <w:rPr>
                <w:sz w:val="16"/>
                <w:szCs w:val="16"/>
              </w:rPr>
            </w:pPr>
            <w:r w:rsidRPr="006714A8">
              <w:rPr>
                <w:sz w:val="16"/>
                <w:szCs w:val="16"/>
              </w:rPr>
              <w:t>AAS (4x8)</w:t>
            </w:r>
          </w:p>
          <w:p w14:paraId="247E3181" w14:textId="77777777" w:rsidR="00D677C2" w:rsidRPr="006714A8" w:rsidRDefault="00D677C2" w:rsidP="00D677C2">
            <w:pPr>
              <w:pStyle w:val="ECCTabletext"/>
              <w:jc w:val="center"/>
              <w:rPr>
                <w:sz w:val="16"/>
                <w:szCs w:val="16"/>
              </w:rPr>
            </w:pPr>
            <w:r w:rsidRPr="006714A8">
              <w:rPr>
                <w:sz w:val="16"/>
                <w:szCs w:val="16"/>
              </w:rPr>
              <w:t>20m height</w:t>
            </w:r>
          </w:p>
        </w:tc>
        <w:tc>
          <w:tcPr>
            <w:tcW w:w="1018" w:type="pct"/>
          </w:tcPr>
          <w:p w14:paraId="183DF470" w14:textId="74BE2A88" w:rsidR="00D677C2" w:rsidRPr="006714A8" w:rsidRDefault="00D677C2" w:rsidP="00D677C2">
            <w:pPr>
              <w:pStyle w:val="ECCTabletext"/>
              <w:jc w:val="center"/>
              <w:rPr>
                <w:sz w:val="16"/>
                <w:szCs w:val="16"/>
              </w:rPr>
            </w:pPr>
            <w:r w:rsidRPr="006714A8">
              <w:rPr>
                <w:sz w:val="16"/>
                <w:szCs w:val="16"/>
              </w:rPr>
              <w:t>No separation distance requirement observed</w:t>
            </w:r>
            <w:r w:rsidR="007C2AA4" w:rsidRPr="006714A8">
              <w:rPr>
                <w:sz w:val="16"/>
                <w:szCs w:val="16"/>
              </w:rPr>
              <w:t>, beyond the initial 250m configuration setup</w:t>
            </w:r>
          </w:p>
        </w:tc>
      </w:tr>
      <w:tr w:rsidR="00D677C2" w:rsidRPr="0000782F" w14:paraId="6D7933EA" w14:textId="77777777" w:rsidTr="00A7775F">
        <w:trPr>
          <w:trHeight w:val="1049"/>
          <w:jc w:val="left"/>
        </w:trPr>
        <w:tc>
          <w:tcPr>
            <w:tcW w:w="502" w:type="pct"/>
            <w:shd w:val="clear" w:color="auto" w:fill="auto"/>
          </w:tcPr>
          <w:p w14:paraId="27F0F1CF" w14:textId="5461B0AC" w:rsidR="00D677C2" w:rsidRPr="006714A8" w:rsidRDefault="00D677C2" w:rsidP="00D677C2">
            <w:pPr>
              <w:pStyle w:val="ECCTabletext"/>
              <w:jc w:val="center"/>
              <w:rPr>
                <w:sz w:val="16"/>
                <w:szCs w:val="16"/>
              </w:rPr>
            </w:pPr>
            <w:r w:rsidRPr="006714A8">
              <w:rPr>
                <w:sz w:val="16"/>
                <w:szCs w:val="16"/>
              </w:rPr>
              <w:t>6</w:t>
            </w:r>
          </w:p>
          <w:p w14:paraId="61796272" w14:textId="77777777" w:rsidR="00D677C2" w:rsidRPr="006714A8" w:rsidRDefault="00D677C2" w:rsidP="00D677C2">
            <w:pPr>
              <w:pStyle w:val="ECCTabletext"/>
              <w:jc w:val="center"/>
              <w:rPr>
                <w:sz w:val="16"/>
                <w:szCs w:val="16"/>
              </w:rPr>
            </w:pPr>
            <w:r w:rsidRPr="006714A8">
              <w:rPr>
                <w:sz w:val="16"/>
                <w:szCs w:val="16"/>
              </w:rPr>
              <w:t>Dense suburban</w:t>
            </w:r>
          </w:p>
        </w:tc>
        <w:tc>
          <w:tcPr>
            <w:tcW w:w="742" w:type="pct"/>
          </w:tcPr>
          <w:p w14:paraId="08C29DDD" w14:textId="77777777" w:rsidR="00D677C2" w:rsidRPr="006714A8" w:rsidRDefault="00D677C2" w:rsidP="00D677C2">
            <w:pPr>
              <w:pStyle w:val="ECCTabletext"/>
              <w:jc w:val="center"/>
              <w:rPr>
                <w:sz w:val="16"/>
                <w:szCs w:val="16"/>
              </w:rPr>
            </w:pPr>
            <w:r w:rsidRPr="006714A8">
              <w:rPr>
                <w:sz w:val="16"/>
                <w:szCs w:val="16"/>
              </w:rPr>
              <w:t xml:space="preserve">Outdoor WBB MP vs </w:t>
            </w:r>
          </w:p>
          <w:p w14:paraId="2D2ED0B9" w14:textId="77777777" w:rsidR="00D677C2" w:rsidRPr="006714A8" w:rsidRDefault="00D677C2" w:rsidP="00D677C2">
            <w:pPr>
              <w:pStyle w:val="ECCTabletext"/>
              <w:jc w:val="center"/>
              <w:rPr>
                <w:sz w:val="16"/>
                <w:szCs w:val="16"/>
              </w:rPr>
            </w:pPr>
            <w:r w:rsidRPr="006714A8">
              <w:rPr>
                <w:sz w:val="16"/>
                <w:szCs w:val="16"/>
              </w:rPr>
              <w:t>Outdoor 5G MFCN</w:t>
            </w:r>
          </w:p>
        </w:tc>
        <w:tc>
          <w:tcPr>
            <w:tcW w:w="747" w:type="pct"/>
          </w:tcPr>
          <w:p w14:paraId="780A0DD7" w14:textId="77777777" w:rsidR="00D677C2" w:rsidRPr="006714A8" w:rsidRDefault="00D677C2" w:rsidP="00D677C2">
            <w:pPr>
              <w:pStyle w:val="ECCTabletext"/>
              <w:jc w:val="center"/>
              <w:rPr>
                <w:sz w:val="16"/>
                <w:szCs w:val="16"/>
              </w:rPr>
            </w:pPr>
            <w:r w:rsidRPr="006714A8">
              <w:rPr>
                <w:sz w:val="16"/>
                <w:szCs w:val="16"/>
              </w:rPr>
              <w:t>30% applied only at one side</w:t>
            </w:r>
          </w:p>
        </w:tc>
        <w:tc>
          <w:tcPr>
            <w:tcW w:w="974" w:type="pct"/>
          </w:tcPr>
          <w:p w14:paraId="34C1D9A2" w14:textId="77777777" w:rsidR="00D677C2" w:rsidRPr="006714A8" w:rsidRDefault="00D677C2" w:rsidP="00D677C2">
            <w:pPr>
              <w:pStyle w:val="ECCTabletext"/>
              <w:jc w:val="center"/>
              <w:rPr>
                <w:b/>
                <w:bCs/>
                <w:sz w:val="16"/>
                <w:szCs w:val="16"/>
              </w:rPr>
            </w:pPr>
            <w:r w:rsidRPr="006714A8">
              <w:rPr>
                <w:sz w:val="16"/>
                <w:szCs w:val="16"/>
              </w:rPr>
              <w:t>Outdoor WBB MP BS</w:t>
            </w:r>
            <w:r w:rsidRPr="006714A8">
              <w:rPr>
                <w:b/>
                <w:bCs/>
                <w:sz w:val="16"/>
                <w:szCs w:val="16"/>
              </w:rPr>
              <w:t xml:space="preserve"> </w:t>
            </w:r>
          </w:p>
          <w:p w14:paraId="0BC6DE51" w14:textId="77777777" w:rsidR="00D677C2" w:rsidRPr="006714A8" w:rsidRDefault="00D677C2" w:rsidP="00D677C2">
            <w:pPr>
              <w:pStyle w:val="ECCTabletext"/>
              <w:jc w:val="center"/>
              <w:rPr>
                <w:sz w:val="16"/>
                <w:szCs w:val="16"/>
              </w:rPr>
            </w:pPr>
            <w:r w:rsidRPr="006714A8">
              <w:rPr>
                <w:sz w:val="16"/>
                <w:szCs w:val="16"/>
              </w:rPr>
              <w:t>EIRP = 49 dBm/100MHz</w:t>
            </w:r>
          </w:p>
          <w:p w14:paraId="674B8152" w14:textId="77777777" w:rsidR="00D677C2" w:rsidRPr="006714A8" w:rsidRDefault="00D677C2" w:rsidP="00D677C2">
            <w:pPr>
              <w:pStyle w:val="ECCTabletext"/>
              <w:jc w:val="center"/>
              <w:rPr>
                <w:sz w:val="16"/>
                <w:szCs w:val="16"/>
              </w:rPr>
            </w:pPr>
            <w:r w:rsidRPr="006714A8">
              <w:rPr>
                <w:sz w:val="16"/>
                <w:szCs w:val="16"/>
              </w:rPr>
              <w:t>AAS (4x8)</w:t>
            </w:r>
          </w:p>
          <w:p w14:paraId="56AD13F5" w14:textId="77777777" w:rsidR="00D677C2" w:rsidRPr="006714A8" w:rsidRDefault="00D677C2" w:rsidP="00D677C2">
            <w:pPr>
              <w:pStyle w:val="ECCTabletext"/>
              <w:jc w:val="center"/>
              <w:rPr>
                <w:sz w:val="16"/>
                <w:szCs w:val="16"/>
              </w:rPr>
            </w:pPr>
            <w:r w:rsidRPr="006714A8">
              <w:rPr>
                <w:sz w:val="16"/>
                <w:szCs w:val="16"/>
              </w:rPr>
              <w:t>10m height</w:t>
            </w:r>
          </w:p>
        </w:tc>
        <w:tc>
          <w:tcPr>
            <w:tcW w:w="1017" w:type="pct"/>
          </w:tcPr>
          <w:p w14:paraId="48E390CB" w14:textId="42C39B90" w:rsidR="00D677C2" w:rsidRPr="006714A8" w:rsidRDefault="00D677C2" w:rsidP="00D677C2">
            <w:pPr>
              <w:pStyle w:val="ECCTabletext"/>
              <w:jc w:val="center"/>
              <w:rPr>
                <w:sz w:val="16"/>
                <w:szCs w:val="16"/>
              </w:rPr>
            </w:pPr>
            <w:r w:rsidRPr="006714A8">
              <w:rPr>
                <w:sz w:val="16"/>
                <w:szCs w:val="16"/>
              </w:rPr>
              <w:t>Outdoor 5G MFCN BS</w:t>
            </w:r>
            <w:r w:rsidRPr="006714A8">
              <w:rPr>
                <w:sz w:val="16"/>
                <w:szCs w:val="16"/>
              </w:rPr>
              <w:br/>
              <w:t>2</w:t>
            </w:r>
            <w:r w:rsidR="004F0DAE" w:rsidRPr="006714A8">
              <w:rPr>
                <w:sz w:val="16"/>
                <w:szCs w:val="16"/>
              </w:rPr>
              <w:t>6.2</w:t>
            </w:r>
            <w:r w:rsidRPr="006714A8">
              <w:rPr>
                <w:sz w:val="16"/>
                <w:szCs w:val="16"/>
              </w:rPr>
              <w:t xml:space="preserve"> dBi antenna gain</w:t>
            </w:r>
          </w:p>
          <w:p w14:paraId="5D36A013" w14:textId="77777777" w:rsidR="00D677C2" w:rsidRPr="006714A8" w:rsidRDefault="00D677C2" w:rsidP="00D677C2">
            <w:pPr>
              <w:pStyle w:val="ECCTabletext"/>
              <w:jc w:val="center"/>
              <w:rPr>
                <w:sz w:val="16"/>
                <w:szCs w:val="16"/>
              </w:rPr>
            </w:pPr>
            <w:r w:rsidRPr="006714A8">
              <w:rPr>
                <w:sz w:val="16"/>
                <w:szCs w:val="16"/>
              </w:rPr>
              <w:t>AAS (4x8)</w:t>
            </w:r>
          </w:p>
          <w:p w14:paraId="13A7DB10" w14:textId="77777777" w:rsidR="00D677C2" w:rsidRPr="006714A8" w:rsidRDefault="00D677C2" w:rsidP="00D677C2">
            <w:pPr>
              <w:pStyle w:val="ECCTabletext"/>
              <w:jc w:val="center"/>
              <w:rPr>
                <w:sz w:val="16"/>
                <w:szCs w:val="16"/>
              </w:rPr>
            </w:pPr>
            <w:r w:rsidRPr="006714A8">
              <w:rPr>
                <w:sz w:val="16"/>
                <w:szCs w:val="16"/>
              </w:rPr>
              <w:t>25m height</w:t>
            </w:r>
          </w:p>
        </w:tc>
        <w:tc>
          <w:tcPr>
            <w:tcW w:w="1018" w:type="pct"/>
          </w:tcPr>
          <w:p w14:paraId="298BA658" w14:textId="42656B53" w:rsidR="00D677C2" w:rsidRPr="006714A8" w:rsidRDefault="00D677C2" w:rsidP="00D677C2">
            <w:pPr>
              <w:pStyle w:val="ECCTabletext"/>
              <w:jc w:val="center"/>
              <w:rPr>
                <w:sz w:val="16"/>
                <w:szCs w:val="16"/>
              </w:rPr>
            </w:pPr>
            <w:r w:rsidRPr="006714A8">
              <w:rPr>
                <w:sz w:val="16"/>
                <w:szCs w:val="16"/>
              </w:rPr>
              <w:t>No separation distance requirement observed</w:t>
            </w:r>
            <w:r w:rsidR="007C2AA4" w:rsidRPr="006714A8">
              <w:rPr>
                <w:sz w:val="16"/>
                <w:szCs w:val="16"/>
              </w:rPr>
              <w:t>, beyond the initial 250m configuration setup</w:t>
            </w:r>
          </w:p>
        </w:tc>
      </w:tr>
      <w:tr w:rsidR="00D677C2" w:rsidRPr="0000782F" w14:paraId="05E4BCE4" w14:textId="77777777" w:rsidTr="00A7775F">
        <w:trPr>
          <w:trHeight w:val="1049"/>
          <w:jc w:val="left"/>
        </w:trPr>
        <w:tc>
          <w:tcPr>
            <w:tcW w:w="502" w:type="pct"/>
            <w:shd w:val="clear" w:color="auto" w:fill="auto"/>
          </w:tcPr>
          <w:p w14:paraId="5DC98FD1" w14:textId="6533BE6C" w:rsidR="00D677C2" w:rsidRPr="006714A8" w:rsidRDefault="00D677C2" w:rsidP="00D677C2">
            <w:pPr>
              <w:pStyle w:val="ECCTabletext"/>
              <w:jc w:val="center"/>
              <w:rPr>
                <w:sz w:val="16"/>
                <w:szCs w:val="16"/>
              </w:rPr>
            </w:pPr>
            <w:r w:rsidRPr="006714A8">
              <w:rPr>
                <w:sz w:val="16"/>
                <w:szCs w:val="16"/>
              </w:rPr>
              <w:t>7</w:t>
            </w:r>
          </w:p>
          <w:p w14:paraId="189F2FDA" w14:textId="77777777" w:rsidR="00D677C2" w:rsidRPr="006714A8" w:rsidRDefault="00D677C2" w:rsidP="00D677C2">
            <w:pPr>
              <w:pStyle w:val="ECCTabletext"/>
              <w:jc w:val="center"/>
              <w:rPr>
                <w:sz w:val="16"/>
                <w:szCs w:val="16"/>
              </w:rPr>
            </w:pPr>
            <w:r w:rsidRPr="006714A8">
              <w:rPr>
                <w:sz w:val="16"/>
                <w:szCs w:val="16"/>
              </w:rPr>
              <w:t>Dense suburban</w:t>
            </w:r>
          </w:p>
        </w:tc>
        <w:tc>
          <w:tcPr>
            <w:tcW w:w="742" w:type="pct"/>
          </w:tcPr>
          <w:p w14:paraId="2DFB7964" w14:textId="77777777" w:rsidR="00D677C2" w:rsidRPr="006714A8" w:rsidRDefault="00D677C2" w:rsidP="00D677C2">
            <w:pPr>
              <w:pStyle w:val="ECCTabletext"/>
              <w:jc w:val="center"/>
              <w:rPr>
                <w:sz w:val="16"/>
                <w:szCs w:val="16"/>
              </w:rPr>
            </w:pPr>
            <w:r w:rsidRPr="006714A8">
              <w:rPr>
                <w:sz w:val="16"/>
                <w:szCs w:val="16"/>
              </w:rPr>
              <w:t xml:space="preserve">Outdoor WBB MP vs </w:t>
            </w:r>
          </w:p>
          <w:p w14:paraId="236CB7D6" w14:textId="77777777" w:rsidR="00D677C2" w:rsidRPr="006714A8" w:rsidRDefault="00D677C2" w:rsidP="00D677C2">
            <w:pPr>
              <w:pStyle w:val="ECCTabletext"/>
              <w:jc w:val="center"/>
              <w:rPr>
                <w:sz w:val="16"/>
                <w:szCs w:val="16"/>
              </w:rPr>
            </w:pPr>
            <w:r w:rsidRPr="006714A8">
              <w:rPr>
                <w:sz w:val="16"/>
                <w:szCs w:val="16"/>
              </w:rPr>
              <w:t>Outdoor 5G MFCN</w:t>
            </w:r>
          </w:p>
        </w:tc>
        <w:tc>
          <w:tcPr>
            <w:tcW w:w="747" w:type="pct"/>
          </w:tcPr>
          <w:p w14:paraId="1CD563A9" w14:textId="77777777" w:rsidR="00D677C2" w:rsidRPr="006714A8" w:rsidRDefault="00D677C2" w:rsidP="00D677C2">
            <w:pPr>
              <w:pStyle w:val="ECCTabletext"/>
              <w:jc w:val="center"/>
              <w:rPr>
                <w:sz w:val="16"/>
                <w:szCs w:val="16"/>
              </w:rPr>
            </w:pPr>
            <w:r w:rsidRPr="006714A8">
              <w:rPr>
                <w:sz w:val="16"/>
                <w:szCs w:val="16"/>
              </w:rPr>
              <w:t>30% applied only at one side</w:t>
            </w:r>
          </w:p>
        </w:tc>
        <w:tc>
          <w:tcPr>
            <w:tcW w:w="974" w:type="pct"/>
          </w:tcPr>
          <w:p w14:paraId="415D18D8" w14:textId="77777777" w:rsidR="00D677C2" w:rsidRPr="006714A8" w:rsidRDefault="00D677C2" w:rsidP="00D677C2">
            <w:pPr>
              <w:pStyle w:val="ECCTabletext"/>
              <w:jc w:val="center"/>
              <w:rPr>
                <w:b/>
                <w:bCs/>
                <w:sz w:val="16"/>
                <w:szCs w:val="16"/>
              </w:rPr>
            </w:pPr>
            <w:r w:rsidRPr="006714A8">
              <w:rPr>
                <w:sz w:val="16"/>
                <w:szCs w:val="16"/>
              </w:rPr>
              <w:t>Outdoor WBB MP BS</w:t>
            </w:r>
            <w:r w:rsidRPr="006714A8">
              <w:rPr>
                <w:b/>
                <w:bCs/>
                <w:sz w:val="16"/>
                <w:szCs w:val="16"/>
              </w:rPr>
              <w:t xml:space="preserve"> </w:t>
            </w:r>
          </w:p>
          <w:p w14:paraId="2B8EF721" w14:textId="77777777" w:rsidR="00D677C2" w:rsidRPr="006714A8" w:rsidRDefault="00D677C2" w:rsidP="00D677C2">
            <w:pPr>
              <w:pStyle w:val="ECCTabletext"/>
              <w:jc w:val="center"/>
              <w:rPr>
                <w:sz w:val="16"/>
                <w:szCs w:val="16"/>
              </w:rPr>
            </w:pPr>
            <w:r w:rsidRPr="006714A8">
              <w:rPr>
                <w:sz w:val="16"/>
                <w:szCs w:val="16"/>
              </w:rPr>
              <w:t>EIRP = 51 dBm/100MHz</w:t>
            </w:r>
          </w:p>
          <w:p w14:paraId="26AB6C9B" w14:textId="77777777" w:rsidR="00D677C2" w:rsidRPr="006714A8" w:rsidRDefault="00D677C2" w:rsidP="00D677C2">
            <w:pPr>
              <w:pStyle w:val="ECCTabletext"/>
              <w:jc w:val="center"/>
              <w:rPr>
                <w:sz w:val="16"/>
                <w:szCs w:val="16"/>
              </w:rPr>
            </w:pPr>
            <w:r w:rsidRPr="006714A8">
              <w:rPr>
                <w:sz w:val="16"/>
                <w:szCs w:val="16"/>
              </w:rPr>
              <w:t>AAS (4x8)</w:t>
            </w:r>
          </w:p>
          <w:p w14:paraId="197231F4" w14:textId="77777777" w:rsidR="00D677C2" w:rsidRPr="006714A8" w:rsidRDefault="00D677C2" w:rsidP="00D677C2">
            <w:pPr>
              <w:pStyle w:val="ECCTabletext"/>
              <w:jc w:val="center"/>
              <w:rPr>
                <w:sz w:val="16"/>
                <w:szCs w:val="16"/>
              </w:rPr>
            </w:pPr>
            <w:r w:rsidRPr="006714A8">
              <w:rPr>
                <w:sz w:val="16"/>
                <w:szCs w:val="16"/>
              </w:rPr>
              <w:t>10m height</w:t>
            </w:r>
          </w:p>
        </w:tc>
        <w:tc>
          <w:tcPr>
            <w:tcW w:w="1017" w:type="pct"/>
          </w:tcPr>
          <w:p w14:paraId="4CF32798" w14:textId="0D1D30A5" w:rsidR="00D677C2" w:rsidRPr="006714A8" w:rsidRDefault="00D677C2" w:rsidP="00D677C2">
            <w:pPr>
              <w:pStyle w:val="ECCTabletext"/>
              <w:jc w:val="center"/>
              <w:rPr>
                <w:sz w:val="16"/>
                <w:szCs w:val="16"/>
              </w:rPr>
            </w:pPr>
            <w:r w:rsidRPr="006714A8">
              <w:rPr>
                <w:sz w:val="16"/>
                <w:szCs w:val="16"/>
              </w:rPr>
              <w:t>Outdoor 5G MFCN BS</w:t>
            </w:r>
            <w:r w:rsidRPr="006714A8">
              <w:rPr>
                <w:sz w:val="16"/>
                <w:szCs w:val="16"/>
              </w:rPr>
              <w:br/>
              <w:t>2</w:t>
            </w:r>
            <w:r w:rsidR="004F0DAE" w:rsidRPr="006714A8">
              <w:rPr>
                <w:sz w:val="16"/>
                <w:szCs w:val="16"/>
              </w:rPr>
              <w:t>6.2</w:t>
            </w:r>
            <w:r w:rsidRPr="006714A8">
              <w:rPr>
                <w:sz w:val="16"/>
                <w:szCs w:val="16"/>
              </w:rPr>
              <w:t xml:space="preserve"> dBi antenna gain</w:t>
            </w:r>
          </w:p>
          <w:p w14:paraId="2742D6C6" w14:textId="77777777" w:rsidR="00D677C2" w:rsidRPr="006714A8" w:rsidRDefault="00D677C2" w:rsidP="00D677C2">
            <w:pPr>
              <w:pStyle w:val="ECCTabletext"/>
              <w:jc w:val="center"/>
              <w:rPr>
                <w:sz w:val="16"/>
                <w:szCs w:val="16"/>
              </w:rPr>
            </w:pPr>
            <w:r w:rsidRPr="006714A8">
              <w:rPr>
                <w:sz w:val="16"/>
                <w:szCs w:val="16"/>
              </w:rPr>
              <w:t>AAS (4x8)</w:t>
            </w:r>
          </w:p>
          <w:p w14:paraId="4A363AA1" w14:textId="77777777" w:rsidR="00D677C2" w:rsidRPr="006714A8" w:rsidRDefault="00D677C2" w:rsidP="00D677C2">
            <w:pPr>
              <w:pStyle w:val="ECCTabletext"/>
              <w:jc w:val="center"/>
              <w:rPr>
                <w:sz w:val="16"/>
                <w:szCs w:val="16"/>
              </w:rPr>
            </w:pPr>
            <w:r w:rsidRPr="006714A8">
              <w:rPr>
                <w:sz w:val="16"/>
                <w:szCs w:val="16"/>
              </w:rPr>
              <w:t>25m height</w:t>
            </w:r>
          </w:p>
        </w:tc>
        <w:tc>
          <w:tcPr>
            <w:tcW w:w="1018" w:type="pct"/>
          </w:tcPr>
          <w:p w14:paraId="1D73FE05" w14:textId="43A8FB9E" w:rsidR="00D677C2" w:rsidRPr="006714A8" w:rsidRDefault="00D677C2" w:rsidP="00D677C2">
            <w:pPr>
              <w:pStyle w:val="ECCTabletext"/>
              <w:jc w:val="center"/>
              <w:rPr>
                <w:sz w:val="16"/>
                <w:szCs w:val="16"/>
              </w:rPr>
            </w:pPr>
            <w:r w:rsidRPr="006714A8">
              <w:rPr>
                <w:sz w:val="16"/>
                <w:szCs w:val="16"/>
              </w:rPr>
              <w:t>No separation distance requirement observed</w:t>
            </w:r>
            <w:r w:rsidR="007C2AA4" w:rsidRPr="006714A8">
              <w:rPr>
                <w:sz w:val="16"/>
                <w:szCs w:val="16"/>
              </w:rPr>
              <w:t>, beyond the initial 250m configuration setup</w:t>
            </w:r>
          </w:p>
        </w:tc>
      </w:tr>
      <w:tr w:rsidR="00D677C2" w:rsidRPr="0000782F" w14:paraId="3E4B790C" w14:textId="77777777" w:rsidTr="00A7775F">
        <w:trPr>
          <w:trHeight w:val="1049"/>
          <w:jc w:val="left"/>
        </w:trPr>
        <w:tc>
          <w:tcPr>
            <w:tcW w:w="502" w:type="pct"/>
            <w:shd w:val="clear" w:color="auto" w:fill="auto"/>
          </w:tcPr>
          <w:p w14:paraId="332F3DB6" w14:textId="33DFE3A3" w:rsidR="00D677C2" w:rsidRPr="006714A8" w:rsidRDefault="00D677C2" w:rsidP="00D677C2">
            <w:pPr>
              <w:pStyle w:val="ECCTabletext"/>
              <w:jc w:val="center"/>
              <w:rPr>
                <w:sz w:val="16"/>
                <w:szCs w:val="16"/>
              </w:rPr>
            </w:pPr>
            <w:r w:rsidRPr="006714A8">
              <w:rPr>
                <w:sz w:val="16"/>
                <w:szCs w:val="16"/>
              </w:rPr>
              <w:t>8</w:t>
            </w:r>
          </w:p>
          <w:p w14:paraId="365F4283" w14:textId="77777777" w:rsidR="00D677C2" w:rsidRPr="006714A8" w:rsidRDefault="00D677C2" w:rsidP="00D677C2">
            <w:pPr>
              <w:pStyle w:val="ECCTabletext"/>
              <w:jc w:val="center"/>
              <w:rPr>
                <w:sz w:val="16"/>
                <w:szCs w:val="16"/>
              </w:rPr>
            </w:pPr>
            <w:r w:rsidRPr="006714A8">
              <w:rPr>
                <w:sz w:val="16"/>
                <w:szCs w:val="16"/>
              </w:rPr>
              <w:t>rural</w:t>
            </w:r>
          </w:p>
        </w:tc>
        <w:tc>
          <w:tcPr>
            <w:tcW w:w="742" w:type="pct"/>
          </w:tcPr>
          <w:p w14:paraId="7F877BCB" w14:textId="77777777" w:rsidR="00D677C2" w:rsidRPr="006714A8" w:rsidRDefault="00D677C2" w:rsidP="00D677C2">
            <w:pPr>
              <w:pStyle w:val="ECCTabletext"/>
              <w:jc w:val="center"/>
              <w:rPr>
                <w:sz w:val="16"/>
                <w:szCs w:val="16"/>
              </w:rPr>
            </w:pPr>
            <w:r w:rsidRPr="006714A8">
              <w:rPr>
                <w:sz w:val="16"/>
                <w:szCs w:val="16"/>
              </w:rPr>
              <w:t>Outdoor WBB MP</w:t>
            </w:r>
          </w:p>
          <w:p w14:paraId="0BA523A5" w14:textId="77777777" w:rsidR="00D677C2" w:rsidRPr="006714A8" w:rsidRDefault="00D677C2" w:rsidP="00D677C2">
            <w:pPr>
              <w:pStyle w:val="ECCTabletext"/>
              <w:jc w:val="center"/>
              <w:rPr>
                <w:sz w:val="16"/>
                <w:szCs w:val="16"/>
              </w:rPr>
            </w:pPr>
            <w:r w:rsidRPr="006714A8">
              <w:rPr>
                <w:sz w:val="16"/>
                <w:szCs w:val="16"/>
              </w:rPr>
              <w:t>vs</w:t>
            </w:r>
          </w:p>
          <w:p w14:paraId="59551F05" w14:textId="77777777" w:rsidR="00D677C2" w:rsidRPr="006714A8" w:rsidRDefault="00D677C2" w:rsidP="00D677C2">
            <w:pPr>
              <w:pStyle w:val="ECCTabletext"/>
              <w:jc w:val="center"/>
              <w:rPr>
                <w:sz w:val="16"/>
                <w:szCs w:val="16"/>
              </w:rPr>
            </w:pPr>
            <w:r w:rsidRPr="006714A8">
              <w:rPr>
                <w:sz w:val="16"/>
                <w:szCs w:val="16"/>
              </w:rPr>
              <w:t>Outdoor 5G MFCN</w:t>
            </w:r>
          </w:p>
        </w:tc>
        <w:tc>
          <w:tcPr>
            <w:tcW w:w="747" w:type="pct"/>
          </w:tcPr>
          <w:p w14:paraId="3193F7DB" w14:textId="77777777" w:rsidR="00D677C2" w:rsidRPr="006714A8" w:rsidRDefault="00D677C2" w:rsidP="00D677C2">
            <w:pPr>
              <w:pStyle w:val="ECCTabletext"/>
              <w:jc w:val="center"/>
              <w:rPr>
                <w:sz w:val="16"/>
                <w:szCs w:val="16"/>
              </w:rPr>
            </w:pPr>
            <w:r w:rsidRPr="006714A8">
              <w:rPr>
                <w:sz w:val="16"/>
                <w:szCs w:val="16"/>
              </w:rPr>
              <w:t>Both sides above clutter</w:t>
            </w:r>
          </w:p>
          <w:p w14:paraId="14985BC3" w14:textId="77777777" w:rsidR="00D677C2" w:rsidRPr="006714A8" w:rsidRDefault="00D677C2" w:rsidP="00D677C2">
            <w:pPr>
              <w:pStyle w:val="ECCTabletext"/>
              <w:jc w:val="center"/>
              <w:rPr>
                <w:sz w:val="16"/>
                <w:szCs w:val="16"/>
              </w:rPr>
            </w:pPr>
            <w:r w:rsidRPr="006714A8">
              <w:rPr>
                <w:sz w:val="16"/>
                <w:szCs w:val="16"/>
              </w:rPr>
              <w:t>(no clutter assumed)</w:t>
            </w:r>
          </w:p>
        </w:tc>
        <w:tc>
          <w:tcPr>
            <w:tcW w:w="974" w:type="pct"/>
          </w:tcPr>
          <w:p w14:paraId="3404FB18" w14:textId="77777777" w:rsidR="00D677C2" w:rsidRPr="006714A8" w:rsidRDefault="00D677C2" w:rsidP="00D677C2">
            <w:pPr>
              <w:pStyle w:val="ECCTabletext"/>
              <w:jc w:val="center"/>
              <w:rPr>
                <w:sz w:val="16"/>
                <w:szCs w:val="16"/>
              </w:rPr>
            </w:pPr>
            <w:r w:rsidRPr="006714A8">
              <w:rPr>
                <w:sz w:val="16"/>
                <w:szCs w:val="16"/>
              </w:rPr>
              <w:t xml:space="preserve">Outdoor WBB MP BS </w:t>
            </w:r>
          </w:p>
          <w:p w14:paraId="3E21847C" w14:textId="77777777" w:rsidR="00D677C2" w:rsidRPr="006714A8" w:rsidRDefault="00D677C2" w:rsidP="00D677C2">
            <w:pPr>
              <w:pStyle w:val="ECCTabletext"/>
              <w:jc w:val="center"/>
              <w:rPr>
                <w:sz w:val="16"/>
                <w:szCs w:val="16"/>
              </w:rPr>
            </w:pPr>
            <w:r w:rsidRPr="006714A8">
              <w:rPr>
                <w:sz w:val="16"/>
                <w:szCs w:val="16"/>
              </w:rPr>
              <w:t xml:space="preserve">EIRP =49dBm </w:t>
            </w:r>
          </w:p>
          <w:p w14:paraId="26E46ECD" w14:textId="77777777" w:rsidR="00D677C2" w:rsidRPr="006714A8" w:rsidRDefault="00D677C2" w:rsidP="00D677C2">
            <w:pPr>
              <w:pStyle w:val="ECCTabletext"/>
              <w:jc w:val="center"/>
              <w:rPr>
                <w:sz w:val="16"/>
                <w:szCs w:val="16"/>
              </w:rPr>
            </w:pPr>
            <w:r w:rsidRPr="006714A8">
              <w:rPr>
                <w:sz w:val="16"/>
                <w:szCs w:val="16"/>
              </w:rPr>
              <w:t>AAS (4x8)</w:t>
            </w:r>
          </w:p>
          <w:p w14:paraId="247B7B93" w14:textId="77777777" w:rsidR="00D677C2" w:rsidRPr="006714A8" w:rsidRDefault="00D677C2" w:rsidP="00D677C2">
            <w:pPr>
              <w:pStyle w:val="ECCTabletext"/>
              <w:jc w:val="center"/>
              <w:rPr>
                <w:sz w:val="16"/>
                <w:szCs w:val="16"/>
              </w:rPr>
            </w:pPr>
            <w:r w:rsidRPr="006714A8">
              <w:rPr>
                <w:sz w:val="16"/>
                <w:szCs w:val="16"/>
              </w:rPr>
              <w:t>15m height</w:t>
            </w:r>
          </w:p>
        </w:tc>
        <w:tc>
          <w:tcPr>
            <w:tcW w:w="1017" w:type="pct"/>
          </w:tcPr>
          <w:p w14:paraId="30408CB9" w14:textId="2F2CB8CF" w:rsidR="00D677C2" w:rsidRPr="006714A8" w:rsidRDefault="00D677C2" w:rsidP="00D677C2">
            <w:pPr>
              <w:pStyle w:val="ECCTabletext"/>
              <w:jc w:val="center"/>
              <w:rPr>
                <w:sz w:val="16"/>
                <w:szCs w:val="16"/>
              </w:rPr>
            </w:pPr>
            <w:r w:rsidRPr="006714A8">
              <w:rPr>
                <w:sz w:val="16"/>
                <w:szCs w:val="16"/>
              </w:rPr>
              <w:t>Outdoor 5G MFCN BS</w:t>
            </w:r>
            <w:r w:rsidRPr="006714A8">
              <w:rPr>
                <w:sz w:val="16"/>
                <w:szCs w:val="16"/>
              </w:rPr>
              <w:br/>
              <w:t>2</w:t>
            </w:r>
            <w:r w:rsidR="004F0DAE" w:rsidRPr="006714A8">
              <w:rPr>
                <w:sz w:val="16"/>
                <w:szCs w:val="16"/>
              </w:rPr>
              <w:t>6.2</w:t>
            </w:r>
            <w:r w:rsidRPr="006714A8">
              <w:rPr>
                <w:sz w:val="16"/>
                <w:szCs w:val="16"/>
              </w:rPr>
              <w:t xml:space="preserve"> dBi antenna gain</w:t>
            </w:r>
          </w:p>
          <w:p w14:paraId="37635246" w14:textId="77777777" w:rsidR="00D677C2" w:rsidRPr="006714A8" w:rsidRDefault="00D677C2" w:rsidP="00D677C2">
            <w:pPr>
              <w:pStyle w:val="ECCTabletext"/>
              <w:jc w:val="center"/>
              <w:rPr>
                <w:sz w:val="16"/>
                <w:szCs w:val="16"/>
              </w:rPr>
            </w:pPr>
            <w:r w:rsidRPr="006714A8">
              <w:rPr>
                <w:sz w:val="16"/>
                <w:szCs w:val="16"/>
              </w:rPr>
              <w:t>AAS (4x8)</w:t>
            </w:r>
          </w:p>
          <w:p w14:paraId="785822B0" w14:textId="77777777" w:rsidR="00D677C2" w:rsidRPr="006714A8" w:rsidRDefault="00D677C2" w:rsidP="00D677C2">
            <w:pPr>
              <w:pStyle w:val="ECCTabletext"/>
              <w:jc w:val="center"/>
              <w:rPr>
                <w:sz w:val="16"/>
                <w:szCs w:val="16"/>
              </w:rPr>
            </w:pPr>
            <w:r w:rsidRPr="006714A8">
              <w:rPr>
                <w:sz w:val="16"/>
                <w:szCs w:val="16"/>
              </w:rPr>
              <w:t>25m height</w:t>
            </w:r>
          </w:p>
        </w:tc>
        <w:tc>
          <w:tcPr>
            <w:tcW w:w="1018" w:type="pct"/>
          </w:tcPr>
          <w:p w14:paraId="6837C347" w14:textId="3CC50231" w:rsidR="00D677C2" w:rsidRPr="006714A8" w:rsidRDefault="00D677C2" w:rsidP="00D677C2">
            <w:pPr>
              <w:pStyle w:val="ECCTabletext"/>
              <w:jc w:val="center"/>
              <w:rPr>
                <w:sz w:val="16"/>
                <w:szCs w:val="16"/>
              </w:rPr>
            </w:pPr>
            <w:r w:rsidRPr="006714A8">
              <w:rPr>
                <w:sz w:val="16"/>
                <w:szCs w:val="16"/>
              </w:rPr>
              <w:t>~1km</w:t>
            </w:r>
          </w:p>
        </w:tc>
      </w:tr>
      <w:tr w:rsidR="00D677C2" w:rsidRPr="0000782F" w14:paraId="12199C9A" w14:textId="77777777" w:rsidTr="00A7775F">
        <w:trPr>
          <w:trHeight w:val="1049"/>
          <w:jc w:val="left"/>
        </w:trPr>
        <w:tc>
          <w:tcPr>
            <w:tcW w:w="502" w:type="pct"/>
            <w:shd w:val="clear" w:color="auto" w:fill="auto"/>
          </w:tcPr>
          <w:p w14:paraId="706F9DAB" w14:textId="61BAB9CF" w:rsidR="00D677C2" w:rsidRPr="006714A8" w:rsidRDefault="00D677C2" w:rsidP="00D677C2">
            <w:pPr>
              <w:pStyle w:val="ECCTabletext"/>
              <w:jc w:val="center"/>
              <w:rPr>
                <w:sz w:val="16"/>
                <w:szCs w:val="16"/>
              </w:rPr>
            </w:pPr>
            <w:r w:rsidRPr="006714A8">
              <w:rPr>
                <w:sz w:val="16"/>
                <w:szCs w:val="16"/>
              </w:rPr>
              <w:t>9</w:t>
            </w:r>
          </w:p>
          <w:p w14:paraId="0500A0EF" w14:textId="77777777" w:rsidR="00D677C2" w:rsidRPr="006714A8" w:rsidRDefault="00D677C2" w:rsidP="00D677C2">
            <w:pPr>
              <w:pStyle w:val="ECCTabletext"/>
              <w:jc w:val="center"/>
              <w:rPr>
                <w:sz w:val="16"/>
                <w:szCs w:val="16"/>
              </w:rPr>
            </w:pPr>
            <w:r w:rsidRPr="006714A8">
              <w:rPr>
                <w:sz w:val="16"/>
                <w:szCs w:val="16"/>
              </w:rPr>
              <w:t>rural</w:t>
            </w:r>
          </w:p>
        </w:tc>
        <w:tc>
          <w:tcPr>
            <w:tcW w:w="742" w:type="pct"/>
          </w:tcPr>
          <w:p w14:paraId="042AB563" w14:textId="77777777" w:rsidR="00D677C2" w:rsidRPr="006714A8" w:rsidRDefault="00D677C2" w:rsidP="00D677C2">
            <w:pPr>
              <w:pStyle w:val="ECCTabletext"/>
              <w:jc w:val="center"/>
              <w:rPr>
                <w:sz w:val="16"/>
                <w:szCs w:val="16"/>
              </w:rPr>
            </w:pPr>
            <w:r w:rsidRPr="006714A8">
              <w:rPr>
                <w:sz w:val="16"/>
                <w:szCs w:val="16"/>
              </w:rPr>
              <w:t>Outdoor WBB MP</w:t>
            </w:r>
          </w:p>
          <w:p w14:paraId="757D5228" w14:textId="77777777" w:rsidR="00D677C2" w:rsidRPr="006714A8" w:rsidRDefault="00D677C2" w:rsidP="00D677C2">
            <w:pPr>
              <w:pStyle w:val="ECCTabletext"/>
              <w:jc w:val="center"/>
              <w:rPr>
                <w:sz w:val="16"/>
                <w:szCs w:val="16"/>
              </w:rPr>
            </w:pPr>
            <w:r w:rsidRPr="006714A8">
              <w:rPr>
                <w:sz w:val="16"/>
                <w:szCs w:val="16"/>
              </w:rPr>
              <w:t>vs</w:t>
            </w:r>
          </w:p>
          <w:p w14:paraId="63C5B566" w14:textId="77777777" w:rsidR="00D677C2" w:rsidRPr="006714A8" w:rsidRDefault="00D677C2" w:rsidP="00D677C2">
            <w:pPr>
              <w:pStyle w:val="ECCTabletext"/>
              <w:jc w:val="center"/>
              <w:rPr>
                <w:sz w:val="16"/>
                <w:szCs w:val="16"/>
              </w:rPr>
            </w:pPr>
            <w:r w:rsidRPr="006714A8">
              <w:rPr>
                <w:sz w:val="16"/>
                <w:szCs w:val="16"/>
              </w:rPr>
              <w:t>Outdoor 5G MFCN</w:t>
            </w:r>
          </w:p>
        </w:tc>
        <w:tc>
          <w:tcPr>
            <w:tcW w:w="747" w:type="pct"/>
          </w:tcPr>
          <w:p w14:paraId="32CD0769" w14:textId="77777777" w:rsidR="00D677C2" w:rsidRPr="006714A8" w:rsidRDefault="00D677C2" w:rsidP="00D677C2">
            <w:pPr>
              <w:pStyle w:val="ECCTabletext"/>
              <w:jc w:val="center"/>
              <w:rPr>
                <w:sz w:val="16"/>
                <w:szCs w:val="16"/>
              </w:rPr>
            </w:pPr>
            <w:r w:rsidRPr="006714A8">
              <w:rPr>
                <w:sz w:val="16"/>
                <w:szCs w:val="16"/>
              </w:rPr>
              <w:t>Both sides above clutter</w:t>
            </w:r>
          </w:p>
          <w:p w14:paraId="7EA21C8F" w14:textId="77777777" w:rsidR="00D677C2" w:rsidRPr="006714A8" w:rsidRDefault="00D677C2" w:rsidP="00D677C2">
            <w:pPr>
              <w:pStyle w:val="ECCTabletext"/>
              <w:jc w:val="center"/>
              <w:rPr>
                <w:sz w:val="16"/>
                <w:szCs w:val="16"/>
              </w:rPr>
            </w:pPr>
            <w:r w:rsidRPr="006714A8">
              <w:rPr>
                <w:sz w:val="16"/>
                <w:szCs w:val="16"/>
              </w:rPr>
              <w:t>(no clutter assumed)</w:t>
            </w:r>
          </w:p>
        </w:tc>
        <w:tc>
          <w:tcPr>
            <w:tcW w:w="974" w:type="pct"/>
          </w:tcPr>
          <w:p w14:paraId="2C2E9CDA" w14:textId="77777777" w:rsidR="00D677C2" w:rsidRPr="006714A8" w:rsidRDefault="00D677C2" w:rsidP="00D677C2">
            <w:pPr>
              <w:pStyle w:val="ECCTabletext"/>
              <w:jc w:val="center"/>
              <w:rPr>
                <w:sz w:val="16"/>
                <w:szCs w:val="16"/>
              </w:rPr>
            </w:pPr>
            <w:r w:rsidRPr="006714A8">
              <w:rPr>
                <w:sz w:val="16"/>
                <w:szCs w:val="16"/>
              </w:rPr>
              <w:t xml:space="preserve">Outdoor WBB MP BS </w:t>
            </w:r>
          </w:p>
          <w:p w14:paraId="13441743" w14:textId="0D17C69F" w:rsidR="00D677C2" w:rsidRPr="006714A8" w:rsidRDefault="00D677C2" w:rsidP="00D677C2">
            <w:pPr>
              <w:pStyle w:val="ECCTabletext"/>
              <w:jc w:val="center"/>
              <w:rPr>
                <w:sz w:val="16"/>
                <w:szCs w:val="16"/>
              </w:rPr>
            </w:pPr>
            <w:r w:rsidRPr="006714A8">
              <w:rPr>
                <w:sz w:val="16"/>
                <w:szCs w:val="16"/>
              </w:rPr>
              <w:t xml:space="preserve">EIRP =51dBm </w:t>
            </w:r>
          </w:p>
          <w:p w14:paraId="363D246E" w14:textId="77777777" w:rsidR="00D677C2" w:rsidRPr="006714A8" w:rsidRDefault="00D677C2" w:rsidP="00D677C2">
            <w:pPr>
              <w:pStyle w:val="ECCTabletext"/>
              <w:jc w:val="center"/>
              <w:rPr>
                <w:sz w:val="16"/>
                <w:szCs w:val="16"/>
              </w:rPr>
            </w:pPr>
            <w:r w:rsidRPr="006714A8">
              <w:rPr>
                <w:sz w:val="16"/>
                <w:szCs w:val="16"/>
              </w:rPr>
              <w:t>AAS (4x8)</w:t>
            </w:r>
          </w:p>
          <w:p w14:paraId="62AB678D" w14:textId="77777777" w:rsidR="00D677C2" w:rsidRPr="006714A8" w:rsidRDefault="00D677C2" w:rsidP="00D677C2">
            <w:pPr>
              <w:pStyle w:val="ECCTabletext"/>
              <w:jc w:val="center"/>
              <w:rPr>
                <w:sz w:val="16"/>
                <w:szCs w:val="16"/>
              </w:rPr>
            </w:pPr>
            <w:r w:rsidRPr="006714A8">
              <w:rPr>
                <w:sz w:val="16"/>
                <w:szCs w:val="16"/>
              </w:rPr>
              <w:t>15m height</w:t>
            </w:r>
          </w:p>
        </w:tc>
        <w:tc>
          <w:tcPr>
            <w:tcW w:w="1017" w:type="pct"/>
          </w:tcPr>
          <w:p w14:paraId="64B07306" w14:textId="53772785" w:rsidR="00D677C2" w:rsidRPr="006714A8" w:rsidRDefault="00D677C2" w:rsidP="00D677C2">
            <w:pPr>
              <w:pStyle w:val="ECCTabletext"/>
              <w:jc w:val="center"/>
              <w:rPr>
                <w:sz w:val="16"/>
                <w:szCs w:val="16"/>
              </w:rPr>
            </w:pPr>
            <w:r w:rsidRPr="006714A8">
              <w:rPr>
                <w:sz w:val="16"/>
                <w:szCs w:val="16"/>
              </w:rPr>
              <w:t>Outdoor 5G MFCN BS</w:t>
            </w:r>
            <w:r w:rsidRPr="006714A8">
              <w:rPr>
                <w:sz w:val="16"/>
                <w:szCs w:val="16"/>
              </w:rPr>
              <w:br/>
              <w:t>2</w:t>
            </w:r>
            <w:r w:rsidR="004F0DAE" w:rsidRPr="006714A8">
              <w:rPr>
                <w:sz w:val="16"/>
                <w:szCs w:val="16"/>
              </w:rPr>
              <w:t>6.2</w:t>
            </w:r>
            <w:r w:rsidRPr="006714A8">
              <w:rPr>
                <w:sz w:val="16"/>
                <w:szCs w:val="16"/>
              </w:rPr>
              <w:t xml:space="preserve"> dBi antenna gain</w:t>
            </w:r>
          </w:p>
          <w:p w14:paraId="60398F1C" w14:textId="77777777" w:rsidR="00D677C2" w:rsidRPr="006714A8" w:rsidRDefault="00D677C2" w:rsidP="00D677C2">
            <w:pPr>
              <w:pStyle w:val="ECCTabletext"/>
              <w:jc w:val="center"/>
              <w:rPr>
                <w:sz w:val="16"/>
                <w:szCs w:val="16"/>
              </w:rPr>
            </w:pPr>
            <w:r w:rsidRPr="006714A8">
              <w:rPr>
                <w:sz w:val="16"/>
                <w:szCs w:val="16"/>
              </w:rPr>
              <w:t>AAS (4x8)</w:t>
            </w:r>
          </w:p>
          <w:p w14:paraId="1B340E86" w14:textId="77777777" w:rsidR="00D677C2" w:rsidRPr="006714A8" w:rsidRDefault="00D677C2" w:rsidP="00D677C2">
            <w:pPr>
              <w:pStyle w:val="ECCTabletext"/>
              <w:jc w:val="center"/>
              <w:rPr>
                <w:sz w:val="16"/>
                <w:szCs w:val="16"/>
              </w:rPr>
            </w:pPr>
            <w:r w:rsidRPr="006714A8">
              <w:rPr>
                <w:sz w:val="16"/>
                <w:szCs w:val="16"/>
              </w:rPr>
              <w:t>25m height</w:t>
            </w:r>
          </w:p>
        </w:tc>
        <w:tc>
          <w:tcPr>
            <w:tcW w:w="1018" w:type="pct"/>
          </w:tcPr>
          <w:p w14:paraId="371DECFE" w14:textId="59D884F4" w:rsidR="00D677C2" w:rsidRPr="006714A8" w:rsidRDefault="00D677C2" w:rsidP="00D677C2">
            <w:pPr>
              <w:pStyle w:val="ECCTabletext"/>
              <w:jc w:val="center"/>
              <w:rPr>
                <w:sz w:val="16"/>
                <w:szCs w:val="16"/>
              </w:rPr>
            </w:pPr>
            <w:r w:rsidRPr="006714A8">
              <w:rPr>
                <w:sz w:val="16"/>
                <w:szCs w:val="16"/>
              </w:rPr>
              <w:t>~1km</w:t>
            </w:r>
          </w:p>
        </w:tc>
      </w:tr>
      <w:tr w:rsidR="007C2AA4" w:rsidRPr="0000782F" w14:paraId="0B3632EF" w14:textId="77777777" w:rsidTr="00A7775F">
        <w:trPr>
          <w:trHeight w:val="1049"/>
          <w:jc w:val="left"/>
        </w:trPr>
        <w:tc>
          <w:tcPr>
            <w:tcW w:w="502" w:type="pct"/>
            <w:shd w:val="clear" w:color="auto" w:fill="auto"/>
          </w:tcPr>
          <w:p w14:paraId="5F1C1C51" w14:textId="7EB849C9" w:rsidR="007C2AA4" w:rsidRPr="006714A8" w:rsidRDefault="007C2AA4" w:rsidP="007C2AA4">
            <w:pPr>
              <w:pStyle w:val="ECCTabletext"/>
              <w:jc w:val="center"/>
              <w:rPr>
                <w:sz w:val="16"/>
                <w:szCs w:val="16"/>
              </w:rPr>
            </w:pPr>
            <w:r w:rsidRPr="006714A8">
              <w:rPr>
                <w:sz w:val="16"/>
                <w:szCs w:val="16"/>
              </w:rPr>
              <w:t>10</w:t>
            </w:r>
          </w:p>
          <w:p w14:paraId="41D34B33" w14:textId="54773C98" w:rsidR="007C2AA4" w:rsidRPr="006714A8" w:rsidRDefault="007C2AA4" w:rsidP="007C2AA4">
            <w:pPr>
              <w:pStyle w:val="ECCTabletext"/>
              <w:jc w:val="center"/>
              <w:rPr>
                <w:sz w:val="16"/>
                <w:szCs w:val="16"/>
              </w:rPr>
            </w:pPr>
            <w:r w:rsidRPr="006714A8">
              <w:rPr>
                <w:sz w:val="16"/>
                <w:szCs w:val="16"/>
              </w:rPr>
              <w:t>Urban</w:t>
            </w:r>
          </w:p>
        </w:tc>
        <w:tc>
          <w:tcPr>
            <w:tcW w:w="742" w:type="pct"/>
          </w:tcPr>
          <w:p w14:paraId="7D5C8601" w14:textId="77777777" w:rsidR="007C2AA4" w:rsidRPr="006714A8" w:rsidRDefault="007C2AA4" w:rsidP="007C2AA4">
            <w:pPr>
              <w:pStyle w:val="ECCTabletext"/>
              <w:jc w:val="center"/>
              <w:rPr>
                <w:sz w:val="16"/>
                <w:szCs w:val="16"/>
              </w:rPr>
            </w:pPr>
            <w:r w:rsidRPr="006714A8">
              <w:rPr>
                <w:sz w:val="16"/>
                <w:szCs w:val="16"/>
              </w:rPr>
              <w:t xml:space="preserve">Outdoor WBB MP vs </w:t>
            </w:r>
          </w:p>
          <w:p w14:paraId="61F8BB0B" w14:textId="618DDF0E" w:rsidR="007C2AA4" w:rsidRPr="006714A8" w:rsidRDefault="007C2AA4" w:rsidP="007C2AA4">
            <w:pPr>
              <w:pStyle w:val="ECCTabletext"/>
              <w:jc w:val="center"/>
              <w:rPr>
                <w:sz w:val="16"/>
                <w:szCs w:val="16"/>
              </w:rPr>
            </w:pPr>
            <w:r w:rsidRPr="006714A8">
              <w:rPr>
                <w:sz w:val="16"/>
                <w:szCs w:val="16"/>
              </w:rPr>
              <w:t>Outdoor 5G MFCN</w:t>
            </w:r>
          </w:p>
        </w:tc>
        <w:tc>
          <w:tcPr>
            <w:tcW w:w="747" w:type="pct"/>
          </w:tcPr>
          <w:p w14:paraId="1E2C74D5" w14:textId="1AB2FE52" w:rsidR="007C2AA4" w:rsidRPr="006714A8" w:rsidRDefault="007C2AA4" w:rsidP="007C2AA4">
            <w:pPr>
              <w:pStyle w:val="ECCTabletext"/>
              <w:jc w:val="center"/>
              <w:rPr>
                <w:sz w:val="16"/>
                <w:szCs w:val="16"/>
              </w:rPr>
            </w:pPr>
            <w:r w:rsidRPr="006714A8">
              <w:rPr>
                <w:sz w:val="16"/>
                <w:szCs w:val="16"/>
              </w:rPr>
              <w:t>50% applied only at one side</w:t>
            </w:r>
          </w:p>
        </w:tc>
        <w:tc>
          <w:tcPr>
            <w:tcW w:w="974" w:type="pct"/>
          </w:tcPr>
          <w:p w14:paraId="5FD34849" w14:textId="77777777" w:rsidR="007C2AA4" w:rsidRPr="006714A8" w:rsidRDefault="007C2AA4" w:rsidP="007C2AA4">
            <w:pPr>
              <w:pStyle w:val="ECCTabletext"/>
              <w:jc w:val="center"/>
              <w:rPr>
                <w:b/>
                <w:bCs/>
                <w:sz w:val="16"/>
                <w:szCs w:val="16"/>
              </w:rPr>
            </w:pPr>
            <w:r w:rsidRPr="006714A8">
              <w:rPr>
                <w:sz w:val="16"/>
                <w:szCs w:val="16"/>
              </w:rPr>
              <w:t>Outdoor WBB MP BS</w:t>
            </w:r>
            <w:r w:rsidRPr="006714A8">
              <w:rPr>
                <w:b/>
                <w:bCs/>
                <w:sz w:val="16"/>
                <w:szCs w:val="16"/>
              </w:rPr>
              <w:t xml:space="preserve"> </w:t>
            </w:r>
          </w:p>
          <w:p w14:paraId="4788F0B6" w14:textId="77777777" w:rsidR="007C2AA4" w:rsidRPr="006714A8" w:rsidRDefault="007C2AA4" w:rsidP="007C2AA4">
            <w:pPr>
              <w:pStyle w:val="ECCTabletext"/>
              <w:jc w:val="center"/>
              <w:rPr>
                <w:sz w:val="16"/>
                <w:szCs w:val="16"/>
              </w:rPr>
            </w:pPr>
            <w:r w:rsidRPr="006714A8">
              <w:rPr>
                <w:sz w:val="16"/>
                <w:szCs w:val="16"/>
              </w:rPr>
              <w:t>EIRP = 49 dBm/100MHz</w:t>
            </w:r>
          </w:p>
          <w:p w14:paraId="6B8747F0" w14:textId="77777777" w:rsidR="007C2AA4" w:rsidRPr="006714A8" w:rsidRDefault="007C2AA4" w:rsidP="007C2AA4">
            <w:pPr>
              <w:pStyle w:val="ECCTabletext"/>
              <w:jc w:val="center"/>
              <w:rPr>
                <w:sz w:val="16"/>
                <w:szCs w:val="16"/>
              </w:rPr>
            </w:pPr>
            <w:r w:rsidRPr="006714A8">
              <w:rPr>
                <w:sz w:val="16"/>
                <w:szCs w:val="16"/>
              </w:rPr>
              <w:t>AAS (4x8)</w:t>
            </w:r>
          </w:p>
          <w:p w14:paraId="2A8ACF12" w14:textId="3FDFA984" w:rsidR="007C2AA4" w:rsidRPr="006714A8" w:rsidRDefault="007C2AA4" w:rsidP="007C2AA4">
            <w:pPr>
              <w:pStyle w:val="ECCTabletext"/>
              <w:jc w:val="center"/>
              <w:rPr>
                <w:sz w:val="16"/>
                <w:szCs w:val="16"/>
              </w:rPr>
            </w:pPr>
            <w:r w:rsidRPr="006714A8">
              <w:rPr>
                <w:sz w:val="16"/>
                <w:szCs w:val="16"/>
              </w:rPr>
              <w:t>10m height</w:t>
            </w:r>
          </w:p>
        </w:tc>
        <w:tc>
          <w:tcPr>
            <w:tcW w:w="1017" w:type="pct"/>
          </w:tcPr>
          <w:p w14:paraId="0276F304" w14:textId="70A39C17" w:rsidR="007C2AA4" w:rsidRPr="006714A8" w:rsidRDefault="007C2AA4" w:rsidP="007C2AA4">
            <w:pPr>
              <w:pStyle w:val="ECCTabletext"/>
              <w:jc w:val="center"/>
              <w:rPr>
                <w:sz w:val="16"/>
                <w:szCs w:val="16"/>
              </w:rPr>
            </w:pPr>
            <w:r w:rsidRPr="006714A8">
              <w:rPr>
                <w:sz w:val="16"/>
                <w:szCs w:val="16"/>
              </w:rPr>
              <w:t>Outdoor 5G MFCN BS</w:t>
            </w:r>
            <w:r w:rsidRPr="006714A8">
              <w:rPr>
                <w:sz w:val="16"/>
                <w:szCs w:val="16"/>
              </w:rPr>
              <w:br/>
              <w:t>2</w:t>
            </w:r>
            <w:r w:rsidR="004F0DAE" w:rsidRPr="006714A8">
              <w:rPr>
                <w:sz w:val="16"/>
                <w:szCs w:val="16"/>
              </w:rPr>
              <w:t>9.2</w:t>
            </w:r>
            <w:r w:rsidRPr="006714A8">
              <w:rPr>
                <w:sz w:val="16"/>
                <w:szCs w:val="16"/>
              </w:rPr>
              <w:t xml:space="preserve"> dBi antenna gain</w:t>
            </w:r>
          </w:p>
          <w:p w14:paraId="28558D90" w14:textId="2F945AEE" w:rsidR="007C2AA4" w:rsidRPr="006714A8" w:rsidRDefault="007C2AA4" w:rsidP="007C2AA4">
            <w:pPr>
              <w:pStyle w:val="ECCTabletext"/>
              <w:jc w:val="center"/>
              <w:rPr>
                <w:sz w:val="16"/>
                <w:szCs w:val="16"/>
              </w:rPr>
            </w:pPr>
            <w:r w:rsidRPr="006714A8">
              <w:rPr>
                <w:sz w:val="16"/>
                <w:szCs w:val="16"/>
              </w:rPr>
              <w:t>AAS (</w:t>
            </w:r>
            <w:r w:rsidR="004F0DAE" w:rsidRPr="006714A8">
              <w:rPr>
                <w:sz w:val="16"/>
                <w:szCs w:val="16"/>
              </w:rPr>
              <w:t>8</w:t>
            </w:r>
            <w:r w:rsidRPr="006714A8">
              <w:rPr>
                <w:sz w:val="16"/>
                <w:szCs w:val="16"/>
              </w:rPr>
              <w:t>x8)</w:t>
            </w:r>
          </w:p>
          <w:p w14:paraId="2A36A827" w14:textId="75248E20" w:rsidR="007C2AA4" w:rsidRPr="006714A8" w:rsidRDefault="007C2AA4" w:rsidP="007C2AA4">
            <w:pPr>
              <w:pStyle w:val="ECCTabletext"/>
              <w:jc w:val="center"/>
              <w:rPr>
                <w:sz w:val="16"/>
                <w:szCs w:val="16"/>
              </w:rPr>
            </w:pPr>
            <w:r w:rsidRPr="006714A8">
              <w:rPr>
                <w:sz w:val="16"/>
                <w:szCs w:val="16"/>
              </w:rPr>
              <w:t>20m height</w:t>
            </w:r>
          </w:p>
        </w:tc>
        <w:tc>
          <w:tcPr>
            <w:tcW w:w="1018" w:type="pct"/>
          </w:tcPr>
          <w:p w14:paraId="0DDDA601" w14:textId="166D570A" w:rsidR="007C2AA4" w:rsidRPr="006714A8" w:rsidRDefault="007C2AA4" w:rsidP="007C2AA4">
            <w:pPr>
              <w:pStyle w:val="ECCTabletext"/>
              <w:jc w:val="center"/>
              <w:rPr>
                <w:sz w:val="16"/>
                <w:szCs w:val="16"/>
              </w:rPr>
            </w:pPr>
            <w:r w:rsidRPr="006714A8">
              <w:rPr>
                <w:sz w:val="16"/>
                <w:szCs w:val="16"/>
              </w:rPr>
              <w:t>No separation distance requirement observed, beyond the initial 250m configuration setup</w:t>
            </w:r>
          </w:p>
        </w:tc>
      </w:tr>
      <w:tr w:rsidR="007C2AA4" w:rsidRPr="0000782F" w14:paraId="3B428367" w14:textId="77777777" w:rsidTr="00A7775F">
        <w:trPr>
          <w:trHeight w:val="1049"/>
          <w:jc w:val="left"/>
        </w:trPr>
        <w:tc>
          <w:tcPr>
            <w:tcW w:w="502" w:type="pct"/>
            <w:shd w:val="clear" w:color="auto" w:fill="auto"/>
          </w:tcPr>
          <w:p w14:paraId="7BB0E662" w14:textId="22A88DDD" w:rsidR="007C2AA4" w:rsidRPr="006714A8" w:rsidRDefault="007C2AA4" w:rsidP="007C2AA4">
            <w:pPr>
              <w:pStyle w:val="ECCTabletext"/>
              <w:jc w:val="center"/>
              <w:rPr>
                <w:sz w:val="16"/>
                <w:szCs w:val="16"/>
              </w:rPr>
            </w:pPr>
            <w:r w:rsidRPr="006714A8">
              <w:rPr>
                <w:sz w:val="16"/>
                <w:szCs w:val="16"/>
              </w:rPr>
              <w:t>11</w:t>
            </w:r>
          </w:p>
          <w:p w14:paraId="394CA1A3" w14:textId="4C832FF1" w:rsidR="007C2AA4" w:rsidRPr="006714A8" w:rsidRDefault="007C2AA4" w:rsidP="007C2AA4">
            <w:pPr>
              <w:pStyle w:val="ECCTabletext"/>
              <w:jc w:val="center"/>
              <w:rPr>
                <w:sz w:val="16"/>
                <w:szCs w:val="16"/>
              </w:rPr>
            </w:pPr>
            <w:r w:rsidRPr="006714A8">
              <w:rPr>
                <w:sz w:val="16"/>
                <w:szCs w:val="16"/>
              </w:rPr>
              <w:t>Dense suburban</w:t>
            </w:r>
          </w:p>
        </w:tc>
        <w:tc>
          <w:tcPr>
            <w:tcW w:w="742" w:type="pct"/>
          </w:tcPr>
          <w:p w14:paraId="5FD31195" w14:textId="77777777" w:rsidR="007C2AA4" w:rsidRPr="006714A8" w:rsidRDefault="007C2AA4" w:rsidP="007C2AA4">
            <w:pPr>
              <w:pStyle w:val="ECCTabletext"/>
              <w:jc w:val="center"/>
              <w:rPr>
                <w:sz w:val="16"/>
                <w:szCs w:val="16"/>
              </w:rPr>
            </w:pPr>
            <w:r w:rsidRPr="006714A8">
              <w:rPr>
                <w:sz w:val="16"/>
                <w:szCs w:val="16"/>
              </w:rPr>
              <w:t xml:space="preserve">Outdoor WBB MP vs </w:t>
            </w:r>
          </w:p>
          <w:p w14:paraId="4BE1C780" w14:textId="3F566396" w:rsidR="007C2AA4" w:rsidRPr="006714A8" w:rsidRDefault="007C2AA4" w:rsidP="007C2AA4">
            <w:pPr>
              <w:pStyle w:val="ECCTabletext"/>
              <w:jc w:val="center"/>
              <w:rPr>
                <w:sz w:val="16"/>
                <w:szCs w:val="16"/>
              </w:rPr>
            </w:pPr>
            <w:r w:rsidRPr="006714A8">
              <w:rPr>
                <w:sz w:val="16"/>
                <w:szCs w:val="16"/>
              </w:rPr>
              <w:t>Outdoor 5G MFCN</w:t>
            </w:r>
          </w:p>
        </w:tc>
        <w:tc>
          <w:tcPr>
            <w:tcW w:w="747" w:type="pct"/>
          </w:tcPr>
          <w:p w14:paraId="2FAF58CF" w14:textId="70373EE4" w:rsidR="007C2AA4" w:rsidRPr="006714A8" w:rsidRDefault="007C2AA4" w:rsidP="007C2AA4">
            <w:pPr>
              <w:pStyle w:val="ECCTabletext"/>
              <w:jc w:val="center"/>
              <w:rPr>
                <w:sz w:val="16"/>
                <w:szCs w:val="16"/>
              </w:rPr>
            </w:pPr>
            <w:r w:rsidRPr="006714A8">
              <w:rPr>
                <w:sz w:val="16"/>
                <w:szCs w:val="16"/>
              </w:rPr>
              <w:t>30% applied only at one side</w:t>
            </w:r>
          </w:p>
        </w:tc>
        <w:tc>
          <w:tcPr>
            <w:tcW w:w="974" w:type="pct"/>
          </w:tcPr>
          <w:p w14:paraId="1274A306" w14:textId="77777777" w:rsidR="007C2AA4" w:rsidRPr="006714A8" w:rsidRDefault="007C2AA4" w:rsidP="007C2AA4">
            <w:pPr>
              <w:pStyle w:val="ECCTabletext"/>
              <w:jc w:val="center"/>
              <w:rPr>
                <w:b/>
                <w:bCs/>
                <w:sz w:val="16"/>
                <w:szCs w:val="16"/>
              </w:rPr>
            </w:pPr>
            <w:r w:rsidRPr="006714A8">
              <w:rPr>
                <w:sz w:val="16"/>
                <w:szCs w:val="16"/>
              </w:rPr>
              <w:t>Outdoor WBB MP BS</w:t>
            </w:r>
            <w:r w:rsidRPr="006714A8">
              <w:rPr>
                <w:b/>
                <w:bCs/>
                <w:sz w:val="16"/>
                <w:szCs w:val="16"/>
              </w:rPr>
              <w:t xml:space="preserve"> </w:t>
            </w:r>
          </w:p>
          <w:p w14:paraId="1F9EC9C4" w14:textId="77777777" w:rsidR="007C2AA4" w:rsidRPr="006714A8" w:rsidRDefault="007C2AA4" w:rsidP="007C2AA4">
            <w:pPr>
              <w:pStyle w:val="ECCTabletext"/>
              <w:jc w:val="center"/>
              <w:rPr>
                <w:sz w:val="16"/>
                <w:szCs w:val="16"/>
              </w:rPr>
            </w:pPr>
            <w:r w:rsidRPr="006714A8">
              <w:rPr>
                <w:sz w:val="16"/>
                <w:szCs w:val="16"/>
              </w:rPr>
              <w:t>EIRP = 49 dBm/100MHz</w:t>
            </w:r>
          </w:p>
          <w:p w14:paraId="29AF1A9A" w14:textId="77777777" w:rsidR="007C2AA4" w:rsidRPr="006714A8" w:rsidRDefault="007C2AA4" w:rsidP="007C2AA4">
            <w:pPr>
              <w:pStyle w:val="ECCTabletext"/>
              <w:jc w:val="center"/>
              <w:rPr>
                <w:sz w:val="16"/>
                <w:szCs w:val="16"/>
              </w:rPr>
            </w:pPr>
            <w:r w:rsidRPr="006714A8">
              <w:rPr>
                <w:sz w:val="16"/>
                <w:szCs w:val="16"/>
              </w:rPr>
              <w:t>AAS (4x8)</w:t>
            </w:r>
          </w:p>
          <w:p w14:paraId="74EED8D5" w14:textId="3D9C5AD7" w:rsidR="007C2AA4" w:rsidRPr="006714A8" w:rsidRDefault="007C2AA4" w:rsidP="007C2AA4">
            <w:pPr>
              <w:pStyle w:val="ECCTabletext"/>
              <w:jc w:val="center"/>
              <w:rPr>
                <w:sz w:val="16"/>
                <w:szCs w:val="16"/>
              </w:rPr>
            </w:pPr>
            <w:r w:rsidRPr="006714A8">
              <w:rPr>
                <w:sz w:val="16"/>
                <w:szCs w:val="16"/>
              </w:rPr>
              <w:t>10m height</w:t>
            </w:r>
          </w:p>
        </w:tc>
        <w:tc>
          <w:tcPr>
            <w:tcW w:w="1017" w:type="pct"/>
          </w:tcPr>
          <w:p w14:paraId="3255BC3A" w14:textId="03B49CD2" w:rsidR="007C2AA4" w:rsidRPr="006714A8" w:rsidRDefault="007C2AA4" w:rsidP="007C2AA4">
            <w:pPr>
              <w:pStyle w:val="ECCTabletext"/>
              <w:jc w:val="center"/>
              <w:rPr>
                <w:sz w:val="16"/>
                <w:szCs w:val="16"/>
              </w:rPr>
            </w:pPr>
            <w:r w:rsidRPr="006714A8">
              <w:rPr>
                <w:sz w:val="16"/>
                <w:szCs w:val="16"/>
              </w:rPr>
              <w:t>Outdoor 5G MFCN BS</w:t>
            </w:r>
            <w:r w:rsidRPr="006714A8">
              <w:rPr>
                <w:sz w:val="16"/>
                <w:szCs w:val="16"/>
              </w:rPr>
              <w:br/>
              <w:t>2</w:t>
            </w:r>
            <w:r w:rsidR="004F0DAE" w:rsidRPr="006714A8">
              <w:rPr>
                <w:sz w:val="16"/>
                <w:szCs w:val="16"/>
              </w:rPr>
              <w:t>9.2</w:t>
            </w:r>
            <w:r w:rsidRPr="006714A8">
              <w:rPr>
                <w:sz w:val="16"/>
                <w:szCs w:val="16"/>
              </w:rPr>
              <w:t xml:space="preserve"> dBi antenna gain</w:t>
            </w:r>
          </w:p>
          <w:p w14:paraId="1E22D9E9" w14:textId="7CB0F04F" w:rsidR="007C2AA4" w:rsidRPr="006714A8" w:rsidRDefault="007C2AA4" w:rsidP="007C2AA4">
            <w:pPr>
              <w:pStyle w:val="ECCTabletext"/>
              <w:jc w:val="center"/>
              <w:rPr>
                <w:sz w:val="16"/>
                <w:szCs w:val="16"/>
              </w:rPr>
            </w:pPr>
            <w:r w:rsidRPr="006714A8">
              <w:rPr>
                <w:sz w:val="16"/>
                <w:szCs w:val="16"/>
              </w:rPr>
              <w:t>AAS (</w:t>
            </w:r>
            <w:r w:rsidR="004F0DAE" w:rsidRPr="006714A8">
              <w:rPr>
                <w:sz w:val="16"/>
                <w:szCs w:val="16"/>
              </w:rPr>
              <w:t>8</w:t>
            </w:r>
            <w:r w:rsidRPr="006714A8">
              <w:rPr>
                <w:sz w:val="16"/>
                <w:szCs w:val="16"/>
              </w:rPr>
              <w:t>x8)</w:t>
            </w:r>
          </w:p>
          <w:p w14:paraId="0A016934" w14:textId="3A0E7525" w:rsidR="007C2AA4" w:rsidRPr="006714A8" w:rsidRDefault="007C2AA4" w:rsidP="007C2AA4">
            <w:pPr>
              <w:pStyle w:val="ECCTabletext"/>
              <w:jc w:val="center"/>
              <w:rPr>
                <w:sz w:val="16"/>
                <w:szCs w:val="16"/>
              </w:rPr>
            </w:pPr>
            <w:r w:rsidRPr="006714A8">
              <w:rPr>
                <w:sz w:val="16"/>
                <w:szCs w:val="16"/>
              </w:rPr>
              <w:t>25m height</w:t>
            </w:r>
          </w:p>
        </w:tc>
        <w:tc>
          <w:tcPr>
            <w:tcW w:w="1018" w:type="pct"/>
          </w:tcPr>
          <w:p w14:paraId="732DB340" w14:textId="57B0DA71" w:rsidR="007C2AA4" w:rsidRPr="006714A8" w:rsidRDefault="007C2AA4" w:rsidP="007C2AA4">
            <w:pPr>
              <w:pStyle w:val="ECCTabletext"/>
              <w:jc w:val="center"/>
              <w:rPr>
                <w:sz w:val="16"/>
                <w:szCs w:val="16"/>
              </w:rPr>
            </w:pPr>
            <w:r w:rsidRPr="006714A8">
              <w:rPr>
                <w:sz w:val="16"/>
                <w:szCs w:val="16"/>
              </w:rPr>
              <w:t>No separation distance requirement observed, beyond the initial 250m configuration setup</w:t>
            </w:r>
          </w:p>
        </w:tc>
      </w:tr>
      <w:tr w:rsidR="007C2AA4" w:rsidRPr="0000782F" w14:paraId="2B1BDC82" w14:textId="77777777" w:rsidTr="00A7775F">
        <w:trPr>
          <w:trHeight w:val="1049"/>
          <w:jc w:val="left"/>
        </w:trPr>
        <w:tc>
          <w:tcPr>
            <w:tcW w:w="502" w:type="pct"/>
            <w:shd w:val="clear" w:color="auto" w:fill="auto"/>
          </w:tcPr>
          <w:p w14:paraId="36B8FE43" w14:textId="1D63C274" w:rsidR="007C2AA4" w:rsidRPr="006714A8" w:rsidRDefault="007C2AA4" w:rsidP="007C2AA4">
            <w:pPr>
              <w:pStyle w:val="ECCTabletext"/>
              <w:jc w:val="center"/>
              <w:rPr>
                <w:sz w:val="16"/>
                <w:szCs w:val="16"/>
              </w:rPr>
            </w:pPr>
            <w:r w:rsidRPr="006714A8">
              <w:rPr>
                <w:sz w:val="16"/>
                <w:szCs w:val="16"/>
              </w:rPr>
              <w:lastRenderedPageBreak/>
              <w:t>12</w:t>
            </w:r>
          </w:p>
          <w:p w14:paraId="01B7E8A7" w14:textId="71FF28AD" w:rsidR="007C2AA4" w:rsidRPr="006714A8" w:rsidRDefault="007C2AA4" w:rsidP="007C2AA4">
            <w:pPr>
              <w:pStyle w:val="ECCTabletext"/>
              <w:jc w:val="center"/>
              <w:rPr>
                <w:sz w:val="16"/>
                <w:szCs w:val="16"/>
              </w:rPr>
            </w:pPr>
            <w:r w:rsidRPr="006714A8">
              <w:rPr>
                <w:sz w:val="16"/>
                <w:szCs w:val="16"/>
              </w:rPr>
              <w:t>Dense suburban</w:t>
            </w:r>
          </w:p>
        </w:tc>
        <w:tc>
          <w:tcPr>
            <w:tcW w:w="742" w:type="pct"/>
          </w:tcPr>
          <w:p w14:paraId="64C87AF8" w14:textId="77777777" w:rsidR="007C2AA4" w:rsidRPr="006714A8" w:rsidRDefault="007C2AA4" w:rsidP="007C2AA4">
            <w:pPr>
              <w:pStyle w:val="ECCTabletext"/>
              <w:jc w:val="center"/>
              <w:rPr>
                <w:sz w:val="16"/>
                <w:szCs w:val="16"/>
              </w:rPr>
            </w:pPr>
            <w:r w:rsidRPr="006714A8">
              <w:rPr>
                <w:sz w:val="16"/>
                <w:szCs w:val="16"/>
              </w:rPr>
              <w:t xml:space="preserve">Outdoor WBB MP vs </w:t>
            </w:r>
          </w:p>
          <w:p w14:paraId="0765072B" w14:textId="7A225B53" w:rsidR="007C2AA4" w:rsidRPr="006714A8" w:rsidRDefault="007C2AA4" w:rsidP="007C2AA4">
            <w:pPr>
              <w:pStyle w:val="ECCTabletext"/>
              <w:jc w:val="center"/>
              <w:rPr>
                <w:sz w:val="16"/>
                <w:szCs w:val="16"/>
              </w:rPr>
            </w:pPr>
            <w:r w:rsidRPr="006714A8">
              <w:rPr>
                <w:sz w:val="16"/>
                <w:szCs w:val="16"/>
              </w:rPr>
              <w:t>Outdoor 5G MFCN</w:t>
            </w:r>
          </w:p>
        </w:tc>
        <w:tc>
          <w:tcPr>
            <w:tcW w:w="747" w:type="pct"/>
          </w:tcPr>
          <w:p w14:paraId="49D0AE73" w14:textId="13167A30" w:rsidR="007C2AA4" w:rsidRPr="006714A8" w:rsidRDefault="007C2AA4" w:rsidP="007C2AA4">
            <w:pPr>
              <w:pStyle w:val="ECCTabletext"/>
              <w:jc w:val="center"/>
              <w:rPr>
                <w:sz w:val="16"/>
                <w:szCs w:val="16"/>
              </w:rPr>
            </w:pPr>
            <w:r w:rsidRPr="006714A8">
              <w:rPr>
                <w:sz w:val="16"/>
                <w:szCs w:val="16"/>
              </w:rPr>
              <w:t>30% applied only at one side</w:t>
            </w:r>
          </w:p>
        </w:tc>
        <w:tc>
          <w:tcPr>
            <w:tcW w:w="974" w:type="pct"/>
          </w:tcPr>
          <w:p w14:paraId="605A40CD" w14:textId="77777777" w:rsidR="007C2AA4" w:rsidRPr="006714A8" w:rsidRDefault="007C2AA4" w:rsidP="007C2AA4">
            <w:pPr>
              <w:pStyle w:val="ECCTabletext"/>
              <w:jc w:val="center"/>
              <w:rPr>
                <w:b/>
                <w:bCs/>
                <w:sz w:val="16"/>
                <w:szCs w:val="16"/>
              </w:rPr>
            </w:pPr>
            <w:r w:rsidRPr="006714A8">
              <w:rPr>
                <w:sz w:val="16"/>
                <w:szCs w:val="16"/>
              </w:rPr>
              <w:t>Outdoor WBB MP BS</w:t>
            </w:r>
            <w:r w:rsidRPr="006714A8">
              <w:rPr>
                <w:b/>
                <w:bCs/>
                <w:sz w:val="16"/>
                <w:szCs w:val="16"/>
              </w:rPr>
              <w:t xml:space="preserve"> </w:t>
            </w:r>
          </w:p>
          <w:p w14:paraId="0174EF9D" w14:textId="77777777" w:rsidR="007C2AA4" w:rsidRPr="006714A8" w:rsidRDefault="007C2AA4" w:rsidP="007C2AA4">
            <w:pPr>
              <w:pStyle w:val="ECCTabletext"/>
              <w:jc w:val="center"/>
              <w:rPr>
                <w:sz w:val="16"/>
                <w:szCs w:val="16"/>
              </w:rPr>
            </w:pPr>
            <w:r w:rsidRPr="006714A8">
              <w:rPr>
                <w:sz w:val="16"/>
                <w:szCs w:val="16"/>
              </w:rPr>
              <w:t>EIRP = 51 dBm/100MHz</w:t>
            </w:r>
          </w:p>
          <w:p w14:paraId="7E19062A" w14:textId="77777777" w:rsidR="007C2AA4" w:rsidRPr="006714A8" w:rsidRDefault="007C2AA4" w:rsidP="007C2AA4">
            <w:pPr>
              <w:pStyle w:val="ECCTabletext"/>
              <w:jc w:val="center"/>
              <w:rPr>
                <w:sz w:val="16"/>
                <w:szCs w:val="16"/>
              </w:rPr>
            </w:pPr>
            <w:r w:rsidRPr="006714A8">
              <w:rPr>
                <w:sz w:val="16"/>
                <w:szCs w:val="16"/>
              </w:rPr>
              <w:t>AAS (4x8)</w:t>
            </w:r>
          </w:p>
          <w:p w14:paraId="65C15A97" w14:textId="210E78F0" w:rsidR="007C2AA4" w:rsidRPr="006714A8" w:rsidRDefault="007C2AA4" w:rsidP="007C2AA4">
            <w:pPr>
              <w:pStyle w:val="ECCTabletext"/>
              <w:jc w:val="center"/>
              <w:rPr>
                <w:sz w:val="16"/>
                <w:szCs w:val="16"/>
              </w:rPr>
            </w:pPr>
            <w:r w:rsidRPr="006714A8">
              <w:rPr>
                <w:sz w:val="16"/>
                <w:szCs w:val="16"/>
              </w:rPr>
              <w:t>10m height</w:t>
            </w:r>
          </w:p>
        </w:tc>
        <w:tc>
          <w:tcPr>
            <w:tcW w:w="1017" w:type="pct"/>
          </w:tcPr>
          <w:p w14:paraId="434261FC" w14:textId="5BD185A3" w:rsidR="007C2AA4" w:rsidRPr="006714A8" w:rsidRDefault="007C2AA4" w:rsidP="007C2AA4">
            <w:pPr>
              <w:pStyle w:val="ECCTabletext"/>
              <w:jc w:val="center"/>
              <w:rPr>
                <w:sz w:val="16"/>
                <w:szCs w:val="16"/>
              </w:rPr>
            </w:pPr>
            <w:r w:rsidRPr="006714A8">
              <w:rPr>
                <w:sz w:val="16"/>
                <w:szCs w:val="16"/>
              </w:rPr>
              <w:t>Outdoor 5G MFCN BS</w:t>
            </w:r>
            <w:r w:rsidRPr="006714A8">
              <w:rPr>
                <w:sz w:val="16"/>
                <w:szCs w:val="16"/>
              </w:rPr>
              <w:br/>
              <w:t>2</w:t>
            </w:r>
            <w:r w:rsidR="004F0DAE" w:rsidRPr="006714A8">
              <w:rPr>
                <w:sz w:val="16"/>
                <w:szCs w:val="16"/>
              </w:rPr>
              <w:t>9.2</w:t>
            </w:r>
            <w:r w:rsidRPr="006714A8">
              <w:rPr>
                <w:sz w:val="16"/>
                <w:szCs w:val="16"/>
              </w:rPr>
              <w:t xml:space="preserve"> dBi antenna gain</w:t>
            </w:r>
          </w:p>
          <w:p w14:paraId="64B5CF5F" w14:textId="720A88E3" w:rsidR="007C2AA4" w:rsidRPr="006714A8" w:rsidRDefault="007C2AA4" w:rsidP="007C2AA4">
            <w:pPr>
              <w:pStyle w:val="ECCTabletext"/>
              <w:jc w:val="center"/>
              <w:rPr>
                <w:sz w:val="16"/>
                <w:szCs w:val="16"/>
              </w:rPr>
            </w:pPr>
            <w:r w:rsidRPr="006714A8">
              <w:rPr>
                <w:sz w:val="16"/>
                <w:szCs w:val="16"/>
              </w:rPr>
              <w:t>AAS (</w:t>
            </w:r>
            <w:r w:rsidR="004F0DAE" w:rsidRPr="006714A8">
              <w:rPr>
                <w:sz w:val="16"/>
                <w:szCs w:val="16"/>
              </w:rPr>
              <w:t>8</w:t>
            </w:r>
            <w:r w:rsidRPr="006714A8">
              <w:rPr>
                <w:sz w:val="16"/>
                <w:szCs w:val="16"/>
              </w:rPr>
              <w:t>x8)</w:t>
            </w:r>
          </w:p>
          <w:p w14:paraId="45BD4831" w14:textId="2DE14CA6" w:rsidR="007C2AA4" w:rsidRPr="006714A8" w:rsidRDefault="007C2AA4" w:rsidP="007C2AA4">
            <w:pPr>
              <w:pStyle w:val="ECCTabletext"/>
              <w:jc w:val="center"/>
              <w:rPr>
                <w:sz w:val="16"/>
                <w:szCs w:val="16"/>
              </w:rPr>
            </w:pPr>
            <w:r w:rsidRPr="006714A8">
              <w:rPr>
                <w:sz w:val="16"/>
                <w:szCs w:val="16"/>
              </w:rPr>
              <w:t>25m height</w:t>
            </w:r>
          </w:p>
        </w:tc>
        <w:tc>
          <w:tcPr>
            <w:tcW w:w="1018" w:type="pct"/>
          </w:tcPr>
          <w:p w14:paraId="09876AE1" w14:textId="37464DAD" w:rsidR="007C2AA4" w:rsidRPr="006714A8" w:rsidRDefault="007C2AA4" w:rsidP="007C2AA4">
            <w:pPr>
              <w:pStyle w:val="ECCTabletext"/>
              <w:jc w:val="center"/>
              <w:rPr>
                <w:sz w:val="16"/>
                <w:szCs w:val="16"/>
              </w:rPr>
            </w:pPr>
            <w:r w:rsidRPr="006714A8">
              <w:rPr>
                <w:sz w:val="16"/>
                <w:szCs w:val="16"/>
              </w:rPr>
              <w:t>No separation distance requirement observed, beyond the initial 250m configuration setup</w:t>
            </w:r>
          </w:p>
        </w:tc>
      </w:tr>
      <w:tr w:rsidR="007C2AA4" w:rsidRPr="0000782F" w14:paraId="0946FA12" w14:textId="77777777" w:rsidTr="00A7775F">
        <w:trPr>
          <w:trHeight w:val="1049"/>
          <w:jc w:val="left"/>
        </w:trPr>
        <w:tc>
          <w:tcPr>
            <w:tcW w:w="502" w:type="pct"/>
            <w:shd w:val="clear" w:color="auto" w:fill="auto"/>
          </w:tcPr>
          <w:p w14:paraId="1F1EC9BB" w14:textId="42E318C5" w:rsidR="007C2AA4" w:rsidRPr="006714A8" w:rsidRDefault="007C2AA4" w:rsidP="007C2AA4">
            <w:pPr>
              <w:pStyle w:val="ECCTabletext"/>
              <w:jc w:val="center"/>
              <w:rPr>
                <w:sz w:val="16"/>
                <w:szCs w:val="16"/>
              </w:rPr>
            </w:pPr>
            <w:r w:rsidRPr="006714A8">
              <w:rPr>
                <w:sz w:val="16"/>
                <w:szCs w:val="16"/>
              </w:rPr>
              <w:t>13</w:t>
            </w:r>
          </w:p>
          <w:p w14:paraId="66E7257D" w14:textId="7B2DC347" w:rsidR="007C2AA4" w:rsidRPr="006714A8" w:rsidRDefault="007C2AA4" w:rsidP="007C2AA4">
            <w:pPr>
              <w:pStyle w:val="ECCTabletext"/>
              <w:jc w:val="center"/>
              <w:rPr>
                <w:sz w:val="16"/>
                <w:szCs w:val="16"/>
              </w:rPr>
            </w:pPr>
            <w:r w:rsidRPr="006714A8">
              <w:rPr>
                <w:sz w:val="16"/>
                <w:szCs w:val="16"/>
              </w:rPr>
              <w:t>rural</w:t>
            </w:r>
          </w:p>
        </w:tc>
        <w:tc>
          <w:tcPr>
            <w:tcW w:w="742" w:type="pct"/>
          </w:tcPr>
          <w:p w14:paraId="25A96B6A" w14:textId="77777777" w:rsidR="007C2AA4" w:rsidRPr="006714A8" w:rsidRDefault="007C2AA4" w:rsidP="007C2AA4">
            <w:pPr>
              <w:pStyle w:val="ECCTabletext"/>
              <w:jc w:val="center"/>
              <w:rPr>
                <w:sz w:val="16"/>
                <w:szCs w:val="16"/>
              </w:rPr>
            </w:pPr>
            <w:r w:rsidRPr="006714A8">
              <w:rPr>
                <w:sz w:val="16"/>
                <w:szCs w:val="16"/>
              </w:rPr>
              <w:t>Outdoor WBB MP</w:t>
            </w:r>
          </w:p>
          <w:p w14:paraId="6F8A7548" w14:textId="77777777" w:rsidR="007C2AA4" w:rsidRPr="006714A8" w:rsidRDefault="007C2AA4" w:rsidP="007C2AA4">
            <w:pPr>
              <w:pStyle w:val="ECCTabletext"/>
              <w:jc w:val="center"/>
              <w:rPr>
                <w:sz w:val="16"/>
                <w:szCs w:val="16"/>
              </w:rPr>
            </w:pPr>
            <w:r w:rsidRPr="006714A8">
              <w:rPr>
                <w:sz w:val="16"/>
                <w:szCs w:val="16"/>
              </w:rPr>
              <w:t>vs</w:t>
            </w:r>
          </w:p>
          <w:p w14:paraId="4C962A70" w14:textId="2DC238B4" w:rsidR="007C2AA4" w:rsidRPr="006714A8" w:rsidRDefault="007C2AA4" w:rsidP="007C2AA4">
            <w:pPr>
              <w:pStyle w:val="ECCTabletext"/>
              <w:jc w:val="center"/>
              <w:rPr>
                <w:sz w:val="16"/>
                <w:szCs w:val="16"/>
              </w:rPr>
            </w:pPr>
            <w:r w:rsidRPr="006714A8">
              <w:rPr>
                <w:sz w:val="16"/>
                <w:szCs w:val="16"/>
              </w:rPr>
              <w:t>Outdoor 5G MFCN</w:t>
            </w:r>
          </w:p>
        </w:tc>
        <w:tc>
          <w:tcPr>
            <w:tcW w:w="747" w:type="pct"/>
          </w:tcPr>
          <w:p w14:paraId="0F061A73" w14:textId="77777777" w:rsidR="007C2AA4" w:rsidRPr="006714A8" w:rsidRDefault="007C2AA4" w:rsidP="007C2AA4">
            <w:pPr>
              <w:pStyle w:val="ECCTabletext"/>
              <w:jc w:val="center"/>
              <w:rPr>
                <w:sz w:val="16"/>
                <w:szCs w:val="16"/>
              </w:rPr>
            </w:pPr>
            <w:r w:rsidRPr="006714A8">
              <w:rPr>
                <w:sz w:val="16"/>
                <w:szCs w:val="16"/>
              </w:rPr>
              <w:t>Both sides above clutter</w:t>
            </w:r>
          </w:p>
          <w:p w14:paraId="37E6F875" w14:textId="78316512" w:rsidR="007C2AA4" w:rsidRPr="006714A8" w:rsidRDefault="007C2AA4" w:rsidP="007C2AA4">
            <w:pPr>
              <w:pStyle w:val="ECCTabletext"/>
              <w:jc w:val="center"/>
              <w:rPr>
                <w:sz w:val="16"/>
                <w:szCs w:val="16"/>
              </w:rPr>
            </w:pPr>
            <w:r w:rsidRPr="006714A8">
              <w:rPr>
                <w:sz w:val="16"/>
                <w:szCs w:val="16"/>
              </w:rPr>
              <w:t>(no clutter assumed)</w:t>
            </w:r>
          </w:p>
        </w:tc>
        <w:tc>
          <w:tcPr>
            <w:tcW w:w="974" w:type="pct"/>
          </w:tcPr>
          <w:p w14:paraId="19FF65B1" w14:textId="77777777" w:rsidR="007C2AA4" w:rsidRPr="006714A8" w:rsidRDefault="007C2AA4" w:rsidP="007C2AA4">
            <w:pPr>
              <w:pStyle w:val="ECCTabletext"/>
              <w:jc w:val="center"/>
              <w:rPr>
                <w:sz w:val="16"/>
                <w:szCs w:val="16"/>
              </w:rPr>
            </w:pPr>
            <w:r w:rsidRPr="006714A8">
              <w:rPr>
                <w:sz w:val="16"/>
                <w:szCs w:val="16"/>
              </w:rPr>
              <w:t xml:space="preserve">Outdoor WBB MP BS </w:t>
            </w:r>
          </w:p>
          <w:p w14:paraId="75ECFE68" w14:textId="77777777" w:rsidR="007C2AA4" w:rsidRPr="006714A8" w:rsidRDefault="007C2AA4" w:rsidP="007C2AA4">
            <w:pPr>
              <w:pStyle w:val="ECCTabletext"/>
              <w:jc w:val="center"/>
              <w:rPr>
                <w:sz w:val="16"/>
                <w:szCs w:val="16"/>
              </w:rPr>
            </w:pPr>
            <w:r w:rsidRPr="006714A8">
              <w:rPr>
                <w:sz w:val="16"/>
                <w:szCs w:val="16"/>
              </w:rPr>
              <w:t xml:space="preserve">EIRP =49dBm </w:t>
            </w:r>
          </w:p>
          <w:p w14:paraId="1FE8C415" w14:textId="77777777" w:rsidR="007C2AA4" w:rsidRPr="006714A8" w:rsidRDefault="007C2AA4" w:rsidP="007C2AA4">
            <w:pPr>
              <w:pStyle w:val="ECCTabletext"/>
              <w:jc w:val="center"/>
              <w:rPr>
                <w:sz w:val="16"/>
                <w:szCs w:val="16"/>
              </w:rPr>
            </w:pPr>
            <w:r w:rsidRPr="006714A8">
              <w:rPr>
                <w:sz w:val="16"/>
                <w:szCs w:val="16"/>
              </w:rPr>
              <w:t>AAS (4x8)</w:t>
            </w:r>
          </w:p>
          <w:p w14:paraId="32D67E51" w14:textId="3FB72D79" w:rsidR="007C2AA4" w:rsidRPr="006714A8" w:rsidRDefault="007C2AA4" w:rsidP="007C2AA4">
            <w:pPr>
              <w:pStyle w:val="ECCTabletext"/>
              <w:jc w:val="center"/>
              <w:rPr>
                <w:sz w:val="16"/>
                <w:szCs w:val="16"/>
              </w:rPr>
            </w:pPr>
            <w:r w:rsidRPr="006714A8">
              <w:rPr>
                <w:sz w:val="16"/>
                <w:szCs w:val="16"/>
              </w:rPr>
              <w:t>15m height</w:t>
            </w:r>
          </w:p>
        </w:tc>
        <w:tc>
          <w:tcPr>
            <w:tcW w:w="1017" w:type="pct"/>
          </w:tcPr>
          <w:p w14:paraId="71585E9C" w14:textId="3B46C06A" w:rsidR="007C2AA4" w:rsidRPr="006714A8" w:rsidRDefault="007C2AA4" w:rsidP="007C2AA4">
            <w:pPr>
              <w:pStyle w:val="ECCTabletext"/>
              <w:jc w:val="center"/>
              <w:rPr>
                <w:sz w:val="16"/>
                <w:szCs w:val="16"/>
              </w:rPr>
            </w:pPr>
            <w:r w:rsidRPr="006714A8">
              <w:rPr>
                <w:sz w:val="16"/>
                <w:szCs w:val="16"/>
              </w:rPr>
              <w:t>Outdoor 5G MFCN BS</w:t>
            </w:r>
            <w:r w:rsidRPr="006714A8">
              <w:rPr>
                <w:sz w:val="16"/>
                <w:szCs w:val="16"/>
              </w:rPr>
              <w:br/>
            </w:r>
            <w:r w:rsidR="004F0DAE" w:rsidRPr="006714A8">
              <w:rPr>
                <w:sz w:val="16"/>
                <w:szCs w:val="16"/>
              </w:rPr>
              <w:t>29.2</w:t>
            </w:r>
            <w:r w:rsidRPr="006714A8">
              <w:rPr>
                <w:sz w:val="16"/>
                <w:szCs w:val="16"/>
              </w:rPr>
              <w:t xml:space="preserve"> dBi antenna gain</w:t>
            </w:r>
          </w:p>
          <w:p w14:paraId="663276D6" w14:textId="6152274C" w:rsidR="007C2AA4" w:rsidRPr="006714A8" w:rsidRDefault="007C2AA4" w:rsidP="007C2AA4">
            <w:pPr>
              <w:pStyle w:val="ECCTabletext"/>
              <w:jc w:val="center"/>
              <w:rPr>
                <w:sz w:val="16"/>
                <w:szCs w:val="16"/>
              </w:rPr>
            </w:pPr>
            <w:r w:rsidRPr="006714A8">
              <w:rPr>
                <w:sz w:val="16"/>
                <w:szCs w:val="16"/>
              </w:rPr>
              <w:t>AAS (</w:t>
            </w:r>
            <w:r w:rsidR="004F0DAE" w:rsidRPr="006714A8">
              <w:rPr>
                <w:sz w:val="16"/>
                <w:szCs w:val="16"/>
              </w:rPr>
              <w:t>8</w:t>
            </w:r>
            <w:r w:rsidRPr="006714A8">
              <w:rPr>
                <w:sz w:val="16"/>
                <w:szCs w:val="16"/>
              </w:rPr>
              <w:t>x8)</w:t>
            </w:r>
          </w:p>
          <w:p w14:paraId="69B8ACC9" w14:textId="3905ECCC" w:rsidR="007C2AA4" w:rsidRPr="006714A8" w:rsidRDefault="007C2AA4" w:rsidP="007C2AA4">
            <w:pPr>
              <w:pStyle w:val="ECCTabletext"/>
              <w:jc w:val="center"/>
              <w:rPr>
                <w:sz w:val="16"/>
                <w:szCs w:val="16"/>
              </w:rPr>
            </w:pPr>
            <w:r w:rsidRPr="006714A8">
              <w:rPr>
                <w:sz w:val="16"/>
                <w:szCs w:val="16"/>
              </w:rPr>
              <w:t>25m height</w:t>
            </w:r>
          </w:p>
        </w:tc>
        <w:tc>
          <w:tcPr>
            <w:tcW w:w="1018" w:type="pct"/>
          </w:tcPr>
          <w:p w14:paraId="6CC9802C" w14:textId="335A2E05" w:rsidR="007C2AA4" w:rsidRPr="006714A8" w:rsidRDefault="007C2AA4" w:rsidP="007C2AA4">
            <w:pPr>
              <w:pStyle w:val="ECCTabletext"/>
              <w:jc w:val="center"/>
              <w:rPr>
                <w:sz w:val="16"/>
                <w:szCs w:val="16"/>
              </w:rPr>
            </w:pPr>
            <w:r w:rsidRPr="006714A8">
              <w:rPr>
                <w:sz w:val="16"/>
                <w:szCs w:val="16"/>
              </w:rPr>
              <w:t>~1km</w:t>
            </w:r>
          </w:p>
        </w:tc>
      </w:tr>
      <w:tr w:rsidR="007C2AA4" w:rsidRPr="0000782F" w14:paraId="547DC68D" w14:textId="77777777" w:rsidTr="00A7775F">
        <w:trPr>
          <w:trHeight w:val="1049"/>
          <w:jc w:val="left"/>
        </w:trPr>
        <w:tc>
          <w:tcPr>
            <w:tcW w:w="502" w:type="pct"/>
            <w:shd w:val="clear" w:color="auto" w:fill="auto"/>
          </w:tcPr>
          <w:p w14:paraId="25A43C7A" w14:textId="7B664C70" w:rsidR="007C2AA4" w:rsidRPr="006714A8" w:rsidRDefault="007C2AA4" w:rsidP="007C2AA4">
            <w:pPr>
              <w:pStyle w:val="ECCTabletext"/>
              <w:jc w:val="center"/>
              <w:rPr>
                <w:sz w:val="16"/>
                <w:szCs w:val="16"/>
              </w:rPr>
            </w:pPr>
            <w:r w:rsidRPr="006714A8">
              <w:rPr>
                <w:sz w:val="16"/>
                <w:szCs w:val="16"/>
              </w:rPr>
              <w:t>14</w:t>
            </w:r>
          </w:p>
          <w:p w14:paraId="02F42F2D" w14:textId="28B0D2D0" w:rsidR="007C2AA4" w:rsidRPr="006714A8" w:rsidRDefault="007C2AA4" w:rsidP="007C2AA4">
            <w:pPr>
              <w:pStyle w:val="ECCTabletext"/>
              <w:jc w:val="center"/>
              <w:rPr>
                <w:sz w:val="16"/>
                <w:szCs w:val="16"/>
              </w:rPr>
            </w:pPr>
            <w:r w:rsidRPr="006714A8">
              <w:rPr>
                <w:sz w:val="16"/>
                <w:szCs w:val="16"/>
              </w:rPr>
              <w:t>rural</w:t>
            </w:r>
          </w:p>
        </w:tc>
        <w:tc>
          <w:tcPr>
            <w:tcW w:w="742" w:type="pct"/>
          </w:tcPr>
          <w:p w14:paraId="22943BC6" w14:textId="77777777" w:rsidR="007C2AA4" w:rsidRPr="006714A8" w:rsidRDefault="007C2AA4" w:rsidP="007C2AA4">
            <w:pPr>
              <w:pStyle w:val="ECCTabletext"/>
              <w:jc w:val="center"/>
              <w:rPr>
                <w:sz w:val="16"/>
                <w:szCs w:val="16"/>
              </w:rPr>
            </w:pPr>
            <w:r w:rsidRPr="006714A8">
              <w:rPr>
                <w:sz w:val="16"/>
                <w:szCs w:val="16"/>
              </w:rPr>
              <w:t>Outdoor WBB MP</w:t>
            </w:r>
          </w:p>
          <w:p w14:paraId="2BC5D5FA" w14:textId="77777777" w:rsidR="007C2AA4" w:rsidRPr="006714A8" w:rsidRDefault="007C2AA4" w:rsidP="007C2AA4">
            <w:pPr>
              <w:pStyle w:val="ECCTabletext"/>
              <w:jc w:val="center"/>
              <w:rPr>
                <w:sz w:val="16"/>
                <w:szCs w:val="16"/>
              </w:rPr>
            </w:pPr>
            <w:r w:rsidRPr="006714A8">
              <w:rPr>
                <w:sz w:val="16"/>
                <w:szCs w:val="16"/>
              </w:rPr>
              <w:t>vs</w:t>
            </w:r>
          </w:p>
          <w:p w14:paraId="6CC29262" w14:textId="5FAE9064" w:rsidR="007C2AA4" w:rsidRPr="006714A8" w:rsidRDefault="007C2AA4" w:rsidP="007C2AA4">
            <w:pPr>
              <w:pStyle w:val="ECCTabletext"/>
              <w:jc w:val="center"/>
              <w:rPr>
                <w:sz w:val="16"/>
                <w:szCs w:val="16"/>
              </w:rPr>
            </w:pPr>
            <w:r w:rsidRPr="006714A8">
              <w:rPr>
                <w:sz w:val="16"/>
                <w:szCs w:val="16"/>
              </w:rPr>
              <w:t>Outdoor 5G MFCN</w:t>
            </w:r>
          </w:p>
        </w:tc>
        <w:tc>
          <w:tcPr>
            <w:tcW w:w="747" w:type="pct"/>
          </w:tcPr>
          <w:p w14:paraId="46E62B7D" w14:textId="77777777" w:rsidR="007C2AA4" w:rsidRPr="006714A8" w:rsidRDefault="007C2AA4" w:rsidP="007C2AA4">
            <w:pPr>
              <w:pStyle w:val="ECCTabletext"/>
              <w:jc w:val="center"/>
              <w:rPr>
                <w:sz w:val="16"/>
                <w:szCs w:val="16"/>
              </w:rPr>
            </w:pPr>
            <w:r w:rsidRPr="006714A8">
              <w:rPr>
                <w:sz w:val="16"/>
                <w:szCs w:val="16"/>
              </w:rPr>
              <w:t>Both sides above clutter</w:t>
            </w:r>
          </w:p>
          <w:p w14:paraId="7F76ACEA" w14:textId="071F281D" w:rsidR="007C2AA4" w:rsidRPr="006714A8" w:rsidRDefault="007C2AA4" w:rsidP="007C2AA4">
            <w:pPr>
              <w:pStyle w:val="ECCTabletext"/>
              <w:jc w:val="center"/>
              <w:rPr>
                <w:sz w:val="16"/>
                <w:szCs w:val="16"/>
              </w:rPr>
            </w:pPr>
            <w:r w:rsidRPr="006714A8">
              <w:rPr>
                <w:sz w:val="16"/>
                <w:szCs w:val="16"/>
              </w:rPr>
              <w:t>(no clutter assumed)</w:t>
            </w:r>
          </w:p>
        </w:tc>
        <w:tc>
          <w:tcPr>
            <w:tcW w:w="974" w:type="pct"/>
          </w:tcPr>
          <w:p w14:paraId="5152A1DF" w14:textId="77777777" w:rsidR="007C2AA4" w:rsidRPr="006714A8" w:rsidRDefault="007C2AA4" w:rsidP="007C2AA4">
            <w:pPr>
              <w:pStyle w:val="ECCTabletext"/>
              <w:jc w:val="center"/>
              <w:rPr>
                <w:sz w:val="16"/>
                <w:szCs w:val="16"/>
              </w:rPr>
            </w:pPr>
            <w:r w:rsidRPr="006714A8">
              <w:rPr>
                <w:sz w:val="16"/>
                <w:szCs w:val="16"/>
              </w:rPr>
              <w:t xml:space="preserve">Outdoor WBB MP BS </w:t>
            </w:r>
          </w:p>
          <w:p w14:paraId="6A18D0D6" w14:textId="77777777" w:rsidR="007C2AA4" w:rsidRPr="006714A8" w:rsidRDefault="007C2AA4" w:rsidP="007C2AA4">
            <w:pPr>
              <w:pStyle w:val="ECCTabletext"/>
              <w:jc w:val="center"/>
              <w:rPr>
                <w:sz w:val="16"/>
                <w:szCs w:val="16"/>
              </w:rPr>
            </w:pPr>
            <w:r w:rsidRPr="006714A8">
              <w:rPr>
                <w:sz w:val="16"/>
                <w:szCs w:val="16"/>
              </w:rPr>
              <w:t xml:space="preserve">EIRP =51dBm </w:t>
            </w:r>
          </w:p>
          <w:p w14:paraId="55108000" w14:textId="77777777" w:rsidR="007C2AA4" w:rsidRPr="006714A8" w:rsidRDefault="007C2AA4" w:rsidP="007C2AA4">
            <w:pPr>
              <w:pStyle w:val="ECCTabletext"/>
              <w:jc w:val="center"/>
              <w:rPr>
                <w:sz w:val="16"/>
                <w:szCs w:val="16"/>
              </w:rPr>
            </w:pPr>
            <w:r w:rsidRPr="006714A8">
              <w:rPr>
                <w:sz w:val="16"/>
                <w:szCs w:val="16"/>
              </w:rPr>
              <w:t>AAS (4x8)</w:t>
            </w:r>
          </w:p>
          <w:p w14:paraId="06D492C2" w14:textId="750B6D2B" w:rsidR="007C2AA4" w:rsidRPr="006714A8" w:rsidRDefault="007C2AA4" w:rsidP="007C2AA4">
            <w:pPr>
              <w:pStyle w:val="ECCTabletext"/>
              <w:jc w:val="center"/>
              <w:rPr>
                <w:sz w:val="16"/>
                <w:szCs w:val="16"/>
              </w:rPr>
            </w:pPr>
            <w:r w:rsidRPr="006714A8">
              <w:rPr>
                <w:sz w:val="16"/>
                <w:szCs w:val="16"/>
              </w:rPr>
              <w:t>15m height</w:t>
            </w:r>
          </w:p>
        </w:tc>
        <w:tc>
          <w:tcPr>
            <w:tcW w:w="1017" w:type="pct"/>
          </w:tcPr>
          <w:p w14:paraId="5267FD69" w14:textId="384ED377" w:rsidR="007C2AA4" w:rsidRPr="006714A8" w:rsidRDefault="007C2AA4" w:rsidP="007C2AA4">
            <w:pPr>
              <w:pStyle w:val="ECCTabletext"/>
              <w:jc w:val="center"/>
              <w:rPr>
                <w:sz w:val="16"/>
                <w:szCs w:val="16"/>
              </w:rPr>
            </w:pPr>
            <w:r w:rsidRPr="006714A8">
              <w:rPr>
                <w:sz w:val="16"/>
                <w:szCs w:val="16"/>
              </w:rPr>
              <w:t>Outdoor 5G MFCN BS</w:t>
            </w:r>
            <w:r w:rsidRPr="006714A8">
              <w:rPr>
                <w:sz w:val="16"/>
                <w:szCs w:val="16"/>
              </w:rPr>
              <w:br/>
              <w:t>2</w:t>
            </w:r>
            <w:r w:rsidR="004F0DAE" w:rsidRPr="006714A8">
              <w:rPr>
                <w:sz w:val="16"/>
                <w:szCs w:val="16"/>
              </w:rPr>
              <w:t>9.2</w:t>
            </w:r>
            <w:r w:rsidRPr="006714A8">
              <w:rPr>
                <w:sz w:val="16"/>
                <w:szCs w:val="16"/>
              </w:rPr>
              <w:t xml:space="preserve"> dBi antenna gain</w:t>
            </w:r>
          </w:p>
          <w:p w14:paraId="7A718978" w14:textId="1521E402" w:rsidR="007C2AA4" w:rsidRPr="006714A8" w:rsidRDefault="007C2AA4" w:rsidP="007C2AA4">
            <w:pPr>
              <w:pStyle w:val="ECCTabletext"/>
              <w:jc w:val="center"/>
              <w:rPr>
                <w:sz w:val="16"/>
                <w:szCs w:val="16"/>
              </w:rPr>
            </w:pPr>
            <w:r w:rsidRPr="006714A8">
              <w:rPr>
                <w:sz w:val="16"/>
                <w:szCs w:val="16"/>
              </w:rPr>
              <w:t>AAS (</w:t>
            </w:r>
            <w:r w:rsidR="004F0DAE" w:rsidRPr="006714A8">
              <w:rPr>
                <w:sz w:val="16"/>
                <w:szCs w:val="16"/>
              </w:rPr>
              <w:t>8</w:t>
            </w:r>
            <w:r w:rsidRPr="006714A8">
              <w:rPr>
                <w:sz w:val="16"/>
                <w:szCs w:val="16"/>
              </w:rPr>
              <w:t>x8)</w:t>
            </w:r>
          </w:p>
          <w:p w14:paraId="240ED8CC" w14:textId="70B3C91C" w:rsidR="007C2AA4" w:rsidRPr="006714A8" w:rsidRDefault="007C2AA4" w:rsidP="007C2AA4">
            <w:pPr>
              <w:pStyle w:val="ECCTabletext"/>
              <w:jc w:val="center"/>
              <w:rPr>
                <w:sz w:val="16"/>
                <w:szCs w:val="16"/>
              </w:rPr>
            </w:pPr>
            <w:r w:rsidRPr="006714A8">
              <w:rPr>
                <w:sz w:val="16"/>
                <w:szCs w:val="16"/>
              </w:rPr>
              <w:t>25m height</w:t>
            </w:r>
          </w:p>
        </w:tc>
        <w:tc>
          <w:tcPr>
            <w:tcW w:w="1018" w:type="pct"/>
          </w:tcPr>
          <w:p w14:paraId="689FC60D" w14:textId="3C373594" w:rsidR="007C2AA4" w:rsidRPr="006714A8" w:rsidRDefault="007C2AA4" w:rsidP="007C2AA4">
            <w:pPr>
              <w:pStyle w:val="ECCTabletext"/>
              <w:jc w:val="center"/>
              <w:rPr>
                <w:sz w:val="16"/>
                <w:szCs w:val="16"/>
              </w:rPr>
            </w:pPr>
            <w:r w:rsidRPr="006714A8">
              <w:rPr>
                <w:sz w:val="16"/>
                <w:szCs w:val="16"/>
              </w:rPr>
              <w:t>~1km</w:t>
            </w:r>
          </w:p>
        </w:tc>
      </w:tr>
      <w:tr w:rsidR="006714A8" w:rsidRPr="0000782F" w14:paraId="5EC79BD9" w14:textId="77777777" w:rsidTr="00A7775F">
        <w:trPr>
          <w:trHeight w:val="1049"/>
          <w:jc w:val="left"/>
        </w:trPr>
        <w:tc>
          <w:tcPr>
            <w:tcW w:w="5000" w:type="pct"/>
            <w:gridSpan w:val="6"/>
            <w:shd w:val="clear" w:color="auto" w:fill="C00000"/>
          </w:tcPr>
          <w:p w14:paraId="42CD7328" w14:textId="29D1EEEF" w:rsidR="006714A8" w:rsidRPr="006714A8" w:rsidRDefault="006714A8" w:rsidP="007C2AA4">
            <w:pPr>
              <w:pStyle w:val="ECCTabletext"/>
              <w:jc w:val="center"/>
              <w:rPr>
                <w:b/>
                <w:bCs/>
                <w:i/>
                <w:iCs/>
                <w:sz w:val="16"/>
                <w:szCs w:val="16"/>
              </w:rPr>
            </w:pPr>
            <w:r w:rsidRPr="006714A8">
              <w:rPr>
                <w:b/>
                <w:bCs/>
                <w:i/>
                <w:iCs/>
                <w:color w:val="FFFFFF" w:themeColor="background1"/>
                <w:sz w:val="16"/>
                <w:szCs w:val="16"/>
              </w:rPr>
              <w:t>Interference from 5G MFCN into WBB LMP</w:t>
            </w:r>
          </w:p>
        </w:tc>
      </w:tr>
      <w:tr w:rsidR="007C2AA4" w:rsidRPr="0000782F" w14:paraId="2895C17E" w14:textId="77777777" w:rsidTr="00A7775F">
        <w:trPr>
          <w:trHeight w:val="1049"/>
          <w:jc w:val="left"/>
        </w:trPr>
        <w:tc>
          <w:tcPr>
            <w:tcW w:w="502" w:type="pct"/>
            <w:shd w:val="clear" w:color="auto" w:fill="auto"/>
          </w:tcPr>
          <w:p w14:paraId="7B9968A1" w14:textId="1D33F3AF" w:rsidR="007C2AA4" w:rsidRPr="006714A8" w:rsidRDefault="007C2AA4" w:rsidP="007C2AA4">
            <w:pPr>
              <w:pStyle w:val="ECCTabletext"/>
              <w:jc w:val="center"/>
              <w:rPr>
                <w:sz w:val="16"/>
                <w:szCs w:val="16"/>
              </w:rPr>
            </w:pPr>
            <w:r w:rsidRPr="006714A8">
              <w:rPr>
                <w:sz w:val="16"/>
                <w:szCs w:val="16"/>
              </w:rPr>
              <w:t>1</w:t>
            </w:r>
            <w:r w:rsidR="004F0DAE" w:rsidRPr="006714A8">
              <w:rPr>
                <w:sz w:val="16"/>
                <w:szCs w:val="16"/>
              </w:rPr>
              <w:t>5</w:t>
            </w:r>
          </w:p>
          <w:p w14:paraId="474FDA87" w14:textId="77777777" w:rsidR="007C2AA4" w:rsidRPr="006714A8" w:rsidRDefault="007C2AA4" w:rsidP="007C2AA4">
            <w:pPr>
              <w:pStyle w:val="ECCTabletext"/>
              <w:jc w:val="center"/>
              <w:rPr>
                <w:sz w:val="16"/>
                <w:szCs w:val="16"/>
              </w:rPr>
            </w:pPr>
            <w:r w:rsidRPr="006714A8">
              <w:rPr>
                <w:sz w:val="16"/>
                <w:szCs w:val="16"/>
              </w:rPr>
              <w:t>Dense Urban</w:t>
            </w:r>
          </w:p>
        </w:tc>
        <w:tc>
          <w:tcPr>
            <w:tcW w:w="742" w:type="pct"/>
          </w:tcPr>
          <w:p w14:paraId="5D7F5890" w14:textId="77777777" w:rsidR="007C2AA4" w:rsidRPr="006714A8" w:rsidRDefault="007C2AA4" w:rsidP="007C2AA4">
            <w:pPr>
              <w:pStyle w:val="ECCTabletext"/>
              <w:jc w:val="center"/>
              <w:rPr>
                <w:sz w:val="16"/>
                <w:szCs w:val="16"/>
              </w:rPr>
            </w:pPr>
            <w:r w:rsidRPr="006714A8">
              <w:rPr>
                <w:sz w:val="16"/>
                <w:szCs w:val="16"/>
              </w:rPr>
              <w:t>Outdoor 5G MFCN BS</w:t>
            </w:r>
          </w:p>
          <w:p w14:paraId="79757F40" w14:textId="77777777" w:rsidR="007C2AA4" w:rsidRPr="006714A8" w:rsidRDefault="007C2AA4" w:rsidP="007C2AA4">
            <w:pPr>
              <w:pStyle w:val="ECCTabletext"/>
              <w:jc w:val="center"/>
              <w:rPr>
                <w:sz w:val="16"/>
                <w:szCs w:val="16"/>
              </w:rPr>
            </w:pPr>
            <w:r w:rsidRPr="006714A8">
              <w:rPr>
                <w:sz w:val="16"/>
                <w:szCs w:val="16"/>
              </w:rPr>
              <w:t xml:space="preserve">vs </w:t>
            </w:r>
          </w:p>
          <w:p w14:paraId="2B9FAC84" w14:textId="77777777" w:rsidR="007C2AA4" w:rsidRPr="006714A8" w:rsidRDefault="007C2AA4" w:rsidP="007C2AA4">
            <w:pPr>
              <w:pStyle w:val="ECCTabletext"/>
              <w:jc w:val="center"/>
              <w:rPr>
                <w:sz w:val="16"/>
                <w:szCs w:val="16"/>
              </w:rPr>
            </w:pPr>
            <w:r w:rsidRPr="006714A8">
              <w:rPr>
                <w:sz w:val="16"/>
                <w:szCs w:val="16"/>
              </w:rPr>
              <w:t>Outdoor WBB LP</w:t>
            </w:r>
          </w:p>
        </w:tc>
        <w:tc>
          <w:tcPr>
            <w:tcW w:w="747" w:type="pct"/>
          </w:tcPr>
          <w:p w14:paraId="27AA1DF2" w14:textId="77777777" w:rsidR="007C2AA4" w:rsidRPr="006714A8" w:rsidRDefault="007C2AA4" w:rsidP="007C2AA4">
            <w:pPr>
              <w:pStyle w:val="ECCTabletext"/>
              <w:jc w:val="center"/>
              <w:rPr>
                <w:sz w:val="16"/>
                <w:szCs w:val="16"/>
              </w:rPr>
            </w:pPr>
            <w:r w:rsidRPr="006714A8">
              <w:rPr>
                <w:sz w:val="16"/>
                <w:szCs w:val="16"/>
              </w:rPr>
              <w:t>50% applied at each side</w:t>
            </w:r>
          </w:p>
        </w:tc>
        <w:tc>
          <w:tcPr>
            <w:tcW w:w="974" w:type="pct"/>
          </w:tcPr>
          <w:p w14:paraId="444B8629" w14:textId="77777777" w:rsidR="007C2AA4" w:rsidRPr="006714A8" w:rsidRDefault="007C2AA4" w:rsidP="007C2AA4">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2066A40B" w14:textId="77777777" w:rsidR="007C2AA4" w:rsidRPr="006714A8" w:rsidRDefault="007C2AA4" w:rsidP="007C2AA4">
            <w:pPr>
              <w:pStyle w:val="ECCTabletext"/>
              <w:jc w:val="center"/>
              <w:rPr>
                <w:sz w:val="16"/>
                <w:szCs w:val="16"/>
              </w:rPr>
            </w:pPr>
            <w:r w:rsidRPr="006714A8">
              <w:rPr>
                <w:sz w:val="16"/>
                <w:szCs w:val="16"/>
              </w:rPr>
              <w:t>AAS (4x8)</w:t>
            </w:r>
          </w:p>
          <w:p w14:paraId="1CB008F9" w14:textId="77777777" w:rsidR="007C2AA4" w:rsidRPr="006714A8" w:rsidRDefault="007C2AA4" w:rsidP="007C2AA4">
            <w:pPr>
              <w:pStyle w:val="ECCTabletext"/>
              <w:jc w:val="center"/>
              <w:rPr>
                <w:sz w:val="16"/>
                <w:szCs w:val="16"/>
              </w:rPr>
            </w:pPr>
            <w:r w:rsidRPr="006714A8">
              <w:rPr>
                <w:sz w:val="16"/>
                <w:szCs w:val="16"/>
              </w:rPr>
              <w:t>20m height</w:t>
            </w:r>
          </w:p>
        </w:tc>
        <w:tc>
          <w:tcPr>
            <w:tcW w:w="1017" w:type="pct"/>
          </w:tcPr>
          <w:p w14:paraId="2854FD2B" w14:textId="77777777" w:rsidR="007C2AA4" w:rsidRPr="006714A8" w:rsidRDefault="007C2AA4" w:rsidP="007C2AA4">
            <w:pPr>
              <w:pStyle w:val="ECCTabletext"/>
              <w:jc w:val="center"/>
              <w:rPr>
                <w:b/>
                <w:bCs/>
                <w:sz w:val="16"/>
                <w:szCs w:val="16"/>
              </w:rPr>
            </w:pPr>
            <w:r w:rsidRPr="006714A8">
              <w:rPr>
                <w:sz w:val="16"/>
                <w:szCs w:val="16"/>
              </w:rPr>
              <w:t>Outdoor WBB LP BS</w:t>
            </w:r>
          </w:p>
          <w:p w14:paraId="5F8123C0" w14:textId="77777777" w:rsidR="007C2AA4" w:rsidRPr="006714A8" w:rsidRDefault="007C2AA4" w:rsidP="007C2AA4">
            <w:pPr>
              <w:pStyle w:val="ECCTabletext"/>
              <w:jc w:val="center"/>
              <w:rPr>
                <w:sz w:val="16"/>
                <w:szCs w:val="16"/>
              </w:rPr>
            </w:pPr>
            <w:r w:rsidRPr="006714A8">
              <w:rPr>
                <w:sz w:val="16"/>
                <w:szCs w:val="16"/>
              </w:rPr>
              <w:t>12 dBi antenna gain</w:t>
            </w:r>
          </w:p>
          <w:p w14:paraId="78456160" w14:textId="77777777" w:rsidR="007C2AA4" w:rsidRPr="006714A8" w:rsidRDefault="007C2AA4" w:rsidP="007C2AA4">
            <w:pPr>
              <w:pStyle w:val="ECCTabletext"/>
              <w:jc w:val="center"/>
              <w:rPr>
                <w:sz w:val="16"/>
                <w:szCs w:val="16"/>
              </w:rPr>
            </w:pPr>
            <w:r w:rsidRPr="006714A8">
              <w:rPr>
                <w:sz w:val="16"/>
                <w:szCs w:val="16"/>
              </w:rPr>
              <w:t>Non-AAS</w:t>
            </w:r>
          </w:p>
          <w:p w14:paraId="18B59DE8" w14:textId="77777777" w:rsidR="007C2AA4" w:rsidRPr="006714A8" w:rsidRDefault="007C2AA4" w:rsidP="007C2AA4">
            <w:pPr>
              <w:pStyle w:val="ECCTabletext"/>
              <w:jc w:val="center"/>
              <w:rPr>
                <w:sz w:val="16"/>
                <w:szCs w:val="16"/>
              </w:rPr>
            </w:pPr>
            <w:r w:rsidRPr="006714A8">
              <w:rPr>
                <w:sz w:val="16"/>
                <w:szCs w:val="16"/>
              </w:rPr>
              <w:t>10m height</w:t>
            </w:r>
          </w:p>
        </w:tc>
        <w:tc>
          <w:tcPr>
            <w:tcW w:w="1018" w:type="pct"/>
          </w:tcPr>
          <w:p w14:paraId="0A7794D7" w14:textId="5100372A" w:rsidR="007C2AA4" w:rsidRPr="006714A8" w:rsidRDefault="007C2AA4" w:rsidP="007C2AA4">
            <w:pPr>
              <w:pStyle w:val="ECCTabletext"/>
              <w:jc w:val="center"/>
              <w:rPr>
                <w:sz w:val="16"/>
                <w:szCs w:val="16"/>
              </w:rPr>
            </w:pPr>
            <w:r w:rsidRPr="006714A8">
              <w:rPr>
                <w:sz w:val="16"/>
                <w:szCs w:val="16"/>
              </w:rPr>
              <w:t>No separation distance requirement observed</w:t>
            </w:r>
            <w:r w:rsidR="00556CFC" w:rsidRPr="006714A8">
              <w:rPr>
                <w:sz w:val="16"/>
                <w:szCs w:val="16"/>
              </w:rPr>
              <w:t>, beyond the initial 250m configuration setup</w:t>
            </w:r>
          </w:p>
        </w:tc>
      </w:tr>
      <w:tr w:rsidR="007C2AA4" w:rsidRPr="0000782F" w14:paraId="440B66BA" w14:textId="77777777" w:rsidTr="00A7775F">
        <w:trPr>
          <w:jc w:val="left"/>
        </w:trPr>
        <w:tc>
          <w:tcPr>
            <w:tcW w:w="502" w:type="pct"/>
            <w:shd w:val="clear" w:color="auto" w:fill="auto"/>
          </w:tcPr>
          <w:p w14:paraId="142CB9E5" w14:textId="6D18364C" w:rsidR="007C2AA4" w:rsidRPr="006714A8" w:rsidRDefault="007C2AA4" w:rsidP="007C2AA4">
            <w:pPr>
              <w:pStyle w:val="ECCTabletext"/>
              <w:jc w:val="center"/>
              <w:rPr>
                <w:sz w:val="16"/>
                <w:szCs w:val="16"/>
              </w:rPr>
            </w:pPr>
            <w:r w:rsidRPr="006714A8">
              <w:rPr>
                <w:sz w:val="16"/>
                <w:szCs w:val="16"/>
              </w:rPr>
              <w:t>1</w:t>
            </w:r>
            <w:r w:rsidR="004F0DAE" w:rsidRPr="006714A8">
              <w:rPr>
                <w:sz w:val="16"/>
                <w:szCs w:val="16"/>
              </w:rPr>
              <w:t>6</w:t>
            </w:r>
          </w:p>
          <w:p w14:paraId="12E445BC" w14:textId="77777777" w:rsidR="007C2AA4" w:rsidRPr="006714A8" w:rsidRDefault="007C2AA4" w:rsidP="007C2AA4">
            <w:pPr>
              <w:pStyle w:val="ECCTabletext"/>
              <w:jc w:val="center"/>
              <w:rPr>
                <w:sz w:val="16"/>
                <w:szCs w:val="16"/>
              </w:rPr>
            </w:pPr>
            <w:r w:rsidRPr="006714A8">
              <w:rPr>
                <w:sz w:val="16"/>
                <w:szCs w:val="16"/>
              </w:rPr>
              <w:t>Urban</w:t>
            </w:r>
          </w:p>
        </w:tc>
        <w:tc>
          <w:tcPr>
            <w:tcW w:w="742" w:type="pct"/>
          </w:tcPr>
          <w:p w14:paraId="5A53F1F8" w14:textId="77777777" w:rsidR="007C2AA4" w:rsidRPr="006714A8" w:rsidRDefault="007C2AA4" w:rsidP="007C2AA4">
            <w:pPr>
              <w:pStyle w:val="ECCTabletext"/>
              <w:jc w:val="center"/>
              <w:rPr>
                <w:sz w:val="16"/>
                <w:szCs w:val="16"/>
              </w:rPr>
            </w:pPr>
            <w:r w:rsidRPr="006714A8">
              <w:rPr>
                <w:sz w:val="16"/>
                <w:szCs w:val="16"/>
              </w:rPr>
              <w:t>Outdoor 5G MFCN BS</w:t>
            </w:r>
          </w:p>
          <w:p w14:paraId="6176AB88" w14:textId="77777777" w:rsidR="007C2AA4" w:rsidRPr="006714A8" w:rsidRDefault="007C2AA4" w:rsidP="007C2AA4">
            <w:pPr>
              <w:pStyle w:val="ECCTabletext"/>
              <w:jc w:val="center"/>
              <w:rPr>
                <w:sz w:val="16"/>
                <w:szCs w:val="16"/>
              </w:rPr>
            </w:pPr>
            <w:r w:rsidRPr="006714A8">
              <w:rPr>
                <w:sz w:val="16"/>
                <w:szCs w:val="16"/>
              </w:rPr>
              <w:t xml:space="preserve">vs </w:t>
            </w:r>
          </w:p>
          <w:p w14:paraId="209F6496" w14:textId="77777777" w:rsidR="007C2AA4" w:rsidRPr="006714A8" w:rsidRDefault="007C2AA4" w:rsidP="007C2AA4">
            <w:pPr>
              <w:pStyle w:val="ECCTabletext"/>
              <w:jc w:val="center"/>
              <w:rPr>
                <w:sz w:val="16"/>
                <w:szCs w:val="16"/>
              </w:rPr>
            </w:pPr>
            <w:r w:rsidRPr="006714A8">
              <w:rPr>
                <w:sz w:val="16"/>
                <w:szCs w:val="16"/>
              </w:rPr>
              <w:t>Outdoor WBB LP</w:t>
            </w:r>
          </w:p>
        </w:tc>
        <w:tc>
          <w:tcPr>
            <w:tcW w:w="747" w:type="pct"/>
          </w:tcPr>
          <w:p w14:paraId="1DE2A2B7" w14:textId="77777777" w:rsidR="007C2AA4" w:rsidRPr="006714A8" w:rsidRDefault="007C2AA4" w:rsidP="007C2AA4">
            <w:pPr>
              <w:pStyle w:val="ECCTabletext"/>
              <w:jc w:val="center"/>
              <w:rPr>
                <w:sz w:val="16"/>
                <w:szCs w:val="16"/>
              </w:rPr>
            </w:pPr>
            <w:r w:rsidRPr="006714A8">
              <w:rPr>
                <w:sz w:val="16"/>
                <w:szCs w:val="16"/>
              </w:rPr>
              <w:t>50% applied at one side</w:t>
            </w:r>
          </w:p>
        </w:tc>
        <w:tc>
          <w:tcPr>
            <w:tcW w:w="974" w:type="pct"/>
          </w:tcPr>
          <w:p w14:paraId="1A890041" w14:textId="77777777" w:rsidR="007C2AA4" w:rsidRPr="006714A8" w:rsidRDefault="007C2AA4" w:rsidP="007C2AA4">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14DB72D1" w14:textId="77777777" w:rsidR="007C2AA4" w:rsidRPr="006714A8" w:rsidRDefault="007C2AA4" w:rsidP="007C2AA4">
            <w:pPr>
              <w:pStyle w:val="ECCTabletext"/>
              <w:jc w:val="center"/>
              <w:rPr>
                <w:sz w:val="16"/>
                <w:szCs w:val="16"/>
              </w:rPr>
            </w:pPr>
            <w:r w:rsidRPr="006714A8">
              <w:rPr>
                <w:sz w:val="16"/>
                <w:szCs w:val="16"/>
              </w:rPr>
              <w:t>AAS (4x8)</w:t>
            </w:r>
          </w:p>
          <w:p w14:paraId="41D06E0E" w14:textId="77777777" w:rsidR="007C2AA4" w:rsidRPr="006714A8" w:rsidRDefault="007C2AA4" w:rsidP="007C2AA4">
            <w:pPr>
              <w:pStyle w:val="ECCTabletext"/>
              <w:jc w:val="center"/>
              <w:rPr>
                <w:sz w:val="16"/>
                <w:szCs w:val="16"/>
              </w:rPr>
            </w:pPr>
            <w:r w:rsidRPr="006714A8">
              <w:rPr>
                <w:sz w:val="16"/>
                <w:szCs w:val="16"/>
              </w:rPr>
              <w:t>20m height</w:t>
            </w:r>
          </w:p>
        </w:tc>
        <w:tc>
          <w:tcPr>
            <w:tcW w:w="1017" w:type="pct"/>
          </w:tcPr>
          <w:p w14:paraId="741AD66A" w14:textId="77777777" w:rsidR="007C2AA4" w:rsidRPr="006714A8" w:rsidRDefault="007C2AA4" w:rsidP="007C2AA4">
            <w:pPr>
              <w:pStyle w:val="ECCTabletext"/>
              <w:jc w:val="center"/>
              <w:rPr>
                <w:b/>
                <w:bCs/>
                <w:sz w:val="16"/>
                <w:szCs w:val="16"/>
              </w:rPr>
            </w:pPr>
            <w:r w:rsidRPr="006714A8">
              <w:rPr>
                <w:sz w:val="16"/>
                <w:szCs w:val="16"/>
              </w:rPr>
              <w:t>Outdoor WBB LP BS</w:t>
            </w:r>
          </w:p>
          <w:p w14:paraId="44A09DB7" w14:textId="77777777" w:rsidR="007C2AA4" w:rsidRPr="006714A8" w:rsidRDefault="007C2AA4" w:rsidP="007C2AA4">
            <w:pPr>
              <w:pStyle w:val="ECCTabletext"/>
              <w:jc w:val="center"/>
              <w:rPr>
                <w:sz w:val="16"/>
                <w:szCs w:val="16"/>
              </w:rPr>
            </w:pPr>
            <w:r w:rsidRPr="006714A8">
              <w:rPr>
                <w:sz w:val="16"/>
                <w:szCs w:val="16"/>
              </w:rPr>
              <w:t>12 dBi antenna gain</w:t>
            </w:r>
          </w:p>
          <w:p w14:paraId="60CF3D09" w14:textId="77777777" w:rsidR="007C2AA4" w:rsidRPr="006714A8" w:rsidRDefault="007C2AA4" w:rsidP="007C2AA4">
            <w:pPr>
              <w:pStyle w:val="ECCTabletext"/>
              <w:jc w:val="center"/>
              <w:rPr>
                <w:sz w:val="16"/>
                <w:szCs w:val="16"/>
              </w:rPr>
            </w:pPr>
            <w:r w:rsidRPr="006714A8">
              <w:rPr>
                <w:sz w:val="16"/>
                <w:szCs w:val="16"/>
              </w:rPr>
              <w:t>Non-AAS</w:t>
            </w:r>
          </w:p>
          <w:p w14:paraId="09656E05" w14:textId="77777777" w:rsidR="007C2AA4" w:rsidRPr="006714A8" w:rsidRDefault="007C2AA4" w:rsidP="007C2AA4">
            <w:pPr>
              <w:pStyle w:val="ECCTabletext"/>
              <w:jc w:val="center"/>
              <w:rPr>
                <w:sz w:val="16"/>
                <w:szCs w:val="16"/>
              </w:rPr>
            </w:pPr>
            <w:r w:rsidRPr="006714A8">
              <w:rPr>
                <w:sz w:val="16"/>
                <w:szCs w:val="16"/>
              </w:rPr>
              <w:t>10m height</w:t>
            </w:r>
          </w:p>
        </w:tc>
        <w:tc>
          <w:tcPr>
            <w:tcW w:w="1018" w:type="pct"/>
          </w:tcPr>
          <w:p w14:paraId="133A70F0" w14:textId="652EC38F" w:rsidR="007C2AA4" w:rsidRPr="006714A8" w:rsidRDefault="007C2AA4" w:rsidP="007C2AA4">
            <w:pPr>
              <w:pStyle w:val="ECCTabletext"/>
              <w:jc w:val="center"/>
              <w:rPr>
                <w:sz w:val="16"/>
                <w:szCs w:val="16"/>
              </w:rPr>
            </w:pPr>
            <w:r w:rsidRPr="006714A8">
              <w:rPr>
                <w:sz w:val="16"/>
                <w:szCs w:val="16"/>
              </w:rPr>
              <w:t>No separation distance requirement observed</w:t>
            </w:r>
            <w:r w:rsidR="00556CFC" w:rsidRPr="006714A8">
              <w:rPr>
                <w:sz w:val="16"/>
                <w:szCs w:val="16"/>
              </w:rPr>
              <w:t>, beyond the initial 250m configuration setup</w:t>
            </w:r>
          </w:p>
        </w:tc>
      </w:tr>
      <w:tr w:rsidR="007C2AA4" w:rsidRPr="0000782F" w14:paraId="04BAC1DA" w14:textId="77777777" w:rsidTr="00A7775F">
        <w:trPr>
          <w:jc w:val="left"/>
        </w:trPr>
        <w:tc>
          <w:tcPr>
            <w:tcW w:w="502" w:type="pct"/>
            <w:shd w:val="clear" w:color="auto" w:fill="auto"/>
          </w:tcPr>
          <w:p w14:paraId="0470C89D" w14:textId="54E7E484" w:rsidR="007C2AA4" w:rsidRPr="006714A8" w:rsidRDefault="007C2AA4" w:rsidP="007C2AA4">
            <w:pPr>
              <w:pStyle w:val="ECCTabletext"/>
              <w:jc w:val="center"/>
              <w:rPr>
                <w:sz w:val="16"/>
                <w:szCs w:val="16"/>
              </w:rPr>
            </w:pPr>
            <w:r w:rsidRPr="006714A8">
              <w:rPr>
                <w:sz w:val="16"/>
                <w:szCs w:val="16"/>
              </w:rPr>
              <w:t>1</w:t>
            </w:r>
            <w:r w:rsidR="00007832" w:rsidRPr="006714A8">
              <w:rPr>
                <w:sz w:val="16"/>
                <w:szCs w:val="16"/>
              </w:rPr>
              <w:t>7</w:t>
            </w:r>
          </w:p>
          <w:p w14:paraId="75CCD6BF" w14:textId="77777777" w:rsidR="007C2AA4" w:rsidRPr="006714A8" w:rsidRDefault="007C2AA4" w:rsidP="007C2AA4">
            <w:pPr>
              <w:pStyle w:val="ECCTabletext"/>
              <w:jc w:val="center"/>
              <w:rPr>
                <w:sz w:val="16"/>
                <w:szCs w:val="16"/>
              </w:rPr>
            </w:pPr>
            <w:r w:rsidRPr="006714A8">
              <w:rPr>
                <w:sz w:val="16"/>
                <w:szCs w:val="16"/>
              </w:rPr>
              <w:t>Rural</w:t>
            </w:r>
          </w:p>
        </w:tc>
        <w:tc>
          <w:tcPr>
            <w:tcW w:w="742" w:type="pct"/>
          </w:tcPr>
          <w:p w14:paraId="4E574191" w14:textId="77777777" w:rsidR="007C2AA4" w:rsidRPr="006714A8" w:rsidRDefault="007C2AA4" w:rsidP="007C2AA4">
            <w:pPr>
              <w:pStyle w:val="ECCTabletext"/>
              <w:jc w:val="center"/>
              <w:rPr>
                <w:sz w:val="16"/>
                <w:szCs w:val="16"/>
              </w:rPr>
            </w:pPr>
            <w:r w:rsidRPr="006714A8">
              <w:rPr>
                <w:sz w:val="16"/>
                <w:szCs w:val="16"/>
              </w:rPr>
              <w:t>Outdoor 5G MFCN BS</w:t>
            </w:r>
          </w:p>
          <w:p w14:paraId="047B2BF9" w14:textId="77777777" w:rsidR="007C2AA4" w:rsidRPr="006714A8" w:rsidRDefault="007C2AA4" w:rsidP="007C2AA4">
            <w:pPr>
              <w:pStyle w:val="ECCTabletext"/>
              <w:jc w:val="center"/>
              <w:rPr>
                <w:sz w:val="16"/>
                <w:szCs w:val="16"/>
              </w:rPr>
            </w:pPr>
            <w:r w:rsidRPr="006714A8">
              <w:rPr>
                <w:sz w:val="16"/>
                <w:szCs w:val="16"/>
              </w:rPr>
              <w:t>vs</w:t>
            </w:r>
          </w:p>
          <w:p w14:paraId="0452B033" w14:textId="77777777" w:rsidR="007C2AA4" w:rsidRPr="006714A8" w:rsidRDefault="007C2AA4" w:rsidP="007C2AA4">
            <w:pPr>
              <w:pStyle w:val="ECCTabletext"/>
              <w:jc w:val="center"/>
              <w:rPr>
                <w:sz w:val="16"/>
                <w:szCs w:val="16"/>
              </w:rPr>
            </w:pPr>
            <w:r w:rsidRPr="006714A8">
              <w:rPr>
                <w:sz w:val="16"/>
                <w:szCs w:val="16"/>
              </w:rPr>
              <w:t>Outdoor WBB LP</w:t>
            </w:r>
          </w:p>
        </w:tc>
        <w:tc>
          <w:tcPr>
            <w:tcW w:w="747" w:type="pct"/>
          </w:tcPr>
          <w:p w14:paraId="733E459A" w14:textId="77777777" w:rsidR="007C2AA4" w:rsidRPr="006714A8" w:rsidRDefault="007C2AA4" w:rsidP="007C2AA4">
            <w:pPr>
              <w:pStyle w:val="ECCTabletext"/>
              <w:jc w:val="center"/>
              <w:rPr>
                <w:sz w:val="16"/>
                <w:szCs w:val="16"/>
              </w:rPr>
            </w:pPr>
            <w:r w:rsidRPr="006714A8">
              <w:rPr>
                <w:sz w:val="16"/>
                <w:szCs w:val="16"/>
              </w:rPr>
              <w:t>Both sides above clutter</w:t>
            </w:r>
          </w:p>
          <w:p w14:paraId="3701242D" w14:textId="77777777" w:rsidR="007C2AA4" w:rsidRPr="006714A8" w:rsidRDefault="007C2AA4" w:rsidP="007C2AA4">
            <w:pPr>
              <w:pStyle w:val="ECCTabletext"/>
              <w:jc w:val="center"/>
              <w:rPr>
                <w:sz w:val="16"/>
                <w:szCs w:val="16"/>
              </w:rPr>
            </w:pPr>
            <w:r w:rsidRPr="006714A8">
              <w:rPr>
                <w:sz w:val="16"/>
                <w:szCs w:val="16"/>
              </w:rPr>
              <w:t>(no clutter considered)</w:t>
            </w:r>
          </w:p>
        </w:tc>
        <w:tc>
          <w:tcPr>
            <w:tcW w:w="974" w:type="pct"/>
          </w:tcPr>
          <w:p w14:paraId="41D5964F" w14:textId="77777777" w:rsidR="007C2AA4" w:rsidRPr="006714A8" w:rsidRDefault="007C2AA4" w:rsidP="007C2AA4">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39F424E0" w14:textId="77777777" w:rsidR="007C2AA4" w:rsidRPr="006714A8" w:rsidRDefault="007C2AA4" w:rsidP="007C2AA4">
            <w:pPr>
              <w:pStyle w:val="ECCTabletext"/>
              <w:jc w:val="center"/>
              <w:rPr>
                <w:sz w:val="16"/>
                <w:szCs w:val="16"/>
              </w:rPr>
            </w:pPr>
            <w:r w:rsidRPr="006714A8">
              <w:rPr>
                <w:sz w:val="16"/>
                <w:szCs w:val="16"/>
              </w:rPr>
              <w:t>AAS (4x8)</w:t>
            </w:r>
          </w:p>
          <w:p w14:paraId="6637667C" w14:textId="77777777" w:rsidR="007C2AA4" w:rsidRPr="006714A8" w:rsidRDefault="007C2AA4" w:rsidP="007C2AA4">
            <w:pPr>
              <w:pStyle w:val="ECCTabletext"/>
              <w:jc w:val="center"/>
              <w:rPr>
                <w:sz w:val="16"/>
                <w:szCs w:val="16"/>
              </w:rPr>
            </w:pPr>
            <w:r w:rsidRPr="006714A8">
              <w:rPr>
                <w:sz w:val="16"/>
                <w:szCs w:val="16"/>
              </w:rPr>
              <w:t>25m height</w:t>
            </w:r>
          </w:p>
        </w:tc>
        <w:tc>
          <w:tcPr>
            <w:tcW w:w="1017" w:type="pct"/>
          </w:tcPr>
          <w:p w14:paraId="76639D54" w14:textId="77777777" w:rsidR="007C2AA4" w:rsidRPr="006714A8" w:rsidRDefault="007C2AA4" w:rsidP="007C2AA4">
            <w:pPr>
              <w:pStyle w:val="ECCTabletext"/>
              <w:jc w:val="center"/>
              <w:rPr>
                <w:b/>
                <w:bCs/>
                <w:sz w:val="16"/>
                <w:szCs w:val="16"/>
              </w:rPr>
            </w:pPr>
            <w:r w:rsidRPr="006714A8">
              <w:rPr>
                <w:sz w:val="16"/>
                <w:szCs w:val="16"/>
              </w:rPr>
              <w:t>Outdoor WBB LP BS</w:t>
            </w:r>
          </w:p>
          <w:p w14:paraId="66978A23" w14:textId="77777777" w:rsidR="007C2AA4" w:rsidRPr="006714A8" w:rsidRDefault="007C2AA4" w:rsidP="007C2AA4">
            <w:pPr>
              <w:pStyle w:val="ECCTabletext"/>
              <w:jc w:val="center"/>
              <w:rPr>
                <w:sz w:val="16"/>
                <w:szCs w:val="16"/>
              </w:rPr>
            </w:pPr>
            <w:r w:rsidRPr="006714A8">
              <w:rPr>
                <w:sz w:val="16"/>
                <w:szCs w:val="16"/>
              </w:rPr>
              <w:t>12 dBi antenna gain</w:t>
            </w:r>
          </w:p>
          <w:p w14:paraId="5E9B4CD6" w14:textId="77777777" w:rsidR="007C2AA4" w:rsidRPr="006714A8" w:rsidRDefault="007C2AA4" w:rsidP="007C2AA4">
            <w:pPr>
              <w:pStyle w:val="ECCTabletext"/>
              <w:jc w:val="center"/>
              <w:rPr>
                <w:sz w:val="16"/>
                <w:szCs w:val="16"/>
              </w:rPr>
            </w:pPr>
            <w:r w:rsidRPr="006714A8">
              <w:rPr>
                <w:sz w:val="16"/>
                <w:szCs w:val="16"/>
              </w:rPr>
              <w:t>Non-AAS</w:t>
            </w:r>
          </w:p>
          <w:p w14:paraId="06DF8BB5" w14:textId="77777777" w:rsidR="007C2AA4" w:rsidRPr="006714A8" w:rsidRDefault="007C2AA4" w:rsidP="007C2AA4">
            <w:pPr>
              <w:pStyle w:val="ECCTabletext"/>
              <w:jc w:val="center"/>
              <w:rPr>
                <w:sz w:val="16"/>
                <w:szCs w:val="16"/>
              </w:rPr>
            </w:pPr>
            <w:r w:rsidRPr="006714A8">
              <w:rPr>
                <w:sz w:val="16"/>
                <w:szCs w:val="16"/>
              </w:rPr>
              <w:t>10m height</w:t>
            </w:r>
          </w:p>
        </w:tc>
        <w:tc>
          <w:tcPr>
            <w:tcW w:w="1018" w:type="pct"/>
          </w:tcPr>
          <w:p w14:paraId="48FF49B0" w14:textId="459D3B9C" w:rsidR="007C2AA4" w:rsidRPr="006714A8" w:rsidRDefault="007C2AA4" w:rsidP="007C2AA4">
            <w:pPr>
              <w:pStyle w:val="ECCTabletext"/>
              <w:jc w:val="center"/>
              <w:rPr>
                <w:sz w:val="16"/>
                <w:szCs w:val="16"/>
              </w:rPr>
            </w:pPr>
            <w:r w:rsidRPr="006714A8">
              <w:rPr>
                <w:sz w:val="16"/>
                <w:szCs w:val="16"/>
              </w:rPr>
              <w:t>~1.</w:t>
            </w:r>
            <w:r w:rsidR="001E41EA">
              <w:rPr>
                <w:sz w:val="16"/>
                <w:szCs w:val="16"/>
              </w:rPr>
              <w:t>6</w:t>
            </w:r>
            <w:r w:rsidRPr="006714A8">
              <w:rPr>
                <w:sz w:val="16"/>
                <w:szCs w:val="16"/>
              </w:rPr>
              <w:t xml:space="preserve"> km</w:t>
            </w:r>
          </w:p>
        </w:tc>
      </w:tr>
      <w:tr w:rsidR="007C2AA4" w:rsidRPr="0000782F" w14:paraId="1958EB3D" w14:textId="77777777" w:rsidTr="00A7775F">
        <w:trPr>
          <w:jc w:val="left"/>
        </w:trPr>
        <w:tc>
          <w:tcPr>
            <w:tcW w:w="502" w:type="pct"/>
            <w:shd w:val="clear" w:color="auto" w:fill="auto"/>
          </w:tcPr>
          <w:p w14:paraId="0BAB84AA" w14:textId="5F366CCD" w:rsidR="007C2AA4" w:rsidRPr="006714A8" w:rsidRDefault="007C2AA4" w:rsidP="007C2AA4">
            <w:pPr>
              <w:pStyle w:val="ECCTabletext"/>
              <w:jc w:val="center"/>
              <w:rPr>
                <w:sz w:val="16"/>
                <w:szCs w:val="16"/>
              </w:rPr>
            </w:pPr>
            <w:r w:rsidRPr="006714A8">
              <w:rPr>
                <w:sz w:val="16"/>
                <w:szCs w:val="16"/>
              </w:rPr>
              <w:t>1</w:t>
            </w:r>
            <w:r w:rsidR="00007832" w:rsidRPr="006714A8">
              <w:rPr>
                <w:sz w:val="16"/>
                <w:szCs w:val="16"/>
              </w:rPr>
              <w:t>8</w:t>
            </w:r>
          </w:p>
          <w:p w14:paraId="4E0D37A3" w14:textId="77777777" w:rsidR="007C2AA4" w:rsidRPr="006714A8" w:rsidRDefault="007C2AA4" w:rsidP="007C2AA4">
            <w:pPr>
              <w:pStyle w:val="ECCTabletext"/>
              <w:jc w:val="center"/>
              <w:rPr>
                <w:sz w:val="16"/>
                <w:szCs w:val="16"/>
              </w:rPr>
            </w:pPr>
            <w:r w:rsidRPr="006714A8">
              <w:rPr>
                <w:sz w:val="16"/>
                <w:szCs w:val="16"/>
              </w:rPr>
              <w:t>Dense Suburban</w:t>
            </w:r>
          </w:p>
        </w:tc>
        <w:tc>
          <w:tcPr>
            <w:tcW w:w="742" w:type="pct"/>
          </w:tcPr>
          <w:p w14:paraId="6C1C45CC" w14:textId="77777777" w:rsidR="007C2AA4" w:rsidRPr="006714A8" w:rsidRDefault="007C2AA4" w:rsidP="007C2AA4">
            <w:pPr>
              <w:pStyle w:val="ECCTabletext"/>
              <w:jc w:val="center"/>
              <w:rPr>
                <w:sz w:val="16"/>
                <w:szCs w:val="16"/>
              </w:rPr>
            </w:pPr>
            <w:r w:rsidRPr="006714A8">
              <w:rPr>
                <w:sz w:val="16"/>
                <w:szCs w:val="16"/>
              </w:rPr>
              <w:t>Outdoor 5G MFCN BS</w:t>
            </w:r>
          </w:p>
          <w:p w14:paraId="13AE9E4B" w14:textId="77777777" w:rsidR="007C2AA4" w:rsidRPr="006714A8" w:rsidRDefault="007C2AA4" w:rsidP="007C2AA4">
            <w:pPr>
              <w:pStyle w:val="ECCTabletext"/>
              <w:jc w:val="center"/>
              <w:rPr>
                <w:sz w:val="16"/>
                <w:szCs w:val="16"/>
              </w:rPr>
            </w:pPr>
            <w:r w:rsidRPr="006714A8">
              <w:rPr>
                <w:sz w:val="16"/>
                <w:szCs w:val="16"/>
              </w:rPr>
              <w:t>vs</w:t>
            </w:r>
          </w:p>
          <w:p w14:paraId="2CFB6E67" w14:textId="77777777" w:rsidR="007C2AA4" w:rsidRPr="006714A8" w:rsidRDefault="007C2AA4" w:rsidP="007C2AA4">
            <w:pPr>
              <w:pStyle w:val="ECCTabletext"/>
              <w:jc w:val="center"/>
              <w:rPr>
                <w:sz w:val="16"/>
                <w:szCs w:val="16"/>
              </w:rPr>
            </w:pPr>
            <w:r w:rsidRPr="006714A8">
              <w:rPr>
                <w:sz w:val="16"/>
                <w:szCs w:val="16"/>
              </w:rPr>
              <w:t>Outdoor WBB MP</w:t>
            </w:r>
          </w:p>
        </w:tc>
        <w:tc>
          <w:tcPr>
            <w:tcW w:w="747" w:type="pct"/>
          </w:tcPr>
          <w:p w14:paraId="44C72003" w14:textId="77777777" w:rsidR="007C2AA4" w:rsidRPr="006714A8" w:rsidRDefault="007C2AA4" w:rsidP="007C2AA4">
            <w:pPr>
              <w:pStyle w:val="ECCTabletext"/>
              <w:jc w:val="center"/>
              <w:rPr>
                <w:sz w:val="16"/>
                <w:szCs w:val="16"/>
              </w:rPr>
            </w:pPr>
            <w:r w:rsidRPr="006714A8">
              <w:rPr>
                <w:sz w:val="16"/>
                <w:szCs w:val="16"/>
              </w:rPr>
              <w:t>30% applied at one side</w:t>
            </w:r>
          </w:p>
        </w:tc>
        <w:tc>
          <w:tcPr>
            <w:tcW w:w="974" w:type="pct"/>
          </w:tcPr>
          <w:p w14:paraId="2623EE94" w14:textId="77777777" w:rsidR="007C2AA4" w:rsidRPr="006714A8" w:rsidRDefault="007C2AA4" w:rsidP="007C2AA4">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4B84754A" w14:textId="77777777" w:rsidR="007C2AA4" w:rsidRPr="006714A8" w:rsidRDefault="007C2AA4" w:rsidP="007C2AA4">
            <w:pPr>
              <w:pStyle w:val="ECCTabletext"/>
              <w:jc w:val="center"/>
              <w:rPr>
                <w:sz w:val="16"/>
                <w:szCs w:val="16"/>
              </w:rPr>
            </w:pPr>
            <w:r w:rsidRPr="006714A8">
              <w:rPr>
                <w:sz w:val="16"/>
                <w:szCs w:val="16"/>
              </w:rPr>
              <w:t>AAS (4x8)</w:t>
            </w:r>
          </w:p>
          <w:p w14:paraId="33946356" w14:textId="77777777" w:rsidR="007C2AA4" w:rsidRPr="006714A8" w:rsidRDefault="007C2AA4" w:rsidP="007C2AA4">
            <w:pPr>
              <w:pStyle w:val="ECCTabletext"/>
              <w:jc w:val="center"/>
              <w:rPr>
                <w:sz w:val="16"/>
                <w:szCs w:val="16"/>
              </w:rPr>
            </w:pPr>
            <w:r w:rsidRPr="006714A8">
              <w:rPr>
                <w:sz w:val="16"/>
                <w:szCs w:val="16"/>
              </w:rPr>
              <w:t>25m height</w:t>
            </w:r>
          </w:p>
        </w:tc>
        <w:tc>
          <w:tcPr>
            <w:tcW w:w="1017" w:type="pct"/>
          </w:tcPr>
          <w:p w14:paraId="5EB3B0B5" w14:textId="77777777" w:rsidR="007C2AA4" w:rsidRPr="006714A8" w:rsidRDefault="007C2AA4" w:rsidP="007C2AA4">
            <w:pPr>
              <w:pStyle w:val="ECCTabletext"/>
              <w:jc w:val="center"/>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2E8F011F" w14:textId="77777777" w:rsidR="007C2AA4" w:rsidRPr="006714A8" w:rsidRDefault="007C2AA4" w:rsidP="007C2AA4">
            <w:pPr>
              <w:pStyle w:val="ECCTabletext"/>
              <w:jc w:val="center"/>
              <w:rPr>
                <w:sz w:val="16"/>
                <w:szCs w:val="16"/>
              </w:rPr>
            </w:pPr>
            <w:r w:rsidRPr="006714A8">
              <w:rPr>
                <w:sz w:val="16"/>
                <w:szCs w:val="16"/>
              </w:rPr>
              <w:t>AAS (4x8)</w:t>
            </w:r>
          </w:p>
          <w:p w14:paraId="3F2AD548" w14:textId="77777777" w:rsidR="007C2AA4" w:rsidRPr="006714A8" w:rsidRDefault="007C2AA4" w:rsidP="007C2AA4">
            <w:pPr>
              <w:pStyle w:val="ECCTabletext"/>
              <w:jc w:val="center"/>
              <w:rPr>
                <w:sz w:val="16"/>
                <w:szCs w:val="16"/>
              </w:rPr>
            </w:pPr>
            <w:r w:rsidRPr="006714A8">
              <w:rPr>
                <w:sz w:val="16"/>
                <w:szCs w:val="16"/>
              </w:rPr>
              <w:t>12m height</w:t>
            </w:r>
          </w:p>
        </w:tc>
        <w:tc>
          <w:tcPr>
            <w:tcW w:w="1018" w:type="pct"/>
          </w:tcPr>
          <w:p w14:paraId="69450EE2" w14:textId="2A7A468B" w:rsidR="007C2AA4" w:rsidRPr="006714A8" w:rsidRDefault="007C2AA4" w:rsidP="007C2AA4">
            <w:pPr>
              <w:pStyle w:val="ECCTabletext"/>
              <w:jc w:val="center"/>
              <w:rPr>
                <w:sz w:val="16"/>
                <w:szCs w:val="16"/>
              </w:rPr>
            </w:pPr>
            <w:r w:rsidRPr="006714A8">
              <w:rPr>
                <w:sz w:val="16"/>
                <w:szCs w:val="16"/>
              </w:rPr>
              <w:t>~300 m</w:t>
            </w:r>
          </w:p>
        </w:tc>
      </w:tr>
      <w:tr w:rsidR="007C2AA4" w:rsidRPr="0000782F" w14:paraId="2128EEF8" w14:textId="77777777" w:rsidTr="00A7775F">
        <w:trPr>
          <w:jc w:val="left"/>
        </w:trPr>
        <w:tc>
          <w:tcPr>
            <w:tcW w:w="502" w:type="pct"/>
            <w:shd w:val="clear" w:color="auto" w:fill="auto"/>
          </w:tcPr>
          <w:p w14:paraId="034555A9" w14:textId="45F8CDF0" w:rsidR="007C2AA4" w:rsidRPr="006714A8" w:rsidRDefault="007C2AA4" w:rsidP="007C2AA4">
            <w:pPr>
              <w:pStyle w:val="ECCTabletext"/>
              <w:jc w:val="center"/>
              <w:rPr>
                <w:sz w:val="16"/>
                <w:szCs w:val="16"/>
              </w:rPr>
            </w:pPr>
            <w:r w:rsidRPr="006714A8">
              <w:rPr>
                <w:sz w:val="16"/>
                <w:szCs w:val="16"/>
              </w:rPr>
              <w:t>1</w:t>
            </w:r>
            <w:r w:rsidR="00007832" w:rsidRPr="006714A8">
              <w:rPr>
                <w:sz w:val="16"/>
                <w:szCs w:val="16"/>
              </w:rPr>
              <w:t>9</w:t>
            </w:r>
          </w:p>
          <w:p w14:paraId="15F3E759" w14:textId="77777777" w:rsidR="007C2AA4" w:rsidRPr="006714A8" w:rsidRDefault="007C2AA4" w:rsidP="007C2AA4">
            <w:pPr>
              <w:pStyle w:val="ECCTabletext"/>
              <w:jc w:val="center"/>
              <w:rPr>
                <w:sz w:val="16"/>
                <w:szCs w:val="16"/>
              </w:rPr>
            </w:pPr>
            <w:r w:rsidRPr="006714A8">
              <w:rPr>
                <w:sz w:val="16"/>
                <w:szCs w:val="16"/>
              </w:rPr>
              <w:t xml:space="preserve">Rural </w:t>
            </w:r>
          </w:p>
        </w:tc>
        <w:tc>
          <w:tcPr>
            <w:tcW w:w="742" w:type="pct"/>
          </w:tcPr>
          <w:p w14:paraId="48FF0897" w14:textId="77777777" w:rsidR="007C2AA4" w:rsidRPr="006714A8" w:rsidRDefault="007C2AA4" w:rsidP="007C2AA4">
            <w:pPr>
              <w:pStyle w:val="ECCTabletext"/>
              <w:jc w:val="center"/>
              <w:rPr>
                <w:sz w:val="16"/>
                <w:szCs w:val="16"/>
              </w:rPr>
            </w:pPr>
            <w:r w:rsidRPr="006714A8">
              <w:rPr>
                <w:sz w:val="16"/>
                <w:szCs w:val="16"/>
              </w:rPr>
              <w:t>Outdoor WBB MP</w:t>
            </w:r>
          </w:p>
          <w:p w14:paraId="7AF96FBB" w14:textId="77777777" w:rsidR="007C2AA4" w:rsidRPr="006714A8" w:rsidRDefault="007C2AA4" w:rsidP="007C2AA4">
            <w:pPr>
              <w:pStyle w:val="ECCTabletext"/>
              <w:jc w:val="center"/>
              <w:rPr>
                <w:sz w:val="16"/>
                <w:szCs w:val="16"/>
              </w:rPr>
            </w:pPr>
            <w:r w:rsidRPr="006714A8">
              <w:rPr>
                <w:sz w:val="16"/>
                <w:szCs w:val="16"/>
              </w:rPr>
              <w:t>vs</w:t>
            </w:r>
          </w:p>
          <w:p w14:paraId="4E4041D5" w14:textId="77777777" w:rsidR="007C2AA4" w:rsidRPr="006714A8" w:rsidRDefault="007C2AA4" w:rsidP="007C2AA4">
            <w:pPr>
              <w:pStyle w:val="ECCTabletext"/>
              <w:jc w:val="center"/>
              <w:rPr>
                <w:sz w:val="16"/>
                <w:szCs w:val="16"/>
              </w:rPr>
            </w:pPr>
            <w:r w:rsidRPr="006714A8">
              <w:rPr>
                <w:sz w:val="16"/>
                <w:szCs w:val="16"/>
              </w:rPr>
              <w:t>Outdoor WBB MP</w:t>
            </w:r>
          </w:p>
        </w:tc>
        <w:tc>
          <w:tcPr>
            <w:tcW w:w="747" w:type="pct"/>
          </w:tcPr>
          <w:p w14:paraId="122A6D9C" w14:textId="77777777" w:rsidR="007C2AA4" w:rsidRPr="006714A8" w:rsidRDefault="007C2AA4" w:rsidP="007C2AA4">
            <w:pPr>
              <w:pStyle w:val="ECCTabletext"/>
              <w:jc w:val="center"/>
              <w:rPr>
                <w:sz w:val="16"/>
                <w:szCs w:val="16"/>
              </w:rPr>
            </w:pPr>
            <w:r w:rsidRPr="006714A8">
              <w:rPr>
                <w:sz w:val="16"/>
                <w:szCs w:val="16"/>
              </w:rPr>
              <w:t>Both sides above clutter</w:t>
            </w:r>
          </w:p>
          <w:p w14:paraId="00BBBC5D" w14:textId="77777777" w:rsidR="007C2AA4" w:rsidRPr="006714A8" w:rsidRDefault="007C2AA4" w:rsidP="007C2AA4">
            <w:pPr>
              <w:pStyle w:val="ECCTabletext"/>
              <w:jc w:val="center"/>
              <w:rPr>
                <w:sz w:val="16"/>
                <w:szCs w:val="16"/>
              </w:rPr>
            </w:pPr>
            <w:r w:rsidRPr="006714A8">
              <w:rPr>
                <w:sz w:val="16"/>
                <w:szCs w:val="16"/>
              </w:rPr>
              <w:t>(no clutter considered)</w:t>
            </w:r>
          </w:p>
        </w:tc>
        <w:tc>
          <w:tcPr>
            <w:tcW w:w="974" w:type="pct"/>
          </w:tcPr>
          <w:p w14:paraId="3D35E239" w14:textId="77777777" w:rsidR="007C2AA4" w:rsidRPr="006714A8" w:rsidRDefault="007C2AA4" w:rsidP="007C2AA4">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57348584" w14:textId="77777777" w:rsidR="007C2AA4" w:rsidRPr="006714A8" w:rsidRDefault="007C2AA4" w:rsidP="007C2AA4">
            <w:pPr>
              <w:pStyle w:val="ECCTabletext"/>
              <w:jc w:val="center"/>
              <w:rPr>
                <w:sz w:val="16"/>
                <w:szCs w:val="16"/>
              </w:rPr>
            </w:pPr>
            <w:r w:rsidRPr="006714A8">
              <w:rPr>
                <w:sz w:val="16"/>
                <w:szCs w:val="16"/>
              </w:rPr>
              <w:t>AAS (4x8)</w:t>
            </w:r>
          </w:p>
          <w:p w14:paraId="14F2F1F9" w14:textId="77777777" w:rsidR="007C2AA4" w:rsidRPr="006714A8" w:rsidRDefault="007C2AA4" w:rsidP="007C2AA4">
            <w:pPr>
              <w:pStyle w:val="ECCTabletext"/>
              <w:jc w:val="center"/>
              <w:rPr>
                <w:sz w:val="16"/>
                <w:szCs w:val="16"/>
              </w:rPr>
            </w:pPr>
            <w:r w:rsidRPr="006714A8">
              <w:rPr>
                <w:sz w:val="16"/>
                <w:szCs w:val="16"/>
              </w:rPr>
              <w:t>25m height</w:t>
            </w:r>
          </w:p>
        </w:tc>
        <w:tc>
          <w:tcPr>
            <w:tcW w:w="1017" w:type="pct"/>
          </w:tcPr>
          <w:p w14:paraId="473988D7" w14:textId="77777777" w:rsidR="007C2AA4" w:rsidRPr="006714A8" w:rsidRDefault="007C2AA4" w:rsidP="007C2AA4">
            <w:pPr>
              <w:pStyle w:val="ECCTabletext"/>
              <w:jc w:val="center"/>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05438078" w14:textId="77777777" w:rsidR="007C2AA4" w:rsidRPr="006714A8" w:rsidRDefault="007C2AA4" w:rsidP="007C2AA4">
            <w:pPr>
              <w:pStyle w:val="ECCTabletext"/>
              <w:jc w:val="center"/>
              <w:rPr>
                <w:sz w:val="16"/>
                <w:szCs w:val="16"/>
              </w:rPr>
            </w:pPr>
            <w:r w:rsidRPr="006714A8">
              <w:rPr>
                <w:sz w:val="16"/>
                <w:szCs w:val="16"/>
              </w:rPr>
              <w:t>AAS (4x8)</w:t>
            </w:r>
          </w:p>
          <w:p w14:paraId="09A41F57" w14:textId="77777777" w:rsidR="007C2AA4" w:rsidRPr="006714A8" w:rsidRDefault="007C2AA4" w:rsidP="007C2AA4">
            <w:pPr>
              <w:pStyle w:val="ECCTabletext"/>
              <w:jc w:val="center"/>
              <w:rPr>
                <w:sz w:val="16"/>
                <w:szCs w:val="16"/>
              </w:rPr>
            </w:pPr>
            <w:r w:rsidRPr="006714A8">
              <w:rPr>
                <w:sz w:val="16"/>
                <w:szCs w:val="16"/>
              </w:rPr>
              <w:t>15m height</w:t>
            </w:r>
          </w:p>
        </w:tc>
        <w:tc>
          <w:tcPr>
            <w:tcW w:w="1018" w:type="pct"/>
          </w:tcPr>
          <w:p w14:paraId="7852F25E" w14:textId="75014561" w:rsidR="007C2AA4" w:rsidRPr="006714A8" w:rsidRDefault="007C2AA4" w:rsidP="007C2AA4">
            <w:pPr>
              <w:pStyle w:val="ECCTabletext"/>
              <w:jc w:val="center"/>
              <w:rPr>
                <w:sz w:val="16"/>
                <w:szCs w:val="16"/>
              </w:rPr>
            </w:pPr>
            <w:r w:rsidRPr="006714A8">
              <w:rPr>
                <w:sz w:val="16"/>
                <w:szCs w:val="16"/>
              </w:rPr>
              <w:t>~</w:t>
            </w:r>
            <w:r w:rsidR="00556CFC" w:rsidRPr="006714A8">
              <w:rPr>
                <w:sz w:val="16"/>
                <w:szCs w:val="16"/>
              </w:rPr>
              <w:t>5.</w:t>
            </w:r>
            <w:r w:rsidR="00074773" w:rsidRPr="006714A8">
              <w:rPr>
                <w:sz w:val="16"/>
                <w:szCs w:val="16"/>
              </w:rPr>
              <w:t>75</w:t>
            </w:r>
            <w:r w:rsidRPr="006714A8">
              <w:rPr>
                <w:sz w:val="16"/>
                <w:szCs w:val="16"/>
              </w:rPr>
              <w:t xml:space="preserve"> km</w:t>
            </w:r>
          </w:p>
        </w:tc>
      </w:tr>
      <w:tr w:rsidR="00007832" w:rsidRPr="0000782F" w14:paraId="4BF89446" w14:textId="77777777" w:rsidTr="00A7775F">
        <w:trPr>
          <w:jc w:val="left"/>
        </w:trPr>
        <w:tc>
          <w:tcPr>
            <w:tcW w:w="502" w:type="pct"/>
            <w:shd w:val="clear" w:color="auto" w:fill="auto"/>
          </w:tcPr>
          <w:p w14:paraId="5F97F497" w14:textId="11AA1C0D" w:rsidR="00007832" w:rsidRPr="006714A8" w:rsidRDefault="00007832" w:rsidP="00007832">
            <w:pPr>
              <w:pStyle w:val="ECCTabletext"/>
              <w:jc w:val="center"/>
              <w:rPr>
                <w:sz w:val="16"/>
                <w:szCs w:val="16"/>
              </w:rPr>
            </w:pPr>
            <w:r w:rsidRPr="006714A8">
              <w:rPr>
                <w:sz w:val="16"/>
                <w:szCs w:val="16"/>
              </w:rPr>
              <w:t>20</w:t>
            </w:r>
          </w:p>
          <w:p w14:paraId="61DE0048" w14:textId="638F35C5" w:rsidR="00007832" w:rsidRPr="006714A8" w:rsidRDefault="00007832" w:rsidP="00007832">
            <w:pPr>
              <w:pStyle w:val="ECCTabletext"/>
              <w:jc w:val="center"/>
              <w:rPr>
                <w:sz w:val="16"/>
                <w:szCs w:val="16"/>
              </w:rPr>
            </w:pPr>
            <w:r w:rsidRPr="006714A8">
              <w:rPr>
                <w:sz w:val="16"/>
                <w:szCs w:val="16"/>
              </w:rPr>
              <w:t>Dense Urban</w:t>
            </w:r>
          </w:p>
        </w:tc>
        <w:tc>
          <w:tcPr>
            <w:tcW w:w="742" w:type="pct"/>
          </w:tcPr>
          <w:p w14:paraId="080EBC82" w14:textId="77777777" w:rsidR="00007832" w:rsidRPr="006714A8" w:rsidRDefault="00007832" w:rsidP="00007832">
            <w:pPr>
              <w:pStyle w:val="ECCTabletext"/>
              <w:jc w:val="center"/>
              <w:rPr>
                <w:sz w:val="16"/>
                <w:szCs w:val="16"/>
              </w:rPr>
            </w:pPr>
            <w:r w:rsidRPr="006714A8">
              <w:rPr>
                <w:sz w:val="16"/>
                <w:szCs w:val="16"/>
              </w:rPr>
              <w:t>Outdoor 5G MFCN BS</w:t>
            </w:r>
          </w:p>
          <w:p w14:paraId="386276F5" w14:textId="77777777" w:rsidR="00007832" w:rsidRPr="006714A8" w:rsidRDefault="00007832" w:rsidP="00007832">
            <w:pPr>
              <w:pStyle w:val="ECCTabletext"/>
              <w:jc w:val="center"/>
              <w:rPr>
                <w:sz w:val="16"/>
                <w:szCs w:val="16"/>
              </w:rPr>
            </w:pPr>
            <w:r w:rsidRPr="006714A8">
              <w:rPr>
                <w:sz w:val="16"/>
                <w:szCs w:val="16"/>
              </w:rPr>
              <w:t xml:space="preserve">vs </w:t>
            </w:r>
          </w:p>
          <w:p w14:paraId="1CBDB30F" w14:textId="347A6388" w:rsidR="00007832" w:rsidRPr="006714A8" w:rsidRDefault="00007832" w:rsidP="00007832">
            <w:pPr>
              <w:pStyle w:val="ECCTabletext"/>
              <w:jc w:val="center"/>
              <w:rPr>
                <w:sz w:val="16"/>
                <w:szCs w:val="16"/>
              </w:rPr>
            </w:pPr>
            <w:r w:rsidRPr="006714A8">
              <w:rPr>
                <w:sz w:val="16"/>
                <w:szCs w:val="16"/>
              </w:rPr>
              <w:t>Outdoor WBB LP</w:t>
            </w:r>
          </w:p>
        </w:tc>
        <w:tc>
          <w:tcPr>
            <w:tcW w:w="747" w:type="pct"/>
          </w:tcPr>
          <w:p w14:paraId="348B0551" w14:textId="564919AB" w:rsidR="00007832" w:rsidRPr="006714A8" w:rsidRDefault="00007832" w:rsidP="00007832">
            <w:pPr>
              <w:pStyle w:val="ECCTabletext"/>
              <w:jc w:val="center"/>
              <w:rPr>
                <w:sz w:val="16"/>
                <w:szCs w:val="16"/>
              </w:rPr>
            </w:pPr>
            <w:r w:rsidRPr="006714A8">
              <w:rPr>
                <w:sz w:val="16"/>
                <w:szCs w:val="16"/>
              </w:rPr>
              <w:t>50% applied at each side</w:t>
            </w:r>
          </w:p>
        </w:tc>
        <w:tc>
          <w:tcPr>
            <w:tcW w:w="974" w:type="pct"/>
          </w:tcPr>
          <w:p w14:paraId="4D6A96FA" w14:textId="77777777" w:rsidR="00007832" w:rsidRPr="006714A8" w:rsidRDefault="00007832" w:rsidP="00007832">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0D2ED734" w14:textId="602B2CEF" w:rsidR="00007832" w:rsidRPr="006714A8" w:rsidRDefault="00007832" w:rsidP="00007832">
            <w:pPr>
              <w:pStyle w:val="ECCTabletext"/>
              <w:jc w:val="center"/>
              <w:rPr>
                <w:sz w:val="16"/>
                <w:szCs w:val="16"/>
              </w:rPr>
            </w:pPr>
            <w:r w:rsidRPr="006714A8">
              <w:rPr>
                <w:sz w:val="16"/>
                <w:szCs w:val="16"/>
              </w:rPr>
              <w:t>AAS (</w:t>
            </w:r>
            <w:r w:rsidR="00074773" w:rsidRPr="006714A8">
              <w:rPr>
                <w:sz w:val="16"/>
                <w:szCs w:val="16"/>
              </w:rPr>
              <w:t>8</w:t>
            </w:r>
            <w:r w:rsidRPr="006714A8">
              <w:rPr>
                <w:sz w:val="16"/>
                <w:szCs w:val="16"/>
              </w:rPr>
              <w:t>x8)</w:t>
            </w:r>
          </w:p>
          <w:p w14:paraId="5457B71C" w14:textId="5902AC52" w:rsidR="00007832" w:rsidRPr="006714A8" w:rsidRDefault="00007832" w:rsidP="00007832">
            <w:pPr>
              <w:pStyle w:val="ECCTabletext"/>
              <w:jc w:val="center"/>
              <w:rPr>
                <w:sz w:val="16"/>
                <w:szCs w:val="16"/>
              </w:rPr>
            </w:pPr>
            <w:r w:rsidRPr="006714A8">
              <w:rPr>
                <w:sz w:val="16"/>
                <w:szCs w:val="16"/>
              </w:rPr>
              <w:t>20m height</w:t>
            </w:r>
          </w:p>
        </w:tc>
        <w:tc>
          <w:tcPr>
            <w:tcW w:w="1017" w:type="pct"/>
          </w:tcPr>
          <w:p w14:paraId="5699BC1A" w14:textId="77777777" w:rsidR="00007832" w:rsidRPr="006714A8" w:rsidRDefault="00007832" w:rsidP="00007832">
            <w:pPr>
              <w:pStyle w:val="ECCTabletext"/>
              <w:jc w:val="center"/>
              <w:rPr>
                <w:b/>
                <w:bCs/>
                <w:sz w:val="16"/>
                <w:szCs w:val="16"/>
              </w:rPr>
            </w:pPr>
            <w:r w:rsidRPr="006714A8">
              <w:rPr>
                <w:sz w:val="16"/>
                <w:szCs w:val="16"/>
              </w:rPr>
              <w:t>Outdoor WBB LP BS</w:t>
            </w:r>
          </w:p>
          <w:p w14:paraId="62D20404" w14:textId="77777777" w:rsidR="00007832" w:rsidRPr="006714A8" w:rsidRDefault="00007832" w:rsidP="00007832">
            <w:pPr>
              <w:pStyle w:val="ECCTabletext"/>
              <w:jc w:val="center"/>
              <w:rPr>
                <w:sz w:val="16"/>
                <w:szCs w:val="16"/>
              </w:rPr>
            </w:pPr>
            <w:r w:rsidRPr="006714A8">
              <w:rPr>
                <w:sz w:val="16"/>
                <w:szCs w:val="16"/>
              </w:rPr>
              <w:t>12 dBi antenna gain</w:t>
            </w:r>
          </w:p>
          <w:p w14:paraId="2DF0EDBD" w14:textId="77777777" w:rsidR="00007832" w:rsidRPr="006714A8" w:rsidRDefault="00007832" w:rsidP="00007832">
            <w:pPr>
              <w:pStyle w:val="ECCTabletext"/>
              <w:jc w:val="center"/>
              <w:rPr>
                <w:sz w:val="16"/>
                <w:szCs w:val="16"/>
              </w:rPr>
            </w:pPr>
            <w:r w:rsidRPr="006714A8">
              <w:rPr>
                <w:sz w:val="16"/>
                <w:szCs w:val="16"/>
              </w:rPr>
              <w:t>Non-AAS</w:t>
            </w:r>
          </w:p>
          <w:p w14:paraId="4418A056" w14:textId="0EDD2ECD" w:rsidR="00007832" w:rsidRPr="006714A8" w:rsidRDefault="00007832" w:rsidP="00007832">
            <w:pPr>
              <w:pStyle w:val="ECCTabletext"/>
              <w:jc w:val="center"/>
              <w:rPr>
                <w:sz w:val="16"/>
                <w:szCs w:val="16"/>
              </w:rPr>
            </w:pPr>
            <w:r w:rsidRPr="006714A8">
              <w:rPr>
                <w:sz w:val="16"/>
                <w:szCs w:val="16"/>
              </w:rPr>
              <w:t>10m height</w:t>
            </w:r>
          </w:p>
        </w:tc>
        <w:tc>
          <w:tcPr>
            <w:tcW w:w="1018" w:type="pct"/>
          </w:tcPr>
          <w:p w14:paraId="7FCBE40C" w14:textId="28FAB446" w:rsidR="00007832" w:rsidRPr="006714A8" w:rsidRDefault="00007832" w:rsidP="00007832">
            <w:pPr>
              <w:pStyle w:val="ECCTabletext"/>
              <w:jc w:val="center"/>
              <w:rPr>
                <w:sz w:val="16"/>
                <w:szCs w:val="16"/>
              </w:rPr>
            </w:pPr>
            <w:r w:rsidRPr="006714A8">
              <w:rPr>
                <w:sz w:val="16"/>
                <w:szCs w:val="16"/>
              </w:rPr>
              <w:t>No separation distance requirement observed</w:t>
            </w:r>
            <w:r w:rsidR="00556CFC" w:rsidRPr="006714A8">
              <w:rPr>
                <w:sz w:val="16"/>
                <w:szCs w:val="16"/>
              </w:rPr>
              <w:t>, beyond the initial 250m configuration setup</w:t>
            </w:r>
          </w:p>
        </w:tc>
      </w:tr>
      <w:tr w:rsidR="00007832" w:rsidRPr="0000782F" w14:paraId="62477525" w14:textId="77777777" w:rsidTr="00A7775F">
        <w:trPr>
          <w:jc w:val="left"/>
        </w:trPr>
        <w:tc>
          <w:tcPr>
            <w:tcW w:w="502" w:type="pct"/>
            <w:shd w:val="clear" w:color="auto" w:fill="auto"/>
          </w:tcPr>
          <w:p w14:paraId="33084981" w14:textId="5914015F" w:rsidR="00007832" w:rsidRPr="006714A8" w:rsidRDefault="00007832" w:rsidP="00007832">
            <w:pPr>
              <w:pStyle w:val="ECCTabletext"/>
              <w:jc w:val="center"/>
              <w:rPr>
                <w:sz w:val="16"/>
                <w:szCs w:val="16"/>
              </w:rPr>
            </w:pPr>
            <w:r w:rsidRPr="006714A8">
              <w:rPr>
                <w:sz w:val="16"/>
                <w:szCs w:val="16"/>
              </w:rPr>
              <w:t>21</w:t>
            </w:r>
          </w:p>
          <w:p w14:paraId="1A5D1B45" w14:textId="5FF8A9A9" w:rsidR="00007832" w:rsidRPr="006714A8" w:rsidRDefault="00007832" w:rsidP="00007832">
            <w:pPr>
              <w:pStyle w:val="ECCTabletext"/>
              <w:jc w:val="center"/>
              <w:rPr>
                <w:sz w:val="16"/>
                <w:szCs w:val="16"/>
              </w:rPr>
            </w:pPr>
            <w:r w:rsidRPr="006714A8">
              <w:rPr>
                <w:sz w:val="16"/>
                <w:szCs w:val="16"/>
              </w:rPr>
              <w:t>Urban</w:t>
            </w:r>
          </w:p>
        </w:tc>
        <w:tc>
          <w:tcPr>
            <w:tcW w:w="742" w:type="pct"/>
          </w:tcPr>
          <w:p w14:paraId="6191A364" w14:textId="77777777" w:rsidR="00007832" w:rsidRPr="006714A8" w:rsidRDefault="00007832" w:rsidP="00007832">
            <w:pPr>
              <w:pStyle w:val="ECCTabletext"/>
              <w:jc w:val="center"/>
              <w:rPr>
                <w:sz w:val="16"/>
                <w:szCs w:val="16"/>
              </w:rPr>
            </w:pPr>
            <w:r w:rsidRPr="006714A8">
              <w:rPr>
                <w:sz w:val="16"/>
                <w:szCs w:val="16"/>
              </w:rPr>
              <w:t>Outdoor 5G MFCN BS</w:t>
            </w:r>
          </w:p>
          <w:p w14:paraId="2B361BDB" w14:textId="77777777" w:rsidR="00007832" w:rsidRPr="006714A8" w:rsidRDefault="00007832" w:rsidP="00007832">
            <w:pPr>
              <w:pStyle w:val="ECCTabletext"/>
              <w:jc w:val="center"/>
              <w:rPr>
                <w:sz w:val="16"/>
                <w:szCs w:val="16"/>
              </w:rPr>
            </w:pPr>
            <w:r w:rsidRPr="006714A8">
              <w:rPr>
                <w:sz w:val="16"/>
                <w:szCs w:val="16"/>
              </w:rPr>
              <w:t xml:space="preserve">vs </w:t>
            </w:r>
          </w:p>
          <w:p w14:paraId="00EBF7BE" w14:textId="55D762F2" w:rsidR="00007832" w:rsidRPr="006714A8" w:rsidRDefault="00007832" w:rsidP="00007832">
            <w:pPr>
              <w:pStyle w:val="ECCTabletext"/>
              <w:jc w:val="center"/>
              <w:rPr>
                <w:sz w:val="16"/>
                <w:szCs w:val="16"/>
              </w:rPr>
            </w:pPr>
            <w:r w:rsidRPr="006714A8">
              <w:rPr>
                <w:sz w:val="16"/>
                <w:szCs w:val="16"/>
              </w:rPr>
              <w:t>Outdoor WBB LP</w:t>
            </w:r>
          </w:p>
        </w:tc>
        <w:tc>
          <w:tcPr>
            <w:tcW w:w="747" w:type="pct"/>
          </w:tcPr>
          <w:p w14:paraId="778BE70C" w14:textId="42FBB535" w:rsidR="00007832" w:rsidRPr="006714A8" w:rsidRDefault="00007832" w:rsidP="00007832">
            <w:pPr>
              <w:pStyle w:val="ECCTabletext"/>
              <w:jc w:val="center"/>
              <w:rPr>
                <w:sz w:val="16"/>
                <w:szCs w:val="16"/>
              </w:rPr>
            </w:pPr>
            <w:r w:rsidRPr="006714A8">
              <w:rPr>
                <w:sz w:val="16"/>
                <w:szCs w:val="16"/>
              </w:rPr>
              <w:t>50% applied at one side</w:t>
            </w:r>
          </w:p>
        </w:tc>
        <w:tc>
          <w:tcPr>
            <w:tcW w:w="974" w:type="pct"/>
          </w:tcPr>
          <w:p w14:paraId="4D637D2F" w14:textId="77777777" w:rsidR="00007832" w:rsidRPr="006714A8" w:rsidRDefault="00007832" w:rsidP="00007832">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7CC64020" w14:textId="765CED64" w:rsidR="00007832" w:rsidRPr="006714A8" w:rsidRDefault="00007832" w:rsidP="00007832">
            <w:pPr>
              <w:pStyle w:val="ECCTabletext"/>
              <w:jc w:val="center"/>
              <w:rPr>
                <w:sz w:val="16"/>
                <w:szCs w:val="16"/>
              </w:rPr>
            </w:pPr>
            <w:r w:rsidRPr="006714A8">
              <w:rPr>
                <w:sz w:val="16"/>
                <w:szCs w:val="16"/>
              </w:rPr>
              <w:t>AAS (</w:t>
            </w:r>
            <w:r w:rsidR="00074773" w:rsidRPr="006714A8">
              <w:rPr>
                <w:sz w:val="16"/>
                <w:szCs w:val="16"/>
              </w:rPr>
              <w:t>8</w:t>
            </w:r>
            <w:r w:rsidRPr="006714A8">
              <w:rPr>
                <w:sz w:val="16"/>
                <w:szCs w:val="16"/>
              </w:rPr>
              <w:t>x8)</w:t>
            </w:r>
          </w:p>
          <w:p w14:paraId="4D2BABF3" w14:textId="5C96F379" w:rsidR="00007832" w:rsidRPr="006714A8" w:rsidRDefault="00007832" w:rsidP="00007832">
            <w:pPr>
              <w:pStyle w:val="ECCTabletext"/>
              <w:jc w:val="center"/>
              <w:rPr>
                <w:sz w:val="16"/>
                <w:szCs w:val="16"/>
              </w:rPr>
            </w:pPr>
            <w:r w:rsidRPr="006714A8">
              <w:rPr>
                <w:sz w:val="16"/>
                <w:szCs w:val="16"/>
              </w:rPr>
              <w:t>20m height</w:t>
            </w:r>
          </w:p>
        </w:tc>
        <w:tc>
          <w:tcPr>
            <w:tcW w:w="1017" w:type="pct"/>
          </w:tcPr>
          <w:p w14:paraId="26075FDF" w14:textId="77777777" w:rsidR="00007832" w:rsidRPr="006714A8" w:rsidRDefault="00007832" w:rsidP="00007832">
            <w:pPr>
              <w:pStyle w:val="ECCTabletext"/>
              <w:jc w:val="center"/>
              <w:rPr>
                <w:b/>
                <w:bCs/>
                <w:sz w:val="16"/>
                <w:szCs w:val="16"/>
              </w:rPr>
            </w:pPr>
            <w:r w:rsidRPr="006714A8">
              <w:rPr>
                <w:sz w:val="16"/>
                <w:szCs w:val="16"/>
              </w:rPr>
              <w:t>Outdoor WBB LP BS</w:t>
            </w:r>
          </w:p>
          <w:p w14:paraId="03F5AB9B" w14:textId="77777777" w:rsidR="00007832" w:rsidRPr="006714A8" w:rsidRDefault="00007832" w:rsidP="00007832">
            <w:pPr>
              <w:pStyle w:val="ECCTabletext"/>
              <w:jc w:val="center"/>
              <w:rPr>
                <w:sz w:val="16"/>
                <w:szCs w:val="16"/>
              </w:rPr>
            </w:pPr>
            <w:r w:rsidRPr="006714A8">
              <w:rPr>
                <w:sz w:val="16"/>
                <w:szCs w:val="16"/>
              </w:rPr>
              <w:t>12 dBi antenna gain</w:t>
            </w:r>
          </w:p>
          <w:p w14:paraId="02C518A1" w14:textId="77777777" w:rsidR="00007832" w:rsidRPr="006714A8" w:rsidRDefault="00007832" w:rsidP="00007832">
            <w:pPr>
              <w:pStyle w:val="ECCTabletext"/>
              <w:jc w:val="center"/>
              <w:rPr>
                <w:sz w:val="16"/>
                <w:szCs w:val="16"/>
              </w:rPr>
            </w:pPr>
            <w:r w:rsidRPr="006714A8">
              <w:rPr>
                <w:sz w:val="16"/>
                <w:szCs w:val="16"/>
              </w:rPr>
              <w:t>Non-AAS</w:t>
            </w:r>
          </w:p>
          <w:p w14:paraId="1F706092" w14:textId="5E4E7842" w:rsidR="00007832" w:rsidRPr="006714A8" w:rsidRDefault="00007832" w:rsidP="00007832">
            <w:pPr>
              <w:pStyle w:val="ECCTabletext"/>
              <w:jc w:val="center"/>
              <w:rPr>
                <w:sz w:val="16"/>
                <w:szCs w:val="16"/>
              </w:rPr>
            </w:pPr>
            <w:r w:rsidRPr="006714A8">
              <w:rPr>
                <w:sz w:val="16"/>
                <w:szCs w:val="16"/>
              </w:rPr>
              <w:t>10m height</w:t>
            </w:r>
          </w:p>
        </w:tc>
        <w:tc>
          <w:tcPr>
            <w:tcW w:w="1018" w:type="pct"/>
          </w:tcPr>
          <w:p w14:paraId="35358BF8" w14:textId="2158B5B8" w:rsidR="00007832" w:rsidRPr="006714A8" w:rsidRDefault="00007832" w:rsidP="00007832">
            <w:pPr>
              <w:pStyle w:val="ECCTabletext"/>
              <w:jc w:val="center"/>
              <w:rPr>
                <w:sz w:val="16"/>
                <w:szCs w:val="16"/>
              </w:rPr>
            </w:pPr>
            <w:r w:rsidRPr="006714A8">
              <w:rPr>
                <w:sz w:val="16"/>
                <w:szCs w:val="16"/>
              </w:rPr>
              <w:t>No separation distance requirement observed</w:t>
            </w:r>
            <w:r w:rsidR="00556CFC" w:rsidRPr="006714A8">
              <w:rPr>
                <w:sz w:val="16"/>
                <w:szCs w:val="16"/>
              </w:rPr>
              <w:t>, beyond the initial 250m configuration setup</w:t>
            </w:r>
          </w:p>
        </w:tc>
      </w:tr>
      <w:tr w:rsidR="00007832" w:rsidRPr="0000782F" w14:paraId="46716229" w14:textId="77777777" w:rsidTr="00A7775F">
        <w:trPr>
          <w:jc w:val="left"/>
        </w:trPr>
        <w:tc>
          <w:tcPr>
            <w:tcW w:w="502" w:type="pct"/>
            <w:shd w:val="clear" w:color="auto" w:fill="auto"/>
          </w:tcPr>
          <w:p w14:paraId="54C81A91" w14:textId="1FB3562C" w:rsidR="00007832" w:rsidRPr="006714A8" w:rsidRDefault="00007832" w:rsidP="00007832">
            <w:pPr>
              <w:pStyle w:val="ECCTabletext"/>
              <w:jc w:val="center"/>
              <w:rPr>
                <w:sz w:val="16"/>
                <w:szCs w:val="16"/>
              </w:rPr>
            </w:pPr>
            <w:r w:rsidRPr="006714A8">
              <w:rPr>
                <w:sz w:val="16"/>
                <w:szCs w:val="16"/>
              </w:rPr>
              <w:t>22</w:t>
            </w:r>
          </w:p>
          <w:p w14:paraId="6A65F44A" w14:textId="1BB00265" w:rsidR="00007832" w:rsidRPr="006714A8" w:rsidRDefault="00007832" w:rsidP="00007832">
            <w:pPr>
              <w:pStyle w:val="ECCTabletext"/>
              <w:jc w:val="center"/>
              <w:rPr>
                <w:sz w:val="16"/>
                <w:szCs w:val="16"/>
              </w:rPr>
            </w:pPr>
            <w:r w:rsidRPr="006714A8">
              <w:rPr>
                <w:sz w:val="16"/>
                <w:szCs w:val="16"/>
              </w:rPr>
              <w:lastRenderedPageBreak/>
              <w:t>Rural</w:t>
            </w:r>
          </w:p>
        </w:tc>
        <w:tc>
          <w:tcPr>
            <w:tcW w:w="742" w:type="pct"/>
          </w:tcPr>
          <w:p w14:paraId="4A58AEBD" w14:textId="77777777" w:rsidR="00007832" w:rsidRPr="006714A8" w:rsidRDefault="00007832" w:rsidP="00007832">
            <w:pPr>
              <w:pStyle w:val="ECCTabletext"/>
              <w:jc w:val="center"/>
              <w:rPr>
                <w:sz w:val="16"/>
                <w:szCs w:val="16"/>
              </w:rPr>
            </w:pPr>
            <w:r w:rsidRPr="006714A8">
              <w:rPr>
                <w:sz w:val="16"/>
                <w:szCs w:val="16"/>
              </w:rPr>
              <w:lastRenderedPageBreak/>
              <w:t xml:space="preserve">Outdoor 5G </w:t>
            </w:r>
            <w:r w:rsidRPr="006714A8">
              <w:rPr>
                <w:sz w:val="16"/>
                <w:szCs w:val="16"/>
              </w:rPr>
              <w:lastRenderedPageBreak/>
              <w:t>MFCN BS</w:t>
            </w:r>
          </w:p>
          <w:p w14:paraId="47345E87" w14:textId="77777777" w:rsidR="00007832" w:rsidRPr="006714A8" w:rsidRDefault="00007832" w:rsidP="00007832">
            <w:pPr>
              <w:pStyle w:val="ECCTabletext"/>
              <w:jc w:val="center"/>
              <w:rPr>
                <w:sz w:val="16"/>
                <w:szCs w:val="16"/>
              </w:rPr>
            </w:pPr>
            <w:r w:rsidRPr="006714A8">
              <w:rPr>
                <w:sz w:val="16"/>
                <w:szCs w:val="16"/>
              </w:rPr>
              <w:t>vs</w:t>
            </w:r>
          </w:p>
          <w:p w14:paraId="6459B1A4" w14:textId="3F1B4107" w:rsidR="00007832" w:rsidRPr="006714A8" w:rsidRDefault="00007832" w:rsidP="00007832">
            <w:pPr>
              <w:pStyle w:val="ECCTabletext"/>
              <w:jc w:val="center"/>
              <w:rPr>
                <w:sz w:val="16"/>
                <w:szCs w:val="16"/>
              </w:rPr>
            </w:pPr>
            <w:r w:rsidRPr="006714A8">
              <w:rPr>
                <w:sz w:val="16"/>
                <w:szCs w:val="16"/>
              </w:rPr>
              <w:t>Outdoor WBB LP</w:t>
            </w:r>
          </w:p>
        </w:tc>
        <w:tc>
          <w:tcPr>
            <w:tcW w:w="747" w:type="pct"/>
          </w:tcPr>
          <w:p w14:paraId="139A772C" w14:textId="77777777" w:rsidR="00007832" w:rsidRPr="006714A8" w:rsidRDefault="00007832" w:rsidP="00007832">
            <w:pPr>
              <w:pStyle w:val="ECCTabletext"/>
              <w:jc w:val="center"/>
              <w:rPr>
                <w:sz w:val="16"/>
                <w:szCs w:val="16"/>
              </w:rPr>
            </w:pPr>
            <w:r w:rsidRPr="006714A8">
              <w:rPr>
                <w:sz w:val="16"/>
                <w:szCs w:val="16"/>
              </w:rPr>
              <w:lastRenderedPageBreak/>
              <w:t xml:space="preserve">Both sides above </w:t>
            </w:r>
            <w:r w:rsidRPr="006714A8">
              <w:rPr>
                <w:sz w:val="16"/>
                <w:szCs w:val="16"/>
              </w:rPr>
              <w:lastRenderedPageBreak/>
              <w:t>clutter</w:t>
            </w:r>
          </w:p>
          <w:p w14:paraId="6000DCF5" w14:textId="27DA8D5B" w:rsidR="00007832" w:rsidRPr="006714A8" w:rsidRDefault="00007832" w:rsidP="00007832">
            <w:pPr>
              <w:pStyle w:val="ECCTabletext"/>
              <w:jc w:val="center"/>
              <w:rPr>
                <w:sz w:val="16"/>
                <w:szCs w:val="16"/>
              </w:rPr>
            </w:pPr>
            <w:r w:rsidRPr="006714A8">
              <w:rPr>
                <w:sz w:val="16"/>
                <w:szCs w:val="16"/>
              </w:rPr>
              <w:t>(no clutter considered)</w:t>
            </w:r>
          </w:p>
        </w:tc>
        <w:tc>
          <w:tcPr>
            <w:tcW w:w="974" w:type="pct"/>
          </w:tcPr>
          <w:p w14:paraId="066DA2A5" w14:textId="77777777" w:rsidR="00007832" w:rsidRPr="006714A8" w:rsidRDefault="00007832" w:rsidP="00007832">
            <w:pPr>
              <w:pStyle w:val="ECCTabletext"/>
              <w:jc w:val="center"/>
              <w:rPr>
                <w:sz w:val="16"/>
                <w:szCs w:val="16"/>
              </w:rPr>
            </w:pPr>
            <w:r w:rsidRPr="006714A8">
              <w:rPr>
                <w:sz w:val="16"/>
                <w:szCs w:val="16"/>
              </w:rPr>
              <w:lastRenderedPageBreak/>
              <w:t>Outdoor 5G MFCN BS</w:t>
            </w:r>
            <w:r w:rsidRPr="006714A8">
              <w:rPr>
                <w:sz w:val="16"/>
                <w:szCs w:val="16"/>
              </w:rPr>
              <w:br/>
            </w:r>
            <w:r w:rsidRPr="006714A8">
              <w:rPr>
                <w:sz w:val="16"/>
                <w:szCs w:val="16"/>
              </w:rPr>
              <w:lastRenderedPageBreak/>
              <w:t xml:space="preserve">EIRP= 76dBm/100MHz </w:t>
            </w:r>
          </w:p>
          <w:p w14:paraId="37054B77" w14:textId="2C6DF1E0" w:rsidR="00007832" w:rsidRPr="006714A8" w:rsidRDefault="00007832" w:rsidP="00007832">
            <w:pPr>
              <w:pStyle w:val="ECCTabletext"/>
              <w:jc w:val="center"/>
              <w:rPr>
                <w:sz w:val="16"/>
                <w:szCs w:val="16"/>
              </w:rPr>
            </w:pPr>
            <w:r w:rsidRPr="006714A8">
              <w:rPr>
                <w:sz w:val="16"/>
                <w:szCs w:val="16"/>
              </w:rPr>
              <w:t>AAS (</w:t>
            </w:r>
            <w:r w:rsidR="00074773" w:rsidRPr="006714A8">
              <w:rPr>
                <w:sz w:val="16"/>
                <w:szCs w:val="16"/>
              </w:rPr>
              <w:t>8</w:t>
            </w:r>
            <w:r w:rsidRPr="006714A8">
              <w:rPr>
                <w:sz w:val="16"/>
                <w:szCs w:val="16"/>
              </w:rPr>
              <w:t>x8)</w:t>
            </w:r>
          </w:p>
          <w:p w14:paraId="1C2990ED" w14:textId="612CDE8F" w:rsidR="00007832" w:rsidRPr="006714A8" w:rsidRDefault="00007832" w:rsidP="00007832">
            <w:pPr>
              <w:pStyle w:val="ECCTabletext"/>
              <w:jc w:val="center"/>
              <w:rPr>
                <w:sz w:val="16"/>
                <w:szCs w:val="16"/>
              </w:rPr>
            </w:pPr>
            <w:r w:rsidRPr="006714A8">
              <w:rPr>
                <w:sz w:val="16"/>
                <w:szCs w:val="16"/>
              </w:rPr>
              <w:t>25m height</w:t>
            </w:r>
          </w:p>
        </w:tc>
        <w:tc>
          <w:tcPr>
            <w:tcW w:w="1017" w:type="pct"/>
          </w:tcPr>
          <w:p w14:paraId="1162F4FC" w14:textId="77777777" w:rsidR="00007832" w:rsidRPr="006714A8" w:rsidRDefault="00007832" w:rsidP="00007832">
            <w:pPr>
              <w:pStyle w:val="ECCTabletext"/>
              <w:jc w:val="center"/>
              <w:rPr>
                <w:b/>
                <w:bCs/>
                <w:sz w:val="16"/>
                <w:szCs w:val="16"/>
              </w:rPr>
            </w:pPr>
            <w:r w:rsidRPr="006714A8">
              <w:rPr>
                <w:sz w:val="16"/>
                <w:szCs w:val="16"/>
              </w:rPr>
              <w:lastRenderedPageBreak/>
              <w:t>Outdoor WBB LP BS</w:t>
            </w:r>
          </w:p>
          <w:p w14:paraId="1C5D23A4" w14:textId="77777777" w:rsidR="00007832" w:rsidRPr="006714A8" w:rsidRDefault="00007832" w:rsidP="00007832">
            <w:pPr>
              <w:pStyle w:val="ECCTabletext"/>
              <w:jc w:val="center"/>
              <w:rPr>
                <w:sz w:val="16"/>
                <w:szCs w:val="16"/>
              </w:rPr>
            </w:pPr>
            <w:r w:rsidRPr="006714A8">
              <w:rPr>
                <w:sz w:val="16"/>
                <w:szCs w:val="16"/>
              </w:rPr>
              <w:lastRenderedPageBreak/>
              <w:t>12 dBi antenna gain</w:t>
            </w:r>
          </w:p>
          <w:p w14:paraId="3C2D17FB" w14:textId="77777777" w:rsidR="00007832" w:rsidRPr="006714A8" w:rsidRDefault="00007832" w:rsidP="00007832">
            <w:pPr>
              <w:pStyle w:val="ECCTabletext"/>
              <w:jc w:val="center"/>
              <w:rPr>
                <w:sz w:val="16"/>
                <w:szCs w:val="16"/>
              </w:rPr>
            </w:pPr>
            <w:r w:rsidRPr="006714A8">
              <w:rPr>
                <w:sz w:val="16"/>
                <w:szCs w:val="16"/>
              </w:rPr>
              <w:t>Non-AAS</w:t>
            </w:r>
          </w:p>
          <w:p w14:paraId="01A9997C" w14:textId="28FDC403" w:rsidR="00007832" w:rsidRPr="006714A8" w:rsidRDefault="00007832" w:rsidP="00007832">
            <w:pPr>
              <w:pStyle w:val="ECCTabletext"/>
              <w:jc w:val="center"/>
              <w:rPr>
                <w:sz w:val="16"/>
                <w:szCs w:val="16"/>
              </w:rPr>
            </w:pPr>
            <w:r w:rsidRPr="006714A8">
              <w:rPr>
                <w:sz w:val="16"/>
                <w:szCs w:val="16"/>
              </w:rPr>
              <w:t>10m height</w:t>
            </w:r>
          </w:p>
        </w:tc>
        <w:tc>
          <w:tcPr>
            <w:tcW w:w="1018" w:type="pct"/>
          </w:tcPr>
          <w:p w14:paraId="6271E52A" w14:textId="7C8A29FF" w:rsidR="00007832" w:rsidRPr="006714A8" w:rsidRDefault="00007832" w:rsidP="00007832">
            <w:pPr>
              <w:pStyle w:val="ECCTabletext"/>
              <w:jc w:val="center"/>
              <w:rPr>
                <w:sz w:val="16"/>
                <w:szCs w:val="16"/>
              </w:rPr>
            </w:pPr>
            <w:r w:rsidRPr="006714A8">
              <w:rPr>
                <w:sz w:val="16"/>
                <w:szCs w:val="16"/>
              </w:rPr>
              <w:lastRenderedPageBreak/>
              <w:t>~1.</w:t>
            </w:r>
            <w:r w:rsidR="00556CFC" w:rsidRPr="006714A8">
              <w:rPr>
                <w:sz w:val="16"/>
                <w:szCs w:val="16"/>
              </w:rPr>
              <w:t>6</w:t>
            </w:r>
            <w:r w:rsidRPr="006714A8">
              <w:rPr>
                <w:sz w:val="16"/>
                <w:szCs w:val="16"/>
              </w:rPr>
              <w:t xml:space="preserve"> km</w:t>
            </w:r>
          </w:p>
        </w:tc>
      </w:tr>
      <w:tr w:rsidR="00007832" w:rsidRPr="0000782F" w14:paraId="6C908CB5" w14:textId="77777777" w:rsidTr="00A7775F">
        <w:trPr>
          <w:jc w:val="left"/>
        </w:trPr>
        <w:tc>
          <w:tcPr>
            <w:tcW w:w="502" w:type="pct"/>
            <w:shd w:val="clear" w:color="auto" w:fill="auto"/>
          </w:tcPr>
          <w:p w14:paraId="2C378808" w14:textId="005E34A1" w:rsidR="00007832" w:rsidRPr="006714A8" w:rsidRDefault="00007832" w:rsidP="00007832">
            <w:pPr>
              <w:pStyle w:val="ECCTabletext"/>
              <w:jc w:val="center"/>
              <w:rPr>
                <w:sz w:val="16"/>
                <w:szCs w:val="16"/>
              </w:rPr>
            </w:pPr>
            <w:r w:rsidRPr="006714A8">
              <w:rPr>
                <w:sz w:val="16"/>
                <w:szCs w:val="16"/>
              </w:rPr>
              <w:t>23</w:t>
            </w:r>
          </w:p>
          <w:p w14:paraId="06CFA566" w14:textId="696A6FCC" w:rsidR="00007832" w:rsidRPr="006714A8" w:rsidRDefault="00007832" w:rsidP="00007832">
            <w:pPr>
              <w:pStyle w:val="ECCTabletext"/>
              <w:jc w:val="center"/>
              <w:rPr>
                <w:sz w:val="16"/>
                <w:szCs w:val="16"/>
              </w:rPr>
            </w:pPr>
            <w:r w:rsidRPr="006714A8">
              <w:rPr>
                <w:sz w:val="16"/>
                <w:szCs w:val="16"/>
              </w:rPr>
              <w:t>Dense Suburban</w:t>
            </w:r>
          </w:p>
        </w:tc>
        <w:tc>
          <w:tcPr>
            <w:tcW w:w="742" w:type="pct"/>
          </w:tcPr>
          <w:p w14:paraId="334FDD98" w14:textId="77777777" w:rsidR="00007832" w:rsidRPr="006714A8" w:rsidRDefault="00007832" w:rsidP="00007832">
            <w:pPr>
              <w:pStyle w:val="ECCTabletext"/>
              <w:jc w:val="center"/>
              <w:rPr>
                <w:sz w:val="16"/>
                <w:szCs w:val="16"/>
              </w:rPr>
            </w:pPr>
            <w:r w:rsidRPr="006714A8">
              <w:rPr>
                <w:sz w:val="16"/>
                <w:szCs w:val="16"/>
              </w:rPr>
              <w:t>Outdoor 5G MFCN BS</w:t>
            </w:r>
          </w:p>
          <w:p w14:paraId="19F4ED0F" w14:textId="77777777" w:rsidR="00007832" w:rsidRPr="006714A8" w:rsidRDefault="00007832" w:rsidP="00007832">
            <w:pPr>
              <w:pStyle w:val="ECCTabletext"/>
              <w:jc w:val="center"/>
              <w:rPr>
                <w:sz w:val="16"/>
                <w:szCs w:val="16"/>
              </w:rPr>
            </w:pPr>
            <w:r w:rsidRPr="006714A8">
              <w:rPr>
                <w:sz w:val="16"/>
                <w:szCs w:val="16"/>
              </w:rPr>
              <w:t>vs</w:t>
            </w:r>
          </w:p>
          <w:p w14:paraId="6709001C" w14:textId="64370DF2" w:rsidR="00007832" w:rsidRPr="006714A8" w:rsidRDefault="00007832" w:rsidP="00007832">
            <w:pPr>
              <w:pStyle w:val="ECCTabletext"/>
              <w:jc w:val="center"/>
              <w:rPr>
                <w:sz w:val="16"/>
                <w:szCs w:val="16"/>
              </w:rPr>
            </w:pPr>
            <w:r w:rsidRPr="006714A8">
              <w:rPr>
                <w:sz w:val="16"/>
                <w:szCs w:val="16"/>
              </w:rPr>
              <w:t>Outdoor WBB MP</w:t>
            </w:r>
          </w:p>
        </w:tc>
        <w:tc>
          <w:tcPr>
            <w:tcW w:w="747" w:type="pct"/>
          </w:tcPr>
          <w:p w14:paraId="5F562C01" w14:textId="2F1EF147" w:rsidR="00007832" w:rsidRPr="006714A8" w:rsidRDefault="00007832" w:rsidP="00007832">
            <w:pPr>
              <w:pStyle w:val="ECCTabletext"/>
              <w:jc w:val="center"/>
              <w:rPr>
                <w:sz w:val="16"/>
                <w:szCs w:val="16"/>
              </w:rPr>
            </w:pPr>
            <w:r w:rsidRPr="006714A8">
              <w:rPr>
                <w:sz w:val="16"/>
                <w:szCs w:val="16"/>
              </w:rPr>
              <w:t>30% applied at one side</w:t>
            </w:r>
          </w:p>
        </w:tc>
        <w:tc>
          <w:tcPr>
            <w:tcW w:w="974" w:type="pct"/>
          </w:tcPr>
          <w:p w14:paraId="511B0E01" w14:textId="77777777" w:rsidR="00007832" w:rsidRPr="006714A8" w:rsidRDefault="00007832" w:rsidP="00007832">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15F514B5" w14:textId="6DB77730" w:rsidR="00007832" w:rsidRPr="006714A8" w:rsidRDefault="00007832" w:rsidP="00007832">
            <w:pPr>
              <w:pStyle w:val="ECCTabletext"/>
              <w:jc w:val="center"/>
              <w:rPr>
                <w:sz w:val="16"/>
                <w:szCs w:val="16"/>
              </w:rPr>
            </w:pPr>
            <w:r w:rsidRPr="006714A8">
              <w:rPr>
                <w:sz w:val="16"/>
                <w:szCs w:val="16"/>
              </w:rPr>
              <w:t>AAS (</w:t>
            </w:r>
            <w:r w:rsidR="00074773" w:rsidRPr="006714A8">
              <w:rPr>
                <w:sz w:val="16"/>
                <w:szCs w:val="16"/>
              </w:rPr>
              <w:t>8</w:t>
            </w:r>
            <w:r w:rsidRPr="006714A8">
              <w:rPr>
                <w:sz w:val="16"/>
                <w:szCs w:val="16"/>
              </w:rPr>
              <w:t>x8)</w:t>
            </w:r>
          </w:p>
          <w:p w14:paraId="07E3098B" w14:textId="76281D25" w:rsidR="00007832" w:rsidRPr="006714A8" w:rsidRDefault="00007832" w:rsidP="00007832">
            <w:pPr>
              <w:pStyle w:val="ECCTabletext"/>
              <w:jc w:val="center"/>
              <w:rPr>
                <w:sz w:val="16"/>
                <w:szCs w:val="16"/>
              </w:rPr>
            </w:pPr>
            <w:r w:rsidRPr="006714A8">
              <w:rPr>
                <w:sz w:val="16"/>
                <w:szCs w:val="16"/>
              </w:rPr>
              <w:t>25m height</w:t>
            </w:r>
          </w:p>
        </w:tc>
        <w:tc>
          <w:tcPr>
            <w:tcW w:w="1017" w:type="pct"/>
          </w:tcPr>
          <w:p w14:paraId="7BF319E3" w14:textId="77777777" w:rsidR="00007832" w:rsidRPr="006714A8" w:rsidRDefault="00007832" w:rsidP="00007832">
            <w:pPr>
              <w:pStyle w:val="ECCTabletext"/>
              <w:jc w:val="center"/>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383506A3" w14:textId="77777777" w:rsidR="00007832" w:rsidRPr="006714A8" w:rsidRDefault="00007832" w:rsidP="00007832">
            <w:pPr>
              <w:pStyle w:val="ECCTabletext"/>
              <w:jc w:val="center"/>
              <w:rPr>
                <w:sz w:val="16"/>
                <w:szCs w:val="16"/>
              </w:rPr>
            </w:pPr>
            <w:r w:rsidRPr="006714A8">
              <w:rPr>
                <w:sz w:val="16"/>
                <w:szCs w:val="16"/>
              </w:rPr>
              <w:t>AAS (4x8)</w:t>
            </w:r>
          </w:p>
          <w:p w14:paraId="2BF1D18B" w14:textId="654C67B7" w:rsidR="00007832" w:rsidRPr="006714A8" w:rsidRDefault="00007832" w:rsidP="00007832">
            <w:pPr>
              <w:pStyle w:val="ECCTabletext"/>
              <w:jc w:val="center"/>
              <w:rPr>
                <w:sz w:val="16"/>
                <w:szCs w:val="16"/>
              </w:rPr>
            </w:pPr>
            <w:r w:rsidRPr="006714A8">
              <w:rPr>
                <w:sz w:val="16"/>
                <w:szCs w:val="16"/>
              </w:rPr>
              <w:t>12m height</w:t>
            </w:r>
          </w:p>
        </w:tc>
        <w:tc>
          <w:tcPr>
            <w:tcW w:w="1018" w:type="pct"/>
          </w:tcPr>
          <w:p w14:paraId="7700963D" w14:textId="208B44DD" w:rsidR="00007832" w:rsidRPr="006714A8" w:rsidRDefault="00007832" w:rsidP="00007832">
            <w:pPr>
              <w:pStyle w:val="ECCTabletext"/>
              <w:jc w:val="center"/>
              <w:rPr>
                <w:sz w:val="16"/>
                <w:szCs w:val="16"/>
              </w:rPr>
            </w:pPr>
            <w:r w:rsidRPr="006714A8">
              <w:rPr>
                <w:sz w:val="16"/>
                <w:szCs w:val="16"/>
              </w:rPr>
              <w:t>~</w:t>
            </w:r>
            <w:r w:rsidR="00556CFC" w:rsidRPr="006714A8">
              <w:rPr>
                <w:sz w:val="16"/>
                <w:szCs w:val="16"/>
              </w:rPr>
              <w:t>25</w:t>
            </w:r>
            <w:r w:rsidRPr="006714A8">
              <w:rPr>
                <w:sz w:val="16"/>
                <w:szCs w:val="16"/>
              </w:rPr>
              <w:t>0 m</w:t>
            </w:r>
          </w:p>
        </w:tc>
      </w:tr>
      <w:tr w:rsidR="00007832" w:rsidRPr="0000782F" w14:paraId="71E1AD7E" w14:textId="77777777" w:rsidTr="00A7775F">
        <w:trPr>
          <w:jc w:val="left"/>
        </w:trPr>
        <w:tc>
          <w:tcPr>
            <w:tcW w:w="502" w:type="pct"/>
            <w:shd w:val="clear" w:color="auto" w:fill="auto"/>
          </w:tcPr>
          <w:p w14:paraId="3FC42A54" w14:textId="01219D3A" w:rsidR="00007832" w:rsidRPr="006714A8" w:rsidRDefault="00007832" w:rsidP="00007832">
            <w:pPr>
              <w:pStyle w:val="ECCTabletext"/>
              <w:jc w:val="center"/>
              <w:rPr>
                <w:sz w:val="16"/>
                <w:szCs w:val="16"/>
              </w:rPr>
            </w:pPr>
            <w:r w:rsidRPr="006714A8">
              <w:rPr>
                <w:sz w:val="16"/>
                <w:szCs w:val="16"/>
              </w:rPr>
              <w:t>24</w:t>
            </w:r>
          </w:p>
          <w:p w14:paraId="0072E0FC" w14:textId="6398B0C8" w:rsidR="00007832" w:rsidRPr="006714A8" w:rsidRDefault="00007832" w:rsidP="00007832">
            <w:pPr>
              <w:pStyle w:val="ECCTabletext"/>
              <w:jc w:val="center"/>
              <w:rPr>
                <w:sz w:val="16"/>
                <w:szCs w:val="16"/>
              </w:rPr>
            </w:pPr>
            <w:r w:rsidRPr="006714A8">
              <w:rPr>
                <w:sz w:val="16"/>
                <w:szCs w:val="16"/>
              </w:rPr>
              <w:t xml:space="preserve">Rural </w:t>
            </w:r>
          </w:p>
        </w:tc>
        <w:tc>
          <w:tcPr>
            <w:tcW w:w="742" w:type="pct"/>
          </w:tcPr>
          <w:p w14:paraId="73C2C172" w14:textId="77777777" w:rsidR="00007832" w:rsidRPr="006714A8" w:rsidRDefault="00007832" w:rsidP="00007832">
            <w:pPr>
              <w:pStyle w:val="ECCTabletext"/>
              <w:jc w:val="center"/>
              <w:rPr>
                <w:sz w:val="16"/>
                <w:szCs w:val="16"/>
              </w:rPr>
            </w:pPr>
            <w:r w:rsidRPr="006714A8">
              <w:rPr>
                <w:sz w:val="16"/>
                <w:szCs w:val="16"/>
              </w:rPr>
              <w:t>Outdoor WBB MP</w:t>
            </w:r>
          </w:p>
          <w:p w14:paraId="1184159F" w14:textId="77777777" w:rsidR="00007832" w:rsidRPr="006714A8" w:rsidRDefault="00007832" w:rsidP="00007832">
            <w:pPr>
              <w:pStyle w:val="ECCTabletext"/>
              <w:jc w:val="center"/>
              <w:rPr>
                <w:sz w:val="16"/>
                <w:szCs w:val="16"/>
              </w:rPr>
            </w:pPr>
            <w:r w:rsidRPr="006714A8">
              <w:rPr>
                <w:sz w:val="16"/>
                <w:szCs w:val="16"/>
              </w:rPr>
              <w:t>vs</w:t>
            </w:r>
          </w:p>
          <w:p w14:paraId="522DE64F" w14:textId="133E3B1F" w:rsidR="00007832" w:rsidRPr="006714A8" w:rsidRDefault="00007832" w:rsidP="00007832">
            <w:pPr>
              <w:pStyle w:val="ECCTabletext"/>
              <w:jc w:val="center"/>
              <w:rPr>
                <w:sz w:val="16"/>
                <w:szCs w:val="16"/>
              </w:rPr>
            </w:pPr>
            <w:r w:rsidRPr="006714A8">
              <w:rPr>
                <w:sz w:val="16"/>
                <w:szCs w:val="16"/>
              </w:rPr>
              <w:t>Outdoor WBB MP</w:t>
            </w:r>
          </w:p>
        </w:tc>
        <w:tc>
          <w:tcPr>
            <w:tcW w:w="747" w:type="pct"/>
          </w:tcPr>
          <w:p w14:paraId="556EDD3E" w14:textId="77777777" w:rsidR="00007832" w:rsidRPr="006714A8" w:rsidRDefault="00007832" w:rsidP="00007832">
            <w:pPr>
              <w:pStyle w:val="ECCTabletext"/>
              <w:jc w:val="center"/>
              <w:rPr>
                <w:sz w:val="16"/>
                <w:szCs w:val="16"/>
              </w:rPr>
            </w:pPr>
            <w:r w:rsidRPr="006714A8">
              <w:rPr>
                <w:sz w:val="16"/>
                <w:szCs w:val="16"/>
              </w:rPr>
              <w:t>Both sides above clutter</w:t>
            </w:r>
          </w:p>
          <w:p w14:paraId="45E93878" w14:textId="192A6A38" w:rsidR="00007832" w:rsidRPr="006714A8" w:rsidRDefault="00007832" w:rsidP="00007832">
            <w:pPr>
              <w:pStyle w:val="ECCTabletext"/>
              <w:jc w:val="center"/>
              <w:rPr>
                <w:sz w:val="16"/>
                <w:szCs w:val="16"/>
              </w:rPr>
            </w:pPr>
            <w:r w:rsidRPr="006714A8">
              <w:rPr>
                <w:sz w:val="16"/>
                <w:szCs w:val="16"/>
              </w:rPr>
              <w:t>(no clutter considered)</w:t>
            </w:r>
          </w:p>
        </w:tc>
        <w:tc>
          <w:tcPr>
            <w:tcW w:w="974" w:type="pct"/>
          </w:tcPr>
          <w:p w14:paraId="0B399FE4" w14:textId="77777777" w:rsidR="00007832" w:rsidRPr="006714A8" w:rsidRDefault="00007832" w:rsidP="00007832">
            <w:pPr>
              <w:pStyle w:val="ECCTabletext"/>
              <w:jc w:val="center"/>
              <w:rPr>
                <w:sz w:val="16"/>
                <w:szCs w:val="16"/>
              </w:rPr>
            </w:pPr>
            <w:r w:rsidRPr="006714A8">
              <w:rPr>
                <w:sz w:val="16"/>
                <w:szCs w:val="16"/>
              </w:rPr>
              <w:t>Outdoor 5G MFCN BS</w:t>
            </w:r>
            <w:r w:rsidRPr="006714A8">
              <w:rPr>
                <w:sz w:val="16"/>
                <w:szCs w:val="16"/>
              </w:rPr>
              <w:br/>
              <w:t xml:space="preserve">EIRP= 76dBm/100MHz </w:t>
            </w:r>
          </w:p>
          <w:p w14:paraId="3CB7B47C" w14:textId="31EB84F6" w:rsidR="00007832" w:rsidRPr="006714A8" w:rsidRDefault="00007832" w:rsidP="00007832">
            <w:pPr>
              <w:pStyle w:val="ECCTabletext"/>
              <w:jc w:val="center"/>
              <w:rPr>
                <w:sz w:val="16"/>
                <w:szCs w:val="16"/>
              </w:rPr>
            </w:pPr>
            <w:r w:rsidRPr="006714A8">
              <w:rPr>
                <w:sz w:val="16"/>
                <w:szCs w:val="16"/>
              </w:rPr>
              <w:t>AAS (</w:t>
            </w:r>
            <w:r w:rsidR="004804B2" w:rsidRPr="006714A8">
              <w:rPr>
                <w:sz w:val="16"/>
                <w:szCs w:val="16"/>
              </w:rPr>
              <w:t>8</w:t>
            </w:r>
            <w:r w:rsidRPr="006714A8">
              <w:rPr>
                <w:sz w:val="16"/>
                <w:szCs w:val="16"/>
              </w:rPr>
              <w:t>x8)</w:t>
            </w:r>
          </w:p>
          <w:p w14:paraId="1F283BBF" w14:textId="6E93DDE6" w:rsidR="00007832" w:rsidRPr="006714A8" w:rsidRDefault="00007832" w:rsidP="00007832">
            <w:pPr>
              <w:pStyle w:val="ECCTabletext"/>
              <w:jc w:val="center"/>
              <w:rPr>
                <w:sz w:val="16"/>
                <w:szCs w:val="16"/>
              </w:rPr>
            </w:pPr>
            <w:r w:rsidRPr="006714A8">
              <w:rPr>
                <w:sz w:val="16"/>
                <w:szCs w:val="16"/>
              </w:rPr>
              <w:t>25m height</w:t>
            </w:r>
          </w:p>
        </w:tc>
        <w:tc>
          <w:tcPr>
            <w:tcW w:w="1017" w:type="pct"/>
          </w:tcPr>
          <w:p w14:paraId="39B4AD20" w14:textId="77777777" w:rsidR="00007832" w:rsidRPr="006714A8" w:rsidRDefault="00007832" w:rsidP="00007832">
            <w:pPr>
              <w:pStyle w:val="ECCTabletext"/>
              <w:jc w:val="center"/>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6362861B" w14:textId="77777777" w:rsidR="00007832" w:rsidRPr="006714A8" w:rsidRDefault="00007832" w:rsidP="00007832">
            <w:pPr>
              <w:pStyle w:val="ECCTabletext"/>
              <w:jc w:val="center"/>
              <w:rPr>
                <w:sz w:val="16"/>
                <w:szCs w:val="16"/>
              </w:rPr>
            </w:pPr>
            <w:r w:rsidRPr="006714A8">
              <w:rPr>
                <w:sz w:val="16"/>
                <w:szCs w:val="16"/>
              </w:rPr>
              <w:t>AAS (4x8)</w:t>
            </w:r>
          </w:p>
          <w:p w14:paraId="6588D44B" w14:textId="55BF9FB6" w:rsidR="00007832" w:rsidRPr="006714A8" w:rsidRDefault="00007832" w:rsidP="00007832">
            <w:pPr>
              <w:pStyle w:val="ECCTabletext"/>
              <w:jc w:val="center"/>
              <w:rPr>
                <w:sz w:val="16"/>
                <w:szCs w:val="16"/>
              </w:rPr>
            </w:pPr>
            <w:r w:rsidRPr="006714A8">
              <w:rPr>
                <w:sz w:val="16"/>
                <w:szCs w:val="16"/>
              </w:rPr>
              <w:t>15m height</w:t>
            </w:r>
          </w:p>
        </w:tc>
        <w:tc>
          <w:tcPr>
            <w:tcW w:w="1018" w:type="pct"/>
          </w:tcPr>
          <w:p w14:paraId="4D452D24" w14:textId="5C583AF1" w:rsidR="00007832" w:rsidRPr="006714A8" w:rsidRDefault="00007832" w:rsidP="00007832">
            <w:pPr>
              <w:pStyle w:val="ECCTabletext"/>
              <w:jc w:val="center"/>
              <w:rPr>
                <w:sz w:val="16"/>
                <w:szCs w:val="16"/>
              </w:rPr>
            </w:pPr>
            <w:r w:rsidRPr="006714A8">
              <w:rPr>
                <w:sz w:val="16"/>
                <w:szCs w:val="16"/>
              </w:rPr>
              <w:t>~</w:t>
            </w:r>
            <w:r w:rsidR="00556CFC" w:rsidRPr="006714A8">
              <w:rPr>
                <w:sz w:val="16"/>
                <w:szCs w:val="16"/>
              </w:rPr>
              <w:t>5.</w:t>
            </w:r>
            <w:r w:rsidR="00074773" w:rsidRPr="006714A8">
              <w:rPr>
                <w:sz w:val="16"/>
                <w:szCs w:val="16"/>
              </w:rPr>
              <w:t>75</w:t>
            </w:r>
            <w:r w:rsidRPr="006714A8">
              <w:rPr>
                <w:sz w:val="16"/>
                <w:szCs w:val="16"/>
              </w:rPr>
              <w:t xml:space="preserve"> km</w:t>
            </w:r>
          </w:p>
        </w:tc>
      </w:tr>
    </w:tbl>
    <w:p w14:paraId="2FD4BC98" w14:textId="76558A27" w:rsidR="00255AE9" w:rsidRDefault="00255AE9" w:rsidP="00255AE9">
      <w:r>
        <w:t xml:space="preserve">As mentioned in the methodology section of this document, the simulations assume that the initial separation distance between the WBB LMPs and 5G MFCN BS was 250m. For the scenarios which assumed clutter at both sides, clutter only at one side was applied for the Monte Carlo steps between 250m-750m and clutter at both sides was applied for the rest of the simulation steps from 1000m onwards. </w:t>
      </w:r>
    </w:p>
    <w:p w14:paraId="593D6ED0" w14:textId="15C48DC7" w:rsidR="002B19B0" w:rsidRPr="0000782F" w:rsidRDefault="001B3A24" w:rsidP="00F353F6">
      <w:r w:rsidRPr="0000782F">
        <w:t>From the above results, we can see that when clutter (of either 30% of 50%) was applied to the side of outdoor WBB LMPs, we did not observe a separation distance requirement</w:t>
      </w:r>
      <w:r w:rsidR="002A3D10">
        <w:t>, beyond the 250m initial separation configuration,</w:t>
      </w:r>
      <w:r w:rsidRPr="0000782F">
        <w:t xml:space="preserve"> from outdoor WBB LMP BS</w:t>
      </w:r>
      <w:r w:rsidR="00E35605" w:rsidRPr="0000782F">
        <w:t>, operating with EIRPs of 31dBm/100MHz, 49dBm/100MHz and 51dBm/100MHz to satisfy the I/N threshold of outdoor 5G MFCN BS</w:t>
      </w:r>
      <w:r w:rsidR="002A3D10">
        <w:t>, with either 4x8 or 8x8 AAS configuration,</w:t>
      </w:r>
      <w:r w:rsidR="00E35605" w:rsidRPr="0000782F">
        <w:t xml:space="preserve"> operating in the adjacent band in an unsynchronised manner. When no clutter was applied at any of the sides of WBB LMP or 5G MFCN BS</w:t>
      </w:r>
      <w:r w:rsidR="002A3D10">
        <w:t xml:space="preserve"> (with 4x8 or 8x8 AAS configuration)</w:t>
      </w:r>
      <w:r w:rsidR="00E35605" w:rsidRPr="0000782F">
        <w:t>, we found that the required separation distance for coexistence in the adjacent channel unsynchronised case is ranging from approximately 850m for WBB LP BS to approximately 1km for WBB MP BS.</w:t>
      </w:r>
      <w:r w:rsidR="00033940">
        <w:t xml:space="preserve"> We also see when comparing the effect of EIRPs of 49dBm/100MHz and 51dBm/100MHz, that the difference in separation distances is in the range of a few metres. </w:t>
      </w:r>
    </w:p>
    <w:p w14:paraId="7B6C46F2" w14:textId="54FEBE7D" w:rsidR="00364337" w:rsidRDefault="00E35605" w:rsidP="00F353F6">
      <w:r w:rsidRPr="0000782F">
        <w:t>In the case of 5G MFCN BS acting as an interferer, when clutter was applied at both sides or only at the side of WBB LP BS, we did not observe a separation distance requirement</w:t>
      </w:r>
      <w:r w:rsidR="002A3D10">
        <w:t>, beyond the initial 250m separation configuration</w:t>
      </w:r>
      <w:r w:rsidRPr="0000782F">
        <w:t xml:space="preserve"> to achieve coexistence in the adjacent channel unsynchronised operation</w:t>
      </w:r>
      <w:r w:rsidR="002A3D10">
        <w:t xml:space="preserve">, assuming either a 4x8 or 8x8 </w:t>
      </w:r>
      <w:r w:rsidR="005B25BC">
        <w:t xml:space="preserve">5G MFCN AAS </w:t>
      </w:r>
      <w:r w:rsidR="002A3D10">
        <w:t>configuration</w:t>
      </w:r>
      <w:r w:rsidRPr="0000782F">
        <w:t>. When 30% clutter was applied at the WBB MP side, we found that a separation distance of approximately</w:t>
      </w:r>
      <w:r w:rsidR="001E41EA">
        <w:t xml:space="preserve"> 300</w:t>
      </w:r>
      <w:r w:rsidRPr="0000782F">
        <w:t>m</w:t>
      </w:r>
      <w:r w:rsidR="00364337">
        <w:t xml:space="preserve"> and </w:t>
      </w:r>
      <w:r w:rsidR="001E41EA">
        <w:t>25</w:t>
      </w:r>
      <w:r w:rsidR="00364337">
        <w:t>0m</w:t>
      </w:r>
      <w:r w:rsidRPr="0000782F">
        <w:t xml:space="preserve"> </w:t>
      </w:r>
      <w:r w:rsidR="00364337">
        <w:t xml:space="preserve">was required to satisfy the WBB LP BS I/N criterion, when a 5G MFCN BS with </w:t>
      </w:r>
      <w:r w:rsidR="001E41EA">
        <w:t>4</w:t>
      </w:r>
      <w:r w:rsidR="00364337">
        <w:t xml:space="preserve">x8 and </w:t>
      </w:r>
      <w:r w:rsidR="001E41EA">
        <w:t>8</w:t>
      </w:r>
      <w:r w:rsidR="00364337">
        <w:t>x8 AAS configuration was used respectively at the interfering side</w:t>
      </w:r>
      <w:r w:rsidRPr="0000782F">
        <w:t>. When no clutter at all was applied to any of the WBB LP or 5G MFCN sides, we found that the separation distance for coexistence w</w:t>
      </w:r>
      <w:r w:rsidR="00B34501">
        <w:t>as</w:t>
      </w:r>
      <w:r w:rsidRPr="0000782F">
        <w:t xml:space="preserve"> approximately 1.</w:t>
      </w:r>
      <w:r w:rsidR="00364337">
        <w:t>6</w:t>
      </w:r>
      <w:r w:rsidRPr="0000782F">
        <w:t xml:space="preserve"> km </w:t>
      </w:r>
      <w:r w:rsidR="00364337">
        <w:t xml:space="preserve">for </w:t>
      </w:r>
      <w:r w:rsidR="001E41EA">
        <w:t xml:space="preserve">both 4x8 and 8x8 </w:t>
      </w:r>
      <w:r w:rsidR="00364337">
        <w:t>5G MFCN BS configurations</w:t>
      </w:r>
      <w:r w:rsidR="001E41EA">
        <w:t xml:space="preserve">. </w:t>
      </w:r>
      <w:r w:rsidR="00B34501">
        <w:t>Finally, w</w:t>
      </w:r>
      <w:r w:rsidR="001E41EA">
        <w:t>hen no clutter at all was applied to any of the WBB MP or 5G MFCN sides, we found that the separation distance to satisfy the I/N WBB MP criterion w</w:t>
      </w:r>
      <w:r w:rsidR="00B34501">
        <w:t>as</w:t>
      </w:r>
      <w:r w:rsidR="001E41EA">
        <w:t xml:space="preserve"> approximately 5.75 km for both 4x8 and 8x8 5G MFCN configurations.</w:t>
      </w:r>
    </w:p>
    <w:p w14:paraId="7A3F00BD" w14:textId="77777777" w:rsidR="00E35605" w:rsidRPr="0000782F" w:rsidRDefault="00E35605" w:rsidP="00E35605">
      <w:r w:rsidRPr="0000782F">
        <w:t>In the assessment of the above results, it is worth highlighting the following assumptions that were taken into consideration:</w:t>
      </w:r>
    </w:p>
    <w:p w14:paraId="62FCEE8C" w14:textId="7CF756EF" w:rsidR="00E35605" w:rsidRDefault="00E35605" w:rsidP="00FE0E87">
      <w:pPr>
        <w:pStyle w:val="ECCBulletsLv1"/>
      </w:pPr>
      <w:r w:rsidRPr="0000782F">
        <w:t>The results represent separation distances for unsynchronised adjacent channel operation between WBB LMPs and 5G MFCN services.</w:t>
      </w:r>
    </w:p>
    <w:p w14:paraId="37CF0177" w14:textId="1E4CF65B" w:rsidR="003B4D94" w:rsidRDefault="003B4D94" w:rsidP="00FE0E87">
      <w:pPr>
        <w:pStyle w:val="ECCBulletsLv1"/>
      </w:pPr>
      <w:r>
        <w:t>The EIRP of 5G MFCN BS was assumed to be 76dBm/100MHz</w:t>
      </w:r>
    </w:p>
    <w:p w14:paraId="0993C193" w14:textId="30733BB2" w:rsidR="00577323" w:rsidRDefault="00577323" w:rsidP="00FE0E87">
      <w:pPr>
        <w:pStyle w:val="ECCBulletsLv1"/>
      </w:pPr>
      <w:r>
        <w:t>The results range captures separation distances from 250m onwards.</w:t>
      </w:r>
    </w:p>
    <w:p w14:paraId="76AD753B" w14:textId="430F2C81" w:rsidR="00E35605" w:rsidRPr="0000782F" w:rsidRDefault="00AA2341" w:rsidP="00FE0E87">
      <w:pPr>
        <w:pStyle w:val="ECCBulletsLv1"/>
      </w:pPr>
      <w:r>
        <w:t xml:space="preserve">The minimum separation distance to satisfy the I/N criterion was derived based on the worst-case I/N value from </w:t>
      </w:r>
      <w:r w:rsidR="000F7271">
        <w:t>each set of</w:t>
      </w:r>
      <w:r>
        <w:t xml:space="preserve"> 10,000 snapshots simulated for each separation distance step.</w:t>
      </w:r>
      <w:r w:rsidR="00577323">
        <w:t xml:space="preserve"> </w:t>
      </w:r>
    </w:p>
    <w:p w14:paraId="006A962E" w14:textId="38CCF4BF" w:rsidR="00E35605" w:rsidRPr="0000782F" w:rsidRDefault="00E35605" w:rsidP="00FE0E87">
      <w:pPr>
        <w:pStyle w:val="ECCBulletsLv1"/>
      </w:pPr>
      <w:r w:rsidRPr="0000782F">
        <w:t xml:space="preserve">The 15m height assumed for the WBB MP BS </w:t>
      </w:r>
      <w:r w:rsidR="003A3EC3">
        <w:t xml:space="preserve">is </w:t>
      </w:r>
      <w:r w:rsidRPr="0000782F">
        <w:t>based on the evidence we have from the medium power licences of the UK framework</w:t>
      </w:r>
      <w:r w:rsidR="0081638B">
        <w:t xml:space="preserve"> and</w:t>
      </w:r>
      <w:r w:rsidRPr="0000782F">
        <w:t xml:space="preserve"> reflects at least 57% of the existing medium power deployments</w:t>
      </w:r>
      <w:r w:rsidR="0079784E">
        <w:t xml:space="preserve"> in the UK</w:t>
      </w:r>
      <w:r w:rsidR="009E178F">
        <w:t>.</w:t>
      </w:r>
    </w:p>
    <w:p w14:paraId="436A8B33" w14:textId="0F673B21" w:rsidR="00E35605" w:rsidRPr="0000782F" w:rsidRDefault="00E35605" w:rsidP="00FE0E87">
      <w:pPr>
        <w:pStyle w:val="ECCBulletsLv1"/>
      </w:pPr>
      <w:r w:rsidRPr="0000782F">
        <w:t xml:space="preserve">No clutter was assumed at any of the scenarios for 5G MFCN services (except scenario </w:t>
      </w:r>
      <w:r w:rsidR="0000210D">
        <w:t>15 and 20</w:t>
      </w:r>
      <w:r w:rsidRPr="0000782F">
        <w:t>)</w:t>
      </w:r>
    </w:p>
    <w:p w14:paraId="24933B07" w14:textId="70FC178E" w:rsidR="00E35605" w:rsidRPr="0000782F" w:rsidRDefault="00E35605" w:rsidP="00FE0E87">
      <w:pPr>
        <w:pStyle w:val="ECCBulletsLv1"/>
      </w:pPr>
      <w:r w:rsidRPr="0000782F">
        <w:lastRenderedPageBreak/>
        <w:t xml:space="preserve">The out-of-band emissions mask for outdoor AAS WBB MP BS was assumed to be following the non-AAS out-of-band emission mask, as agreed in </w:t>
      </w:r>
      <w:r w:rsidR="004021E5" w:rsidRPr="0000782F">
        <w:t>PT1 #74.</w:t>
      </w:r>
    </w:p>
    <w:p w14:paraId="082BFB7B" w14:textId="27C7D4AD" w:rsidR="004021E5" w:rsidRPr="0000782F" w:rsidRDefault="004021E5" w:rsidP="00FE0E87">
      <w:pPr>
        <w:pStyle w:val="ECCBulletsLv1"/>
      </w:pPr>
      <w:r w:rsidRPr="0000782F">
        <w:t>The assumption of no clutter applied at any of the WBB LMP or 5G MFCN sides, implies no obstruction of the propagation path between the Tx and the Rx.</w:t>
      </w:r>
    </w:p>
    <w:p w14:paraId="24AF45CA" w14:textId="74446557" w:rsidR="004021E5" w:rsidRPr="0000782F" w:rsidRDefault="004021E5" w:rsidP="00FE0E87">
      <w:pPr>
        <w:pStyle w:val="ECCBulletsLv1"/>
      </w:pPr>
      <w:r w:rsidRPr="0000782F">
        <w:t>The consideration of 100% network loading factor for WBB LMP BS represents a conservative assumption</w:t>
      </w:r>
    </w:p>
    <w:p w14:paraId="18B1D539" w14:textId="106D14CC" w:rsidR="004021E5" w:rsidRDefault="004021E5" w:rsidP="00FE0E87">
      <w:pPr>
        <w:pStyle w:val="ECCBulletsLv1"/>
      </w:pPr>
      <w:r w:rsidRPr="0000782F">
        <w:t>The antenna gain of the non-ASS omni WBB LP BS antenna was assumed to be 12dBi</w:t>
      </w:r>
    </w:p>
    <w:p w14:paraId="022F3A3D" w14:textId="3005B8A2" w:rsidR="002B19B0" w:rsidRPr="0000782F" w:rsidRDefault="002B19B0" w:rsidP="00F353F6"/>
    <w:sectPr w:rsidR="002B19B0" w:rsidRPr="0000782F" w:rsidSect="009866DC">
      <w:headerReference w:type="even" r:id="rId14"/>
      <w:headerReference w:type="default" r:id="rId15"/>
      <w:pgSz w:w="11907" w:h="16840" w:code="9"/>
      <w:pgMar w:top="1440" w:right="1134" w:bottom="1440" w:left="1134" w:header="709" w:footer="709" w:gutter="0"/>
      <w:cols w:space="708"/>
      <w:titlePg w:val="0"/>
      <w:docGrid w:linePitch="360"/>
      <w:sectPrChange w:id="60" w:author="Lithuania" w:date="2024-03-25T15:21:00Z">
        <w:sectPr w:rsidR="002B19B0" w:rsidRPr="0000782F" w:rsidSect="009866DC">
          <w:pgMar w:top="1440" w:right="1134" w:bottom="1440" w:left="1134" w:header="709" w:footer="709"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53E37" w14:textId="77777777" w:rsidR="009866DC" w:rsidRDefault="009866DC" w:rsidP="00DB17F9">
      <w:r>
        <w:separator/>
      </w:r>
    </w:p>
    <w:p w14:paraId="3B80773B" w14:textId="77777777" w:rsidR="009866DC" w:rsidRDefault="009866DC"/>
  </w:endnote>
  <w:endnote w:type="continuationSeparator" w:id="0">
    <w:p w14:paraId="045B7B12" w14:textId="77777777" w:rsidR="009866DC" w:rsidRDefault="009866DC" w:rsidP="00DB17F9">
      <w:r>
        <w:continuationSeparator/>
      </w:r>
    </w:p>
    <w:p w14:paraId="448D0847" w14:textId="77777777" w:rsidR="009866DC" w:rsidRDefault="009866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5132C" w14:textId="77777777" w:rsidR="009866DC" w:rsidRPr="00F51BD6" w:rsidRDefault="009866DC" w:rsidP="00CD07E7">
      <w:pPr>
        <w:spacing w:before="120" w:after="0"/>
      </w:pPr>
      <w:r>
        <w:separator/>
      </w:r>
    </w:p>
  </w:footnote>
  <w:footnote w:type="continuationSeparator" w:id="0">
    <w:p w14:paraId="5C1B78EF" w14:textId="77777777" w:rsidR="009866DC" w:rsidRDefault="009866DC" w:rsidP="00CD07E7">
      <w:pPr>
        <w:spacing w:before="120" w:after="0"/>
      </w:pPr>
      <w:r>
        <w:continuationSeparator/>
      </w:r>
    </w:p>
  </w:footnote>
  <w:footnote w:type="continuationNotice" w:id="1">
    <w:p w14:paraId="576717D9" w14:textId="77777777" w:rsidR="009866DC" w:rsidRPr="00CD07E7" w:rsidRDefault="009866DC"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273A7" w14:textId="77777777" w:rsidR="00E36601" w:rsidRPr="00AD1BE1" w:rsidRDefault="00102172" w:rsidP="00AD1BE1">
    <w:pPr>
      <w:pStyle w:val="ECCpageHeader"/>
    </w:pPr>
    <w:r w:rsidRPr="00AD1BE1">
      <w:t xml:space="preserve">ECC REPORT </w:t>
    </w:r>
    <w:r w:rsidR="00AD1BE1" w:rsidRPr="00AD1BE1">
      <w:t>&lt;No&gt;</w:t>
    </w:r>
    <w:r w:rsidR="00F56F62" w:rsidRPr="00AD1BE1">
      <w:t xml:space="preserve"> - </w:t>
    </w:r>
    <w:r w:rsidRPr="00AD1BE1">
      <w:t xml:space="preserve">Page </w:t>
    </w:r>
    <w:r w:rsidRPr="00AD1BE1">
      <w:fldChar w:fldCharType="begin"/>
    </w:r>
    <w:r w:rsidRPr="00AD1BE1">
      <w:instrText xml:space="preserve"> PAGE  \* Arabic  \* MERGEFORMAT </w:instrText>
    </w:r>
    <w:r w:rsidRPr="00AD1BE1">
      <w:fldChar w:fldCharType="separate"/>
    </w:r>
    <w:r w:rsidR="004C1A87">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9FC9" w14:textId="60D07DED" w:rsidR="00102172" w:rsidRPr="00714F0F" w:rsidRDefault="0074465D" w:rsidP="00714F0F">
    <w:pPr>
      <w:pStyle w:val="ECCpageHeader"/>
    </w:pPr>
    <w:ins w:id="59" w:author="Lithuania" w:date="2024-03-25T15:20:00Z">
      <w:r>
        <w:t>Attachment 15</w:t>
      </w:r>
    </w:ins>
    <w:r w:rsidR="00102172" w:rsidRPr="00714F0F">
      <w:tab/>
      <w:t xml:space="preserve">Page </w:t>
    </w:r>
    <w:r w:rsidR="00102172" w:rsidRPr="00714F0F">
      <w:fldChar w:fldCharType="begin"/>
    </w:r>
    <w:r w:rsidR="00102172" w:rsidRPr="00714F0F">
      <w:instrText xml:space="preserve"> PAGE  \* Arabic  \* MERGEFORMAT </w:instrText>
    </w:r>
    <w:r w:rsidR="00102172" w:rsidRPr="00714F0F">
      <w:fldChar w:fldCharType="separate"/>
    </w:r>
    <w:r w:rsidR="009419ED">
      <w:rPr>
        <w:noProof/>
      </w:rPr>
      <w:t>2</w:t>
    </w:r>
    <w:r w:rsidR="00102172" w:rsidRPr="00714F0F">
      <w:fldChar w:fldCharType="end"/>
    </w:r>
  </w:p>
  <w:p w14:paraId="115CD09E" w14:textId="77777777" w:rsidR="00E11D7E" w:rsidRDefault="00E11D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25.75pt;height:59.25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 w15:restartNumberingAfterBreak="0">
    <w:nsid w:val="600A270D"/>
    <w:multiLevelType w:val="hybridMultilevel"/>
    <w:tmpl w:val="00587178"/>
    <w:lvl w:ilvl="0" w:tplc="DDFEDDF0">
      <w:start w:val="1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5901953">
    <w:abstractNumId w:val="1"/>
  </w:num>
  <w:num w:numId="2" w16cid:durableId="1487211289">
    <w:abstractNumId w:val="0"/>
  </w:num>
  <w:num w:numId="3" w16cid:durableId="1754811076">
    <w:abstractNumId w:val="7"/>
  </w:num>
  <w:num w:numId="4" w16cid:durableId="1945109438">
    <w:abstractNumId w:val="3"/>
  </w:num>
  <w:num w:numId="5" w16cid:durableId="1960916117">
    <w:abstractNumId w:val="5"/>
  </w:num>
  <w:num w:numId="6" w16cid:durableId="412433003">
    <w:abstractNumId w:val="4"/>
  </w:num>
  <w:num w:numId="7" w16cid:durableId="24407596">
    <w:abstractNumId w:val="6"/>
  </w:num>
  <w:num w:numId="8" w16cid:durableId="753552694">
    <w:abstractNumId w:val="2"/>
  </w:num>
  <w:num w:numId="9" w16cid:durableId="827285761">
    <w:abstractNumId w:val="2"/>
  </w:num>
  <w:num w:numId="10" w16cid:durableId="834498205">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characterSpacingControl w:val="doNotCompress"/>
  <w:hdrShapeDefaults>
    <o:shapedefaults v:ext="edit" spidmax="2050">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5F50"/>
    <w:rsid w:val="0000210D"/>
    <w:rsid w:val="0000666C"/>
    <w:rsid w:val="0000782F"/>
    <w:rsid w:val="00007832"/>
    <w:rsid w:val="0001112E"/>
    <w:rsid w:val="00012E3B"/>
    <w:rsid w:val="00020A83"/>
    <w:rsid w:val="00033940"/>
    <w:rsid w:val="0004026D"/>
    <w:rsid w:val="00041A18"/>
    <w:rsid w:val="000420D4"/>
    <w:rsid w:val="0004622B"/>
    <w:rsid w:val="000667E4"/>
    <w:rsid w:val="00067793"/>
    <w:rsid w:val="00074773"/>
    <w:rsid w:val="00074D96"/>
    <w:rsid w:val="00080D4D"/>
    <w:rsid w:val="00082DD7"/>
    <w:rsid w:val="00094B9A"/>
    <w:rsid w:val="00095620"/>
    <w:rsid w:val="000A3940"/>
    <w:rsid w:val="000B6D45"/>
    <w:rsid w:val="000C028F"/>
    <w:rsid w:val="000C1FFA"/>
    <w:rsid w:val="000D1710"/>
    <w:rsid w:val="000D43BB"/>
    <w:rsid w:val="000D68FD"/>
    <w:rsid w:val="000E07B9"/>
    <w:rsid w:val="000E3E4D"/>
    <w:rsid w:val="000E42F5"/>
    <w:rsid w:val="000F0594"/>
    <w:rsid w:val="000F0CA8"/>
    <w:rsid w:val="000F24F5"/>
    <w:rsid w:val="000F2ED9"/>
    <w:rsid w:val="000F3C28"/>
    <w:rsid w:val="000F7271"/>
    <w:rsid w:val="001006CA"/>
    <w:rsid w:val="00100F8B"/>
    <w:rsid w:val="00102172"/>
    <w:rsid w:val="00110652"/>
    <w:rsid w:val="00114AC5"/>
    <w:rsid w:val="00151A2F"/>
    <w:rsid w:val="001526A2"/>
    <w:rsid w:val="00154F16"/>
    <w:rsid w:val="00156314"/>
    <w:rsid w:val="00164364"/>
    <w:rsid w:val="00172B28"/>
    <w:rsid w:val="00183FE0"/>
    <w:rsid w:val="0018553F"/>
    <w:rsid w:val="001A01CA"/>
    <w:rsid w:val="001A658E"/>
    <w:rsid w:val="001B0583"/>
    <w:rsid w:val="001B3A24"/>
    <w:rsid w:val="001C30A8"/>
    <w:rsid w:val="001E41EA"/>
    <w:rsid w:val="001F0CB4"/>
    <w:rsid w:val="0020079A"/>
    <w:rsid w:val="00217CDE"/>
    <w:rsid w:val="00220589"/>
    <w:rsid w:val="00222F9E"/>
    <w:rsid w:val="002302A9"/>
    <w:rsid w:val="00231A0F"/>
    <w:rsid w:val="00242EA8"/>
    <w:rsid w:val="002523E6"/>
    <w:rsid w:val="002526C3"/>
    <w:rsid w:val="00255AE9"/>
    <w:rsid w:val="002625F1"/>
    <w:rsid w:val="00263FFB"/>
    <w:rsid w:val="00265F50"/>
    <w:rsid w:val="00274F84"/>
    <w:rsid w:val="0027787F"/>
    <w:rsid w:val="0028060B"/>
    <w:rsid w:val="0028120C"/>
    <w:rsid w:val="00283417"/>
    <w:rsid w:val="00287D84"/>
    <w:rsid w:val="00293EBD"/>
    <w:rsid w:val="00295827"/>
    <w:rsid w:val="00295F16"/>
    <w:rsid w:val="00296C44"/>
    <w:rsid w:val="002A033F"/>
    <w:rsid w:val="002A3D10"/>
    <w:rsid w:val="002B19B0"/>
    <w:rsid w:val="002B7CE0"/>
    <w:rsid w:val="002C463A"/>
    <w:rsid w:val="002C5451"/>
    <w:rsid w:val="002C6DC3"/>
    <w:rsid w:val="002D1FA9"/>
    <w:rsid w:val="002D3D18"/>
    <w:rsid w:val="002D50A3"/>
    <w:rsid w:val="002F3BAB"/>
    <w:rsid w:val="002F70E6"/>
    <w:rsid w:val="003007C0"/>
    <w:rsid w:val="00307A79"/>
    <w:rsid w:val="003204D5"/>
    <w:rsid w:val="00320ED0"/>
    <w:rsid w:val="00320FDD"/>
    <w:rsid w:val="00322E6A"/>
    <w:rsid w:val="00324009"/>
    <w:rsid w:val="003278E4"/>
    <w:rsid w:val="003314A0"/>
    <w:rsid w:val="00336878"/>
    <w:rsid w:val="0036116B"/>
    <w:rsid w:val="00364337"/>
    <w:rsid w:val="00381169"/>
    <w:rsid w:val="0038287C"/>
    <w:rsid w:val="0038358E"/>
    <w:rsid w:val="00387DDE"/>
    <w:rsid w:val="00391A01"/>
    <w:rsid w:val="003969E2"/>
    <w:rsid w:val="003A0EB5"/>
    <w:rsid w:val="003A3B0F"/>
    <w:rsid w:val="003A3EC3"/>
    <w:rsid w:val="003A5711"/>
    <w:rsid w:val="003B45F4"/>
    <w:rsid w:val="003B4D94"/>
    <w:rsid w:val="003B7F20"/>
    <w:rsid w:val="003C64D9"/>
    <w:rsid w:val="003E1AF4"/>
    <w:rsid w:val="003E2E42"/>
    <w:rsid w:val="003E70E0"/>
    <w:rsid w:val="004021E5"/>
    <w:rsid w:val="00403CE6"/>
    <w:rsid w:val="004110CA"/>
    <w:rsid w:val="0041160E"/>
    <w:rsid w:val="0042761F"/>
    <w:rsid w:val="00431162"/>
    <w:rsid w:val="004331BF"/>
    <w:rsid w:val="00441EE0"/>
    <w:rsid w:val="00443482"/>
    <w:rsid w:val="00450308"/>
    <w:rsid w:val="00457AD1"/>
    <w:rsid w:val="0046427F"/>
    <w:rsid w:val="004804B2"/>
    <w:rsid w:val="00485665"/>
    <w:rsid w:val="00491977"/>
    <w:rsid w:val="004A1329"/>
    <w:rsid w:val="004C1A87"/>
    <w:rsid w:val="004C4A2E"/>
    <w:rsid w:val="004D14D0"/>
    <w:rsid w:val="004E057E"/>
    <w:rsid w:val="004E1BC2"/>
    <w:rsid w:val="004E1FC7"/>
    <w:rsid w:val="004E44C8"/>
    <w:rsid w:val="004E53BE"/>
    <w:rsid w:val="004E7F82"/>
    <w:rsid w:val="004F0DAE"/>
    <w:rsid w:val="004F3EA9"/>
    <w:rsid w:val="00501992"/>
    <w:rsid w:val="005026AC"/>
    <w:rsid w:val="0051079D"/>
    <w:rsid w:val="00510AE7"/>
    <w:rsid w:val="00520EFD"/>
    <w:rsid w:val="0053062A"/>
    <w:rsid w:val="00535050"/>
    <w:rsid w:val="00536F3C"/>
    <w:rsid w:val="0054260E"/>
    <w:rsid w:val="00545E97"/>
    <w:rsid w:val="00550D79"/>
    <w:rsid w:val="005559AC"/>
    <w:rsid w:val="00555FB3"/>
    <w:rsid w:val="00556CFC"/>
    <w:rsid w:val="00557B5A"/>
    <w:rsid w:val="005611D0"/>
    <w:rsid w:val="00566BD4"/>
    <w:rsid w:val="0057392B"/>
    <w:rsid w:val="00576411"/>
    <w:rsid w:val="00577323"/>
    <w:rsid w:val="00577CAF"/>
    <w:rsid w:val="00580223"/>
    <w:rsid w:val="00594186"/>
    <w:rsid w:val="005A0476"/>
    <w:rsid w:val="005A05D1"/>
    <w:rsid w:val="005A53B8"/>
    <w:rsid w:val="005B202B"/>
    <w:rsid w:val="005B25BC"/>
    <w:rsid w:val="005B48D5"/>
    <w:rsid w:val="005C10EB"/>
    <w:rsid w:val="005C2301"/>
    <w:rsid w:val="005C5A96"/>
    <w:rsid w:val="005D371D"/>
    <w:rsid w:val="005D4CFC"/>
    <w:rsid w:val="005D5A5C"/>
    <w:rsid w:val="005D5C5F"/>
    <w:rsid w:val="005E7495"/>
    <w:rsid w:val="005F61D0"/>
    <w:rsid w:val="00621C12"/>
    <w:rsid w:val="00623E18"/>
    <w:rsid w:val="006244B6"/>
    <w:rsid w:val="00625C5D"/>
    <w:rsid w:val="00630FEA"/>
    <w:rsid w:val="006315AB"/>
    <w:rsid w:val="00635A22"/>
    <w:rsid w:val="0063791E"/>
    <w:rsid w:val="00642083"/>
    <w:rsid w:val="00647FDC"/>
    <w:rsid w:val="0065550D"/>
    <w:rsid w:val="006622A0"/>
    <w:rsid w:val="00664295"/>
    <w:rsid w:val="00665364"/>
    <w:rsid w:val="00667B35"/>
    <w:rsid w:val="006713EB"/>
    <w:rsid w:val="006714A8"/>
    <w:rsid w:val="00673A9B"/>
    <w:rsid w:val="00686355"/>
    <w:rsid w:val="006876A8"/>
    <w:rsid w:val="00695D56"/>
    <w:rsid w:val="006A3B77"/>
    <w:rsid w:val="006A49E3"/>
    <w:rsid w:val="006B1EFD"/>
    <w:rsid w:val="006C14E4"/>
    <w:rsid w:val="006C6DA8"/>
    <w:rsid w:val="006C7F61"/>
    <w:rsid w:val="006D407F"/>
    <w:rsid w:val="006E73E2"/>
    <w:rsid w:val="006F0442"/>
    <w:rsid w:val="0070605F"/>
    <w:rsid w:val="00712A19"/>
    <w:rsid w:val="00714F0F"/>
    <w:rsid w:val="007160BE"/>
    <w:rsid w:val="00722F65"/>
    <w:rsid w:val="007257CD"/>
    <w:rsid w:val="00734A4F"/>
    <w:rsid w:val="0073696E"/>
    <w:rsid w:val="007414C6"/>
    <w:rsid w:val="0074465D"/>
    <w:rsid w:val="00751F88"/>
    <w:rsid w:val="0075568E"/>
    <w:rsid w:val="00762BCC"/>
    <w:rsid w:val="00763BA3"/>
    <w:rsid w:val="00765B66"/>
    <w:rsid w:val="00767BB2"/>
    <w:rsid w:val="0077159C"/>
    <w:rsid w:val="00776D23"/>
    <w:rsid w:val="00780376"/>
    <w:rsid w:val="00780EE3"/>
    <w:rsid w:val="00791AAC"/>
    <w:rsid w:val="007922B0"/>
    <w:rsid w:val="00795424"/>
    <w:rsid w:val="0079784E"/>
    <w:rsid w:val="00797D4C"/>
    <w:rsid w:val="00797DEE"/>
    <w:rsid w:val="007C0E7E"/>
    <w:rsid w:val="007C2AA4"/>
    <w:rsid w:val="007C2DDF"/>
    <w:rsid w:val="007C4098"/>
    <w:rsid w:val="007C5D89"/>
    <w:rsid w:val="007D17C5"/>
    <w:rsid w:val="007D3D6C"/>
    <w:rsid w:val="007D52EC"/>
    <w:rsid w:val="007E1A57"/>
    <w:rsid w:val="007E723A"/>
    <w:rsid w:val="007F1CEE"/>
    <w:rsid w:val="00807C77"/>
    <w:rsid w:val="0081638B"/>
    <w:rsid w:val="008255B6"/>
    <w:rsid w:val="00837537"/>
    <w:rsid w:val="00842766"/>
    <w:rsid w:val="00854EBF"/>
    <w:rsid w:val="0086094D"/>
    <w:rsid w:val="00864F8D"/>
    <w:rsid w:val="00865C82"/>
    <w:rsid w:val="00866163"/>
    <w:rsid w:val="0086731C"/>
    <w:rsid w:val="00872382"/>
    <w:rsid w:val="00875B89"/>
    <w:rsid w:val="00883B15"/>
    <w:rsid w:val="00886906"/>
    <w:rsid w:val="008912FE"/>
    <w:rsid w:val="008A245D"/>
    <w:rsid w:val="008A54FC"/>
    <w:rsid w:val="008B70CD"/>
    <w:rsid w:val="008D141C"/>
    <w:rsid w:val="008D2C13"/>
    <w:rsid w:val="008E1D1F"/>
    <w:rsid w:val="008E6109"/>
    <w:rsid w:val="008F47AB"/>
    <w:rsid w:val="00907A34"/>
    <w:rsid w:val="009170EA"/>
    <w:rsid w:val="0092076F"/>
    <w:rsid w:val="00930439"/>
    <w:rsid w:val="00937AEB"/>
    <w:rsid w:val="009419ED"/>
    <w:rsid w:val="009445FA"/>
    <w:rsid w:val="0096450E"/>
    <w:rsid w:val="009662E3"/>
    <w:rsid w:val="00966DD9"/>
    <w:rsid w:val="009726C7"/>
    <w:rsid w:val="00981048"/>
    <w:rsid w:val="0098451C"/>
    <w:rsid w:val="00986677"/>
    <w:rsid w:val="009866DC"/>
    <w:rsid w:val="0099421C"/>
    <w:rsid w:val="009A2F3A"/>
    <w:rsid w:val="009A5FB1"/>
    <w:rsid w:val="009A7A45"/>
    <w:rsid w:val="009C2462"/>
    <w:rsid w:val="009C3803"/>
    <w:rsid w:val="009D2C13"/>
    <w:rsid w:val="009D2F0C"/>
    <w:rsid w:val="009D3BA5"/>
    <w:rsid w:val="009D4BA1"/>
    <w:rsid w:val="009D4DFE"/>
    <w:rsid w:val="009D7D5A"/>
    <w:rsid w:val="009E15BA"/>
    <w:rsid w:val="009E178F"/>
    <w:rsid w:val="009E47EB"/>
    <w:rsid w:val="009F249A"/>
    <w:rsid w:val="009F3A37"/>
    <w:rsid w:val="009F6EA2"/>
    <w:rsid w:val="00A02090"/>
    <w:rsid w:val="00A03731"/>
    <w:rsid w:val="00A061CE"/>
    <w:rsid w:val="00A076B5"/>
    <w:rsid w:val="00A11C3B"/>
    <w:rsid w:val="00A1468D"/>
    <w:rsid w:val="00A17F69"/>
    <w:rsid w:val="00A23870"/>
    <w:rsid w:val="00A274DB"/>
    <w:rsid w:val="00A41E1E"/>
    <w:rsid w:val="00A46264"/>
    <w:rsid w:val="00A6411D"/>
    <w:rsid w:val="00A641C5"/>
    <w:rsid w:val="00A673EB"/>
    <w:rsid w:val="00A73298"/>
    <w:rsid w:val="00A73572"/>
    <w:rsid w:val="00A751C0"/>
    <w:rsid w:val="00A7775F"/>
    <w:rsid w:val="00A95ACB"/>
    <w:rsid w:val="00A97942"/>
    <w:rsid w:val="00AA079B"/>
    <w:rsid w:val="00AA086A"/>
    <w:rsid w:val="00AA2341"/>
    <w:rsid w:val="00AB3174"/>
    <w:rsid w:val="00AC0EA5"/>
    <w:rsid w:val="00AC2686"/>
    <w:rsid w:val="00AD1BE1"/>
    <w:rsid w:val="00AD7257"/>
    <w:rsid w:val="00AE4C9F"/>
    <w:rsid w:val="00AF0889"/>
    <w:rsid w:val="00AF2D0C"/>
    <w:rsid w:val="00AF4C0E"/>
    <w:rsid w:val="00B0102E"/>
    <w:rsid w:val="00B110C6"/>
    <w:rsid w:val="00B13FF4"/>
    <w:rsid w:val="00B14E5E"/>
    <w:rsid w:val="00B25910"/>
    <w:rsid w:val="00B26973"/>
    <w:rsid w:val="00B30D3B"/>
    <w:rsid w:val="00B34501"/>
    <w:rsid w:val="00B432D4"/>
    <w:rsid w:val="00B4767F"/>
    <w:rsid w:val="00B5315C"/>
    <w:rsid w:val="00B576D7"/>
    <w:rsid w:val="00B80892"/>
    <w:rsid w:val="00B81AD7"/>
    <w:rsid w:val="00B82735"/>
    <w:rsid w:val="00B839F6"/>
    <w:rsid w:val="00B92306"/>
    <w:rsid w:val="00B92861"/>
    <w:rsid w:val="00B9372F"/>
    <w:rsid w:val="00BA7A69"/>
    <w:rsid w:val="00BB15E2"/>
    <w:rsid w:val="00BC3620"/>
    <w:rsid w:val="00BD28DF"/>
    <w:rsid w:val="00BD6876"/>
    <w:rsid w:val="00BE2864"/>
    <w:rsid w:val="00BE2B0E"/>
    <w:rsid w:val="00BF6A39"/>
    <w:rsid w:val="00C00565"/>
    <w:rsid w:val="00C03DD4"/>
    <w:rsid w:val="00C062F2"/>
    <w:rsid w:val="00C076BF"/>
    <w:rsid w:val="00C106D0"/>
    <w:rsid w:val="00C13164"/>
    <w:rsid w:val="00C16A8E"/>
    <w:rsid w:val="00C17D02"/>
    <w:rsid w:val="00C212B5"/>
    <w:rsid w:val="00C25F81"/>
    <w:rsid w:val="00C27F02"/>
    <w:rsid w:val="00C32C20"/>
    <w:rsid w:val="00C32ED5"/>
    <w:rsid w:val="00C3795E"/>
    <w:rsid w:val="00C44908"/>
    <w:rsid w:val="00C504F4"/>
    <w:rsid w:val="00C512DE"/>
    <w:rsid w:val="00C5680C"/>
    <w:rsid w:val="00C57E85"/>
    <w:rsid w:val="00C65BB4"/>
    <w:rsid w:val="00C725BB"/>
    <w:rsid w:val="00C8071C"/>
    <w:rsid w:val="00C816CB"/>
    <w:rsid w:val="00C82461"/>
    <w:rsid w:val="00C83C9D"/>
    <w:rsid w:val="00C91E3B"/>
    <w:rsid w:val="00CA07CC"/>
    <w:rsid w:val="00CA25B5"/>
    <w:rsid w:val="00CA4FCE"/>
    <w:rsid w:val="00CA5F8F"/>
    <w:rsid w:val="00CB0C3D"/>
    <w:rsid w:val="00CC1A6F"/>
    <w:rsid w:val="00CC4417"/>
    <w:rsid w:val="00CC5A6F"/>
    <w:rsid w:val="00CD07E7"/>
    <w:rsid w:val="00CD098F"/>
    <w:rsid w:val="00CE0314"/>
    <w:rsid w:val="00CE271A"/>
    <w:rsid w:val="00CE6FF5"/>
    <w:rsid w:val="00CE7A3D"/>
    <w:rsid w:val="00CF5245"/>
    <w:rsid w:val="00D06683"/>
    <w:rsid w:val="00D07B1A"/>
    <w:rsid w:val="00D1101B"/>
    <w:rsid w:val="00D1167E"/>
    <w:rsid w:val="00D234E7"/>
    <w:rsid w:val="00D30E46"/>
    <w:rsid w:val="00D3663D"/>
    <w:rsid w:val="00D426AB"/>
    <w:rsid w:val="00D4349F"/>
    <w:rsid w:val="00D47EF6"/>
    <w:rsid w:val="00D50AC8"/>
    <w:rsid w:val="00D60A44"/>
    <w:rsid w:val="00D66422"/>
    <w:rsid w:val="00D677C2"/>
    <w:rsid w:val="00D70D85"/>
    <w:rsid w:val="00D7390F"/>
    <w:rsid w:val="00D74F04"/>
    <w:rsid w:val="00D85C82"/>
    <w:rsid w:val="00D90913"/>
    <w:rsid w:val="00D92BEC"/>
    <w:rsid w:val="00DA18F2"/>
    <w:rsid w:val="00DB0C97"/>
    <w:rsid w:val="00DB17F9"/>
    <w:rsid w:val="00DB43DE"/>
    <w:rsid w:val="00DC374B"/>
    <w:rsid w:val="00DD5136"/>
    <w:rsid w:val="00DD6973"/>
    <w:rsid w:val="00DE3E71"/>
    <w:rsid w:val="00DE6B15"/>
    <w:rsid w:val="00DF2C67"/>
    <w:rsid w:val="00DF3AE2"/>
    <w:rsid w:val="00DF7D21"/>
    <w:rsid w:val="00E03771"/>
    <w:rsid w:val="00E05375"/>
    <w:rsid w:val="00E059C5"/>
    <w:rsid w:val="00E11D7E"/>
    <w:rsid w:val="00E14334"/>
    <w:rsid w:val="00E15F79"/>
    <w:rsid w:val="00E15FEC"/>
    <w:rsid w:val="00E2303A"/>
    <w:rsid w:val="00E30FD8"/>
    <w:rsid w:val="00E343BD"/>
    <w:rsid w:val="00E348D9"/>
    <w:rsid w:val="00E35605"/>
    <w:rsid w:val="00E36601"/>
    <w:rsid w:val="00E37BE5"/>
    <w:rsid w:val="00E46600"/>
    <w:rsid w:val="00E60351"/>
    <w:rsid w:val="00E668CE"/>
    <w:rsid w:val="00E71AE7"/>
    <w:rsid w:val="00E752E6"/>
    <w:rsid w:val="00E82DF9"/>
    <w:rsid w:val="00EA2ED5"/>
    <w:rsid w:val="00EA6088"/>
    <w:rsid w:val="00EB0414"/>
    <w:rsid w:val="00EB2EC6"/>
    <w:rsid w:val="00EC1A2C"/>
    <w:rsid w:val="00ED2C10"/>
    <w:rsid w:val="00F10708"/>
    <w:rsid w:val="00F11542"/>
    <w:rsid w:val="00F205ED"/>
    <w:rsid w:val="00F2090B"/>
    <w:rsid w:val="00F212EB"/>
    <w:rsid w:val="00F23D13"/>
    <w:rsid w:val="00F2784F"/>
    <w:rsid w:val="00F32DEC"/>
    <w:rsid w:val="00F353F6"/>
    <w:rsid w:val="00F43E24"/>
    <w:rsid w:val="00F45561"/>
    <w:rsid w:val="00F465D3"/>
    <w:rsid w:val="00F51BD6"/>
    <w:rsid w:val="00F524C9"/>
    <w:rsid w:val="00F536C1"/>
    <w:rsid w:val="00F56627"/>
    <w:rsid w:val="00F56F06"/>
    <w:rsid w:val="00F56F62"/>
    <w:rsid w:val="00F60F28"/>
    <w:rsid w:val="00F62D48"/>
    <w:rsid w:val="00F73815"/>
    <w:rsid w:val="00F75D3C"/>
    <w:rsid w:val="00F7770D"/>
    <w:rsid w:val="00F905E7"/>
    <w:rsid w:val="00F91FDD"/>
    <w:rsid w:val="00F93115"/>
    <w:rsid w:val="00F95511"/>
    <w:rsid w:val="00FA4E32"/>
    <w:rsid w:val="00FA5792"/>
    <w:rsid w:val="00FB04BE"/>
    <w:rsid w:val="00FB200D"/>
    <w:rsid w:val="00FB3571"/>
    <w:rsid w:val="00FB4F1D"/>
    <w:rsid w:val="00FC234B"/>
    <w:rsid w:val="00FC3C2F"/>
    <w:rsid w:val="00FE0E87"/>
    <w:rsid w:val="00FE7EEC"/>
    <w:rsid w:val="00FF0E5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
    </o:shapedefaults>
    <o:shapelayout v:ext="edit">
      <o:idmap v:ext="edit" data="2"/>
    </o:shapelayout>
  </w:shapeDefaults>
  <w:decimalSymbol w:val=","/>
  <w:listSeparator w:val=";"/>
  <w14:docId w14:val="0FE928AB"/>
  <w15:docId w15:val="{33F9E287-E5E1-458D-9219-15A3A1077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uiPriority="31" w:qFormat="1"/>
    <w:lsdException w:name="Intense Reference" w:uiPriority="0"/>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Appel note de bas de p,Nota,Footnote symbol,Footnote,SUPERS,Footnote reference number,note TESI,-E Fußnotenzeichen,number,BVI fnr,Footnote Reference Superscript,(Footnote Reference),EN Footnote Reference,Ref,o"/>
    <w:basedOn w:val="DefaultParagraphFont"/>
    <w:uiPriority w:val="99"/>
    <w:qFormat/>
    <w:rsid w:val="00DB17F9"/>
    <w:rPr>
      <w:rFonts w:ascii="Arial" w:hAnsi="Arial"/>
      <w:sz w:val="20"/>
      <w:vertAlign w:val="superscript"/>
    </w:rPr>
  </w:style>
  <w:style w:type="paragraph" w:styleId="Caption">
    <w:name w:val="caption"/>
    <w:aliases w:val="ECC Caption"/>
    <w:next w:val="Normal"/>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styleId="Footer">
    <w:name w:val="footer"/>
    <w:basedOn w:val="Normal"/>
    <w:link w:val="FooterChar"/>
    <w:uiPriority w:val="99"/>
    <w:unhideWhenUsed/>
    <w:locked/>
    <w:rsid w:val="00320FDD"/>
    <w:pPr>
      <w:tabs>
        <w:tab w:val="center" w:pos="4680"/>
        <w:tab w:val="right" w:pos="9360"/>
      </w:tabs>
      <w:spacing w:before="0" w:after="0"/>
    </w:pPr>
  </w:style>
  <w:style w:type="character" w:customStyle="1" w:styleId="FooterChar">
    <w:name w:val="Footer Char"/>
    <w:basedOn w:val="DefaultParagraphFont"/>
    <w:link w:val="Footer"/>
    <w:uiPriority w:val="99"/>
    <w:rsid w:val="00320FDD"/>
    <w:rPr>
      <w:rFonts w:eastAsia="Calibri"/>
      <w:szCs w:val="22"/>
      <w:lang w:val="en-GB"/>
    </w:rPr>
  </w:style>
  <w:style w:type="table" w:customStyle="1" w:styleId="ECCTable-redheader1">
    <w:name w:val="ECC Table - red header1"/>
    <w:basedOn w:val="TableNormal"/>
    <w:uiPriority w:val="99"/>
    <w:qFormat/>
    <w:rsid w:val="0051079D"/>
    <w:pPr>
      <w:spacing w:before="60"/>
    </w:pPr>
    <w:rPr>
      <w:rFonts w:eastAsia="Calibri"/>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styleId="Revision">
    <w:name w:val="Revision"/>
    <w:hidden/>
    <w:uiPriority w:val="99"/>
    <w:semiHidden/>
    <w:rsid w:val="0004026D"/>
    <w:pPr>
      <w:spacing w:before="0" w:after="0"/>
      <w:jc w:val="left"/>
    </w:pPr>
    <w:rPr>
      <w:rFonts w:eastAsia="Calibri"/>
      <w:szCs w:val="22"/>
      <w:lang w:val="en-GB"/>
    </w:rPr>
  </w:style>
  <w:style w:type="character" w:styleId="FollowedHyperlink">
    <w:name w:val="FollowedHyperlink"/>
    <w:basedOn w:val="DefaultParagraphFont"/>
    <w:uiPriority w:val="99"/>
    <w:semiHidden/>
    <w:unhideWhenUsed/>
    <w:locked/>
    <w:rsid w:val="00751F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B29F5-EE71-4B9B-AEE2-E42D2007B33B}">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Template_generic contribution to CPG19.dotx</Template>
  <TotalTime>11</TotalTime>
  <Pages>16</Pages>
  <Words>4198</Words>
  <Characters>23934</Characters>
  <Application>Microsoft Office Word</Application>
  <DocSecurity>0</DocSecurity>
  <Lines>199</Lines>
  <Paragraphs>56</Paragraphs>
  <ScaleCrop>false</ScaleCrop>
  <HeadingPairs>
    <vt:vector size="6" baseType="variant">
      <vt:variant>
        <vt:lpstr>Naslov</vt:lpstr>
      </vt:variant>
      <vt:variant>
        <vt:i4>1</vt:i4>
      </vt:variant>
      <vt:variant>
        <vt:lpstr>Title</vt:lpstr>
      </vt:variant>
      <vt:variant>
        <vt:i4>1</vt:i4>
      </vt:variant>
      <vt:variant>
        <vt:lpstr>Titel</vt:lpstr>
      </vt:variant>
      <vt:variant>
        <vt:i4>1</vt:i4>
      </vt:variant>
    </vt:vector>
  </HeadingPairs>
  <TitlesOfParts>
    <vt:vector size="3" baseType="lpstr">
      <vt:lpstr>XXX(YY)XX - Source - Content</vt:lpstr>
      <vt:lpstr>XXX(YY)XX - Source - Content</vt:lpstr>
      <vt:lpstr>XXX(YY)XX - Source - Content</vt:lpstr>
    </vt:vector>
  </TitlesOfParts>
  <Manager>ECC</Manager>
  <Company>ECO</Company>
  <LinksUpToDate>false</LinksUpToDate>
  <CharactersWithSpaces>28076</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XXX(YY)XX - Source - Content</dc:title>
  <dc:creator>ECC</dc:creator>
  <dc:description>This template is used as guidance to draft generic contributions to ECC groups</dc:description>
  <cp:lastModifiedBy>Lithuania</cp:lastModifiedBy>
  <cp:revision>18</cp:revision>
  <cp:lastPrinted>2016-10-04T08:55:00Z</cp:lastPrinted>
  <dcterms:created xsi:type="dcterms:W3CDTF">2023-06-28T13:29:00Z</dcterms:created>
  <dcterms:modified xsi:type="dcterms:W3CDTF">2024-03-25T13:22:00Z</dcterms:modified>
  <cp:category>protected templates</cp:category>
  <cp:contentStatus>Template ECC</cp:contentStatus>
</cp:coreProperties>
</file>