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6B50D" w14:textId="31E01AAB" w:rsidR="001C0B2C" w:rsidRPr="00671CDB" w:rsidRDefault="00432E3E" w:rsidP="6DBEF6E5">
      <w:pPr>
        <w:jc w:val="center"/>
        <w:rPr>
          <w:rFonts w:ascii="Arial" w:hAnsi="Arial" w:cs="Arial"/>
          <w:b/>
          <w:bCs/>
          <w:sz w:val="32"/>
          <w:szCs w:val="32"/>
          <w:lang w:val="en-GB"/>
        </w:rPr>
      </w:pPr>
      <w:r w:rsidRPr="00671CDB">
        <w:rPr>
          <w:rFonts w:ascii="Arial" w:hAnsi="Arial" w:cs="Arial"/>
          <w:b/>
          <w:noProof/>
          <w:sz w:val="32"/>
          <w:szCs w:val="32"/>
          <w:lang w:val="en-GB" w:eastAsia="de-DE"/>
        </w:rPr>
        <mc:AlternateContent>
          <mc:Choice Requires="wps">
            <w:drawing>
              <wp:anchor distT="0" distB="0" distL="114300" distR="114300" simplePos="0" relativeHeight="251657728" behindDoc="0" locked="0" layoutInCell="1" allowOverlap="1" wp14:anchorId="59920D92" wp14:editId="0839E477">
                <wp:simplePos x="0" y="0"/>
                <wp:positionH relativeFrom="column">
                  <wp:posOffset>7229475</wp:posOffset>
                </wp:positionH>
                <wp:positionV relativeFrom="paragraph">
                  <wp:posOffset>-224790</wp:posOffset>
                </wp:positionV>
                <wp:extent cx="1851660" cy="405130"/>
                <wp:effectExtent l="0" t="0" r="63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405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7920" w14:textId="77777777" w:rsidR="00AA2F1C" w:rsidRPr="00AA2F1C" w:rsidRDefault="00AA2F1C" w:rsidP="008E5B53">
                            <w:pPr>
                              <w:rPr>
                                <w:b/>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20D92" id="_x0000_t202" coordsize="21600,21600" o:spt="202" path="m,l,21600r21600,l21600,xe">
                <v:stroke joinstyle="miter"/>
                <v:path gradientshapeok="t" o:connecttype="rect"/>
              </v:shapetype>
              <v:shape id="Text Box 2" o:spid="_x0000_s1026" type="#_x0000_t202" style="position:absolute;left:0;text-align:left;margin-left:569.25pt;margin-top:-17.7pt;width:145.8pt;height:3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" stroked="f">
                <v:textbox>
                  <w:txbxContent>
                    <w:p w14:paraId="531F7920" w14:textId="77777777" w:rsidR="00AA2F1C" w:rsidRPr="00AA2F1C" w:rsidRDefault="00AA2F1C" w:rsidP="008E5B53">
                      <w:pPr>
                        <w:rPr>
                          <w:b/>
                          <w:lang w:val="de-DE"/>
                        </w:rPr>
                      </w:pPr>
                    </w:p>
                  </w:txbxContent>
                </v:textbox>
              </v:shape>
            </w:pict>
          </mc:Fallback>
        </mc:AlternateContent>
      </w:r>
      <w:r w:rsidR="00947341">
        <w:rPr>
          <w:rFonts w:ascii="Arial" w:hAnsi="Arial" w:cs="Arial"/>
          <w:b/>
          <w:bCs/>
          <w:sz w:val="32"/>
          <w:szCs w:val="32"/>
          <w:lang w:val="en-GB"/>
        </w:rPr>
        <w:t xml:space="preserve">Sweden’s </w:t>
      </w:r>
      <w:r w:rsidR="001C0B2C" w:rsidRPr="00671CDB">
        <w:rPr>
          <w:rFonts w:ascii="Arial" w:hAnsi="Arial" w:cs="Arial"/>
          <w:b/>
          <w:bCs/>
          <w:sz w:val="32"/>
          <w:szCs w:val="32"/>
          <w:lang w:val="en-GB"/>
        </w:rPr>
        <w:t xml:space="preserve">Comments on Draft </w:t>
      </w:r>
      <w:r w:rsidR="00947341">
        <w:rPr>
          <w:rFonts w:ascii="Arial" w:hAnsi="Arial" w:cs="Arial"/>
          <w:b/>
          <w:bCs/>
          <w:sz w:val="32"/>
          <w:szCs w:val="32"/>
          <w:lang w:val="en-GB"/>
        </w:rPr>
        <w:t>ECC Report 358</w:t>
      </w:r>
    </w:p>
    <w:p w14:paraId="4C021D6F" w14:textId="77777777" w:rsidR="009309B1" w:rsidRPr="00671CDB" w:rsidRDefault="009309B1" w:rsidP="009309B1">
      <w:pPr>
        <w:jc w:val="center"/>
        <w:rPr>
          <w:rFonts w:ascii="Arial" w:hAnsi="Arial" w:cs="Arial"/>
          <w:b/>
          <w:sz w:val="32"/>
          <w:szCs w:val="32"/>
          <w:lang w:val="en-GB"/>
        </w:rPr>
      </w:pPr>
    </w:p>
    <w:p w14:paraId="082FF9A1" w14:textId="69070E3A" w:rsidR="009309B1" w:rsidRPr="00151940" w:rsidRDefault="005B0BAA" w:rsidP="009309B1">
      <w:pPr>
        <w:rPr>
          <w:rFonts w:ascii="Arial" w:hAnsi="Arial" w:cs="Arial"/>
          <w:b/>
          <w:lang w:val="en-GB"/>
        </w:rPr>
      </w:pPr>
      <w:r w:rsidRPr="00671CDB">
        <w:rPr>
          <w:rFonts w:ascii="Arial" w:hAnsi="Arial" w:cs="Arial"/>
          <w:b/>
          <w:sz w:val="28"/>
          <w:szCs w:val="28"/>
          <w:lang w:val="en-GB"/>
        </w:rPr>
        <w:t>1</w:t>
      </w:r>
      <w:r w:rsidR="00686F27" w:rsidRPr="00671CDB">
        <w:rPr>
          <w:rFonts w:ascii="Arial" w:hAnsi="Arial" w:cs="Arial"/>
          <w:b/>
          <w:sz w:val="28"/>
          <w:szCs w:val="28"/>
          <w:lang w:val="en-GB"/>
        </w:rPr>
        <w:tab/>
        <w:t>Sources</w:t>
      </w:r>
    </w:p>
    <w:p w14:paraId="338841D9" w14:textId="77777777" w:rsidR="00686F27" w:rsidRPr="00151940" w:rsidRDefault="00686F27" w:rsidP="009309B1">
      <w:pPr>
        <w:rPr>
          <w:rFonts w:ascii="Arial" w:hAnsi="Arial" w:cs="Arial"/>
          <w:b/>
          <w:lang w:val="en-GB"/>
        </w:rPr>
      </w:pPr>
      <w:r w:rsidRPr="00151940">
        <w:rPr>
          <w:rFonts w:ascii="Arial" w:hAnsi="Arial" w:cs="Arial"/>
          <w:b/>
          <w:lang w:val="en-GB"/>
        </w:rPr>
        <w:tab/>
      </w:r>
    </w:p>
    <w:p w14:paraId="0D52E9B1" w14:textId="60644DDF" w:rsidR="00406AE0" w:rsidRPr="00151940" w:rsidRDefault="00686F27" w:rsidP="009309B1">
      <w:pPr>
        <w:rPr>
          <w:rFonts w:ascii="Arial" w:hAnsi="Arial" w:cs="Arial"/>
          <w:b/>
          <w:lang w:val="en-GB"/>
        </w:rPr>
      </w:pPr>
      <w:r w:rsidRPr="00151940">
        <w:rPr>
          <w:rFonts w:ascii="Arial" w:hAnsi="Arial" w:cs="Arial"/>
          <w:b/>
          <w:lang w:val="en-GB"/>
        </w:rPr>
        <w:t>Administration/Company/Entity:</w:t>
      </w:r>
      <w:r w:rsidR="00F147F5">
        <w:rPr>
          <w:rFonts w:ascii="Arial" w:hAnsi="Arial" w:cs="Arial"/>
          <w:b/>
          <w:lang w:val="en-GB"/>
        </w:rPr>
        <w:t xml:space="preserve"> PTS</w:t>
      </w:r>
    </w:p>
    <w:p w14:paraId="40DBE632" w14:textId="00E80C9B" w:rsidR="00686F27" w:rsidRPr="00151940" w:rsidRDefault="00686F27" w:rsidP="63DE9993">
      <w:pPr>
        <w:rPr>
          <w:rFonts w:ascii="Arial" w:hAnsi="Arial" w:cs="Arial"/>
          <w:b/>
          <w:bCs/>
          <w:lang w:val="en-GB"/>
        </w:rPr>
      </w:pPr>
      <w:r w:rsidRPr="00151940">
        <w:rPr>
          <w:rFonts w:ascii="Arial" w:hAnsi="Arial" w:cs="Arial"/>
          <w:b/>
          <w:bCs/>
          <w:lang w:val="en-GB"/>
        </w:rPr>
        <w:t xml:space="preserve">Name of </w:t>
      </w:r>
      <w:r w:rsidR="00406AE0" w:rsidRPr="00151940">
        <w:rPr>
          <w:rFonts w:ascii="Arial" w:hAnsi="Arial" w:cs="Arial"/>
          <w:b/>
          <w:bCs/>
          <w:lang w:val="en-GB"/>
        </w:rPr>
        <w:t>c</w:t>
      </w:r>
      <w:r w:rsidRPr="00151940">
        <w:rPr>
          <w:rFonts w:ascii="Arial" w:hAnsi="Arial" w:cs="Arial"/>
          <w:b/>
          <w:bCs/>
          <w:lang w:val="en-GB"/>
        </w:rPr>
        <w:t>ontributor</w:t>
      </w:r>
      <w:r w:rsidR="00406AE0" w:rsidRPr="00151940">
        <w:rPr>
          <w:rFonts w:ascii="Arial" w:hAnsi="Arial" w:cs="Arial"/>
          <w:b/>
          <w:bCs/>
          <w:lang w:val="en-GB"/>
        </w:rPr>
        <w:t>:</w:t>
      </w:r>
      <w:r w:rsidR="00F147F5">
        <w:rPr>
          <w:rFonts w:ascii="Arial" w:hAnsi="Arial" w:cs="Arial"/>
          <w:b/>
          <w:bCs/>
          <w:lang w:val="en-GB"/>
        </w:rPr>
        <w:t xml:space="preserve"> Joakim Quensel</w:t>
      </w:r>
    </w:p>
    <w:p w14:paraId="4F1ADD29" w14:textId="74C71BCC" w:rsidR="00686F27" w:rsidRDefault="00686F27" w:rsidP="009309B1">
      <w:pPr>
        <w:rPr>
          <w:rFonts w:ascii="Arial" w:hAnsi="Arial" w:cs="Arial"/>
          <w:b/>
          <w:lang w:val="en-GB"/>
        </w:rPr>
      </w:pPr>
    </w:p>
    <w:p w14:paraId="54A3554B" w14:textId="77777777" w:rsidR="00686F27" w:rsidRPr="00151940" w:rsidRDefault="00686F27" w:rsidP="009309B1">
      <w:pPr>
        <w:rPr>
          <w:rFonts w:ascii="Arial" w:hAnsi="Arial" w:cs="Arial"/>
          <w:b/>
          <w:lang w:val="en-GB"/>
        </w:rPr>
      </w:pPr>
    </w:p>
    <w:p w14:paraId="766145E0" w14:textId="77777777" w:rsidR="002772F7" w:rsidRDefault="005B0BAA" w:rsidP="009309B1">
      <w:pPr>
        <w:rPr>
          <w:rFonts w:ascii="Arial" w:hAnsi="Arial" w:cs="Arial"/>
          <w:b/>
          <w:sz w:val="28"/>
          <w:szCs w:val="28"/>
          <w:lang w:val="en-GB"/>
        </w:rPr>
      </w:pPr>
      <w:r w:rsidRPr="00151940">
        <w:rPr>
          <w:rFonts w:ascii="Arial" w:hAnsi="Arial" w:cs="Arial"/>
          <w:b/>
          <w:lang w:val="en-GB"/>
        </w:rPr>
        <w:t xml:space="preserve">2 </w:t>
      </w:r>
      <w:r w:rsidR="009309B1" w:rsidRPr="00151940">
        <w:rPr>
          <w:rFonts w:ascii="Arial" w:hAnsi="Arial" w:cs="Arial"/>
          <w:b/>
          <w:lang w:val="en-GB"/>
        </w:rPr>
        <w:tab/>
      </w:r>
      <w:r w:rsidR="009309B1" w:rsidRPr="00671CDB">
        <w:rPr>
          <w:rFonts w:ascii="Arial" w:hAnsi="Arial" w:cs="Arial"/>
          <w:b/>
          <w:sz w:val="28"/>
          <w:szCs w:val="28"/>
          <w:lang w:val="en-GB"/>
        </w:rPr>
        <w:t>General Comments</w:t>
      </w:r>
    </w:p>
    <w:p w14:paraId="525136F9" w14:textId="2399CF6D" w:rsidR="009309B1" w:rsidRDefault="009309B1" w:rsidP="009309B1">
      <w:pPr>
        <w:rPr>
          <w:rFonts w:ascii="Arial" w:hAnsi="Arial" w:cs="Arial"/>
          <w:b/>
          <w:lang w:val="en-GB"/>
        </w:rPr>
      </w:pPr>
    </w:p>
    <w:p w14:paraId="70C35DA7" w14:textId="77777777" w:rsidR="00671CDB" w:rsidRPr="00151940" w:rsidRDefault="00671CDB" w:rsidP="009309B1">
      <w:pPr>
        <w:rPr>
          <w:rFonts w:ascii="Arial" w:hAnsi="Arial" w:cs="Arial"/>
          <w:b/>
          <w:lang w:val="en-GB"/>
        </w:rPr>
      </w:pPr>
    </w:p>
    <w:p w14:paraId="10B6C90C" w14:textId="30A39598" w:rsidR="009309B1" w:rsidRPr="00671CDB" w:rsidRDefault="005B0BAA" w:rsidP="009309B1">
      <w:pPr>
        <w:rPr>
          <w:rFonts w:ascii="Arial" w:hAnsi="Arial" w:cs="Arial"/>
          <w:b/>
          <w:sz w:val="28"/>
          <w:szCs w:val="28"/>
          <w:lang w:val="en-GB"/>
        </w:rPr>
      </w:pPr>
      <w:r w:rsidRPr="00151940">
        <w:rPr>
          <w:rFonts w:ascii="Arial" w:hAnsi="Arial" w:cs="Arial"/>
          <w:b/>
          <w:lang w:val="en-GB"/>
        </w:rPr>
        <w:t>3</w:t>
      </w:r>
      <w:r w:rsidR="009309B1" w:rsidRPr="00151940">
        <w:rPr>
          <w:rFonts w:ascii="Arial" w:hAnsi="Arial" w:cs="Arial"/>
          <w:b/>
          <w:lang w:val="en-GB"/>
        </w:rPr>
        <w:tab/>
      </w:r>
      <w:r w:rsidR="009309B1" w:rsidRPr="00671CDB">
        <w:rPr>
          <w:rFonts w:ascii="Arial" w:hAnsi="Arial" w:cs="Arial"/>
          <w:b/>
          <w:sz w:val="28"/>
          <w:szCs w:val="28"/>
          <w:lang w:val="en-GB"/>
        </w:rPr>
        <w:t xml:space="preserve">Proposals related to the </w:t>
      </w:r>
      <w:r w:rsidR="00877BDE">
        <w:rPr>
          <w:rFonts w:ascii="Arial" w:hAnsi="Arial" w:cs="Arial"/>
          <w:b/>
          <w:sz w:val="28"/>
          <w:szCs w:val="28"/>
          <w:lang w:val="en-GB"/>
        </w:rPr>
        <w:t>CEPT Report</w:t>
      </w:r>
    </w:p>
    <w:p w14:paraId="4F4B9BFD" w14:textId="77777777" w:rsidR="00AA2F1C" w:rsidRPr="00151940" w:rsidRDefault="00AA2F1C" w:rsidP="009309B1">
      <w:pPr>
        <w:rPr>
          <w:rFonts w:ascii="Arial" w:hAnsi="Arial" w:cs="Arial"/>
          <w:b/>
          <w:lang w:val="en-GB"/>
        </w:rPr>
      </w:pPr>
    </w:p>
    <w:p w14:paraId="3F9CC431" w14:textId="77777777" w:rsidR="00EF5089" w:rsidRPr="00151940" w:rsidRDefault="00EF5089" w:rsidP="009309B1">
      <w:pPr>
        <w:rPr>
          <w:rFonts w:ascii="Arial" w:hAnsi="Arial" w:cs="Arial"/>
          <w:lang w:val="en-GB"/>
        </w:rPr>
      </w:pPr>
    </w:p>
    <w:p w14:paraId="3AA16BBE" w14:textId="77777777" w:rsidR="009E77D3" w:rsidRPr="00151940" w:rsidRDefault="009E77D3" w:rsidP="009309B1">
      <w:pPr>
        <w:rPr>
          <w:ins w:id="0" w:author="Peter Faris" w:date="2020-05-12T11:08:00Z"/>
          <w:rFonts w:ascii="Arial" w:hAnsi="Arial" w:cs="Arial"/>
          <w:lang w:val="en-GB"/>
        </w:rPr>
        <w:sectPr w:rsidR="009E77D3" w:rsidRPr="00151940" w:rsidSect="009E77D3">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993" w:header="709" w:footer="709" w:gutter="0"/>
          <w:cols w:space="708"/>
          <w:docGrid w:linePitch="360"/>
        </w:sectPr>
      </w:pPr>
    </w:p>
    <w:p w14:paraId="3DD9A71D" w14:textId="3295DF39" w:rsidR="00AA2F1C" w:rsidRPr="00151940" w:rsidRDefault="00AA2F1C" w:rsidP="009309B1">
      <w:pPr>
        <w:rPr>
          <w:rFonts w:ascii="Arial" w:hAnsi="Arial" w:cs="Arial"/>
          <w:lang w:val="en-GB"/>
        </w:rPr>
      </w:pPr>
    </w:p>
    <w:tbl>
      <w:tblPr>
        <w:tblW w:w="13892" w:type="dxa"/>
        <w:tblInd w:w="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00" w:firstRow="0" w:lastRow="0" w:firstColumn="0" w:lastColumn="0" w:noHBand="0" w:noVBand="0"/>
      </w:tblPr>
      <w:tblGrid>
        <w:gridCol w:w="1044"/>
        <w:gridCol w:w="1224"/>
        <w:gridCol w:w="1276"/>
        <w:gridCol w:w="1354"/>
        <w:gridCol w:w="4110"/>
        <w:gridCol w:w="4884"/>
      </w:tblGrid>
      <w:tr w:rsidR="00215963" w:rsidRPr="00671CDB" w14:paraId="00DD1013" w14:textId="77777777" w:rsidTr="00F147F5">
        <w:trPr>
          <w:cantSplit/>
          <w:trHeight w:val="765"/>
          <w:tblHeader/>
        </w:trPr>
        <w:tc>
          <w:tcPr>
            <w:tcW w:w="1044" w:type="dxa"/>
          </w:tcPr>
          <w:p w14:paraId="61ECD26F" w14:textId="77777777" w:rsidR="00215963" w:rsidRPr="00151940" w:rsidRDefault="0021596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 number</w:t>
            </w:r>
          </w:p>
        </w:tc>
        <w:tc>
          <w:tcPr>
            <w:tcW w:w="1224" w:type="dxa"/>
          </w:tcPr>
          <w:p w14:paraId="662553B4" w14:textId="2C67751B"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Section number</w:t>
            </w:r>
          </w:p>
          <w:p w14:paraId="5551D06D" w14:textId="1A2DB27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Clause</w:t>
            </w:r>
          </w:p>
        </w:tc>
        <w:tc>
          <w:tcPr>
            <w:tcW w:w="1276" w:type="dxa"/>
          </w:tcPr>
          <w:p w14:paraId="52CE9F5C"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Paragraph</w:t>
            </w:r>
          </w:p>
          <w:p w14:paraId="796B5066"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Figure</w:t>
            </w:r>
          </w:p>
          <w:p w14:paraId="3EB5D936" w14:textId="69E7B72E"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Table</w:t>
            </w:r>
          </w:p>
        </w:tc>
        <w:tc>
          <w:tcPr>
            <w:tcW w:w="1354" w:type="dxa"/>
          </w:tcPr>
          <w:p w14:paraId="630C54E5" w14:textId="77777777" w:rsidR="00671CDB"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 xml:space="preserve">Type of comment </w:t>
            </w:r>
          </w:p>
          <w:p w14:paraId="21FD1FAA" w14:textId="6885ACF2"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(General</w:t>
            </w:r>
            <w:r w:rsidR="00671CDB">
              <w:rPr>
                <w:rFonts w:ascii="Arial" w:hAnsi="Arial" w:cs="Arial"/>
                <w:sz w:val="16"/>
                <w:szCs w:val="16"/>
                <w:lang w:val="en-GB"/>
              </w:rPr>
              <w:t xml:space="preserve">, </w:t>
            </w:r>
          </w:p>
          <w:p w14:paraId="34E8DA75" w14:textId="633D3EA4" w:rsidR="00671CDB" w:rsidRDefault="00215963" w:rsidP="00671CDB">
            <w:pPr>
              <w:spacing w:before="60" w:after="60" w:line="180" w:lineRule="exact"/>
              <w:jc w:val="center"/>
              <w:rPr>
                <w:rFonts w:ascii="Arial" w:hAnsi="Arial" w:cs="Arial"/>
                <w:sz w:val="16"/>
                <w:szCs w:val="16"/>
                <w:lang w:val="en-GB"/>
              </w:rPr>
            </w:pPr>
            <w:r w:rsidRPr="00151940">
              <w:rPr>
                <w:rFonts w:ascii="Arial" w:hAnsi="Arial" w:cs="Arial"/>
                <w:sz w:val="16"/>
                <w:szCs w:val="16"/>
                <w:lang w:val="en-GB"/>
              </w:rPr>
              <w:t>Technical</w:t>
            </w:r>
            <w:r w:rsidR="00671CDB">
              <w:rPr>
                <w:rFonts w:ascii="Arial" w:hAnsi="Arial" w:cs="Arial"/>
                <w:sz w:val="16"/>
                <w:szCs w:val="16"/>
                <w:lang w:val="en-GB"/>
              </w:rPr>
              <w:t xml:space="preserve"> or </w:t>
            </w:r>
          </w:p>
          <w:p w14:paraId="615AD0DF" w14:textId="3E6B4953"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sz w:val="16"/>
                <w:szCs w:val="16"/>
                <w:lang w:val="en-GB"/>
              </w:rPr>
              <w:t>Editorial)</w:t>
            </w:r>
          </w:p>
        </w:tc>
        <w:tc>
          <w:tcPr>
            <w:tcW w:w="4110" w:type="dxa"/>
          </w:tcPr>
          <w:p w14:paraId="740BD632" w14:textId="0D02C901" w:rsidR="00215963" w:rsidRPr="00151940" w:rsidRDefault="009E77D3" w:rsidP="00671CDB">
            <w:pPr>
              <w:spacing w:before="60" w:after="60" w:line="180" w:lineRule="exact"/>
              <w:jc w:val="center"/>
              <w:rPr>
                <w:rFonts w:ascii="Arial" w:hAnsi="Arial" w:cs="Arial"/>
                <w:sz w:val="16"/>
                <w:szCs w:val="16"/>
                <w:lang w:val="en-GB"/>
              </w:rPr>
            </w:pPr>
            <w:r w:rsidRPr="00151940">
              <w:rPr>
                <w:rFonts w:ascii="Arial" w:hAnsi="Arial" w:cs="Arial"/>
                <w:b/>
                <w:sz w:val="16"/>
                <w:szCs w:val="16"/>
                <w:lang w:val="en-GB"/>
              </w:rPr>
              <w:t>Comment</w:t>
            </w:r>
          </w:p>
        </w:tc>
        <w:tc>
          <w:tcPr>
            <w:tcW w:w="4884" w:type="dxa"/>
          </w:tcPr>
          <w:p w14:paraId="05253E8B" w14:textId="77777777" w:rsidR="00215963" w:rsidRPr="00151940" w:rsidRDefault="00215963" w:rsidP="00671CDB">
            <w:pPr>
              <w:spacing w:before="60" w:after="60" w:line="180" w:lineRule="exact"/>
              <w:jc w:val="center"/>
              <w:rPr>
                <w:rFonts w:ascii="Arial" w:hAnsi="Arial" w:cs="Arial"/>
                <w:b/>
                <w:sz w:val="16"/>
                <w:szCs w:val="16"/>
                <w:lang w:val="en-GB"/>
              </w:rPr>
            </w:pPr>
            <w:r w:rsidRPr="00151940">
              <w:rPr>
                <w:rFonts w:ascii="Arial" w:hAnsi="Arial" w:cs="Arial"/>
                <w:b/>
                <w:sz w:val="16"/>
                <w:szCs w:val="16"/>
                <w:lang w:val="en-GB"/>
              </w:rPr>
              <w:t>Proposed change</w:t>
            </w:r>
          </w:p>
        </w:tc>
      </w:tr>
      <w:tr w:rsidR="00215963" w:rsidRPr="00151940" w14:paraId="6EB2C51E" w14:textId="77777777" w:rsidTr="00F147F5">
        <w:trPr>
          <w:cantSplit/>
          <w:trHeight w:val="1370"/>
        </w:trPr>
        <w:tc>
          <w:tcPr>
            <w:tcW w:w="1044" w:type="dxa"/>
          </w:tcPr>
          <w:p w14:paraId="3BBE5782" w14:textId="0283EF6E" w:rsidR="00215963" w:rsidRPr="00F147F5" w:rsidRDefault="0080139D" w:rsidP="00F147F5">
            <w:pPr>
              <w:keepLines/>
              <w:spacing w:before="120"/>
              <w:rPr>
                <w:rFonts w:ascii="Arial" w:hAnsi="Arial" w:cs="Arial"/>
                <w:sz w:val="18"/>
                <w:szCs w:val="18"/>
                <w:lang w:val="en-GB"/>
              </w:rPr>
            </w:pPr>
            <w:r w:rsidRPr="0080139D">
              <w:rPr>
                <w:rFonts w:ascii="Arial" w:hAnsi="Arial" w:cs="Arial"/>
                <w:sz w:val="18"/>
                <w:szCs w:val="18"/>
                <w:lang w:val="en-GB"/>
              </w:rPr>
              <w:t>SWE1- SWE19</w:t>
            </w:r>
          </w:p>
        </w:tc>
        <w:tc>
          <w:tcPr>
            <w:tcW w:w="1224" w:type="dxa"/>
          </w:tcPr>
          <w:p w14:paraId="19FCDA9C" w14:textId="77777777" w:rsidR="00215963" w:rsidRPr="00F147F5" w:rsidRDefault="00215963" w:rsidP="00F147F5">
            <w:pPr>
              <w:keepLines/>
              <w:spacing w:before="120"/>
              <w:rPr>
                <w:rFonts w:ascii="Arial" w:hAnsi="Arial" w:cs="Arial"/>
                <w:sz w:val="18"/>
                <w:szCs w:val="18"/>
                <w:lang w:val="en-GB"/>
              </w:rPr>
            </w:pPr>
          </w:p>
        </w:tc>
        <w:tc>
          <w:tcPr>
            <w:tcW w:w="1276" w:type="dxa"/>
          </w:tcPr>
          <w:p w14:paraId="145B4088" w14:textId="2DA1AC90" w:rsidR="00215963" w:rsidRPr="00F147F5" w:rsidRDefault="00215963" w:rsidP="00F147F5">
            <w:pPr>
              <w:keepLines/>
              <w:spacing w:before="120"/>
              <w:rPr>
                <w:rFonts w:ascii="Arial" w:hAnsi="Arial" w:cs="Arial"/>
                <w:sz w:val="18"/>
                <w:szCs w:val="18"/>
                <w:lang w:val="en-GB"/>
              </w:rPr>
            </w:pPr>
          </w:p>
        </w:tc>
        <w:tc>
          <w:tcPr>
            <w:tcW w:w="1354" w:type="dxa"/>
          </w:tcPr>
          <w:p w14:paraId="0BC75B2E" w14:textId="7D6BDA46" w:rsidR="00215963" w:rsidRPr="00F147F5" w:rsidRDefault="00215963" w:rsidP="00F147F5">
            <w:pPr>
              <w:keepLines/>
              <w:spacing w:before="120"/>
              <w:rPr>
                <w:rFonts w:ascii="Arial" w:hAnsi="Arial" w:cs="Arial"/>
                <w:sz w:val="18"/>
                <w:szCs w:val="18"/>
                <w:lang w:val="en-GB"/>
              </w:rPr>
            </w:pPr>
          </w:p>
        </w:tc>
        <w:tc>
          <w:tcPr>
            <w:tcW w:w="4110" w:type="dxa"/>
          </w:tcPr>
          <w:p w14:paraId="7A01A8E8" w14:textId="124260FE" w:rsidR="00F147F5" w:rsidRPr="00F147F5" w:rsidRDefault="0080139D" w:rsidP="00F147F5">
            <w:pPr>
              <w:pStyle w:val="ECCParagraph"/>
              <w:jc w:val="left"/>
              <w:rPr>
                <w:sz w:val="18"/>
                <w:szCs w:val="18"/>
              </w:rPr>
            </w:pPr>
            <w:r>
              <w:rPr>
                <w:sz w:val="18"/>
                <w:szCs w:val="18"/>
              </w:rPr>
              <w:t>See annex</w:t>
            </w:r>
          </w:p>
        </w:tc>
        <w:tc>
          <w:tcPr>
            <w:tcW w:w="4884" w:type="dxa"/>
          </w:tcPr>
          <w:p w14:paraId="2CB9CB23" w14:textId="75C466C3" w:rsidR="00215963" w:rsidRPr="00F147F5" w:rsidRDefault="0080139D" w:rsidP="00F147F5">
            <w:pPr>
              <w:keepLines/>
              <w:spacing w:before="120"/>
              <w:rPr>
                <w:rFonts w:ascii="Arial" w:hAnsi="Arial" w:cs="Arial"/>
                <w:sz w:val="18"/>
                <w:szCs w:val="18"/>
                <w:lang w:val="en-GB"/>
              </w:rPr>
            </w:pPr>
            <w:r>
              <w:rPr>
                <w:rFonts w:ascii="Arial" w:hAnsi="Arial" w:cs="Arial"/>
                <w:sz w:val="18"/>
                <w:szCs w:val="18"/>
                <w:lang w:val="en-GB"/>
              </w:rPr>
              <w:t>See annex</w:t>
            </w:r>
            <w:r w:rsidR="000E5C61">
              <w:rPr>
                <w:rFonts w:ascii="Arial" w:hAnsi="Arial" w:cs="Arial"/>
                <w:sz w:val="18"/>
                <w:szCs w:val="18"/>
                <w:lang w:val="en-GB"/>
              </w:rPr>
              <w:t xml:space="preserve"> </w:t>
            </w:r>
          </w:p>
        </w:tc>
      </w:tr>
      <w:tr w:rsidR="0080139D" w:rsidRPr="00671CDB" w14:paraId="2B7D5277" w14:textId="77777777" w:rsidTr="00F147F5">
        <w:trPr>
          <w:cantSplit/>
          <w:trHeight w:val="1214"/>
        </w:trPr>
        <w:tc>
          <w:tcPr>
            <w:tcW w:w="1044" w:type="dxa"/>
          </w:tcPr>
          <w:p w14:paraId="6AABE043" w14:textId="247AEFAF" w:rsidR="0080139D" w:rsidRPr="00151940" w:rsidRDefault="0080139D" w:rsidP="0080139D">
            <w:pPr>
              <w:keepLines/>
              <w:spacing w:before="120"/>
              <w:rPr>
                <w:rFonts w:ascii="Arial" w:hAnsi="Arial" w:cs="Arial"/>
                <w:sz w:val="16"/>
                <w:szCs w:val="16"/>
                <w:lang w:val="en-GB"/>
              </w:rPr>
            </w:pPr>
            <w:r w:rsidRPr="0080139D">
              <w:rPr>
                <w:rFonts w:ascii="Arial" w:hAnsi="Arial" w:cs="Arial"/>
                <w:sz w:val="18"/>
                <w:szCs w:val="18"/>
                <w:lang w:val="en-GB"/>
              </w:rPr>
              <w:lastRenderedPageBreak/>
              <w:t>SWE2</w:t>
            </w:r>
            <w:r w:rsidR="00A67BF5">
              <w:rPr>
                <w:rFonts w:ascii="Arial" w:hAnsi="Arial" w:cs="Arial"/>
                <w:sz w:val="18"/>
                <w:szCs w:val="18"/>
                <w:lang w:val="en-GB"/>
              </w:rPr>
              <w:t>0</w:t>
            </w:r>
          </w:p>
        </w:tc>
        <w:tc>
          <w:tcPr>
            <w:tcW w:w="1224" w:type="dxa"/>
          </w:tcPr>
          <w:p w14:paraId="5EC74F7E" w14:textId="743EA835" w:rsidR="0080139D" w:rsidRPr="00151940" w:rsidRDefault="0080139D" w:rsidP="0080139D">
            <w:pPr>
              <w:keepLines/>
              <w:spacing w:before="120"/>
              <w:rPr>
                <w:rFonts w:ascii="Arial" w:hAnsi="Arial" w:cs="Arial"/>
                <w:sz w:val="16"/>
                <w:szCs w:val="16"/>
                <w:lang w:val="en-GB"/>
              </w:rPr>
            </w:pPr>
            <w:r>
              <w:rPr>
                <w:rFonts w:ascii="Arial" w:hAnsi="Arial" w:cs="Arial"/>
                <w:sz w:val="16"/>
                <w:szCs w:val="16"/>
                <w:lang w:val="en-GB"/>
              </w:rPr>
              <w:t>7.2</w:t>
            </w:r>
          </w:p>
        </w:tc>
        <w:tc>
          <w:tcPr>
            <w:tcW w:w="1276" w:type="dxa"/>
          </w:tcPr>
          <w:p w14:paraId="1F4176DB" w14:textId="1C837307" w:rsidR="0080139D" w:rsidRPr="00151940" w:rsidRDefault="0080139D" w:rsidP="0080139D">
            <w:pPr>
              <w:keepLines/>
              <w:spacing w:before="120"/>
              <w:rPr>
                <w:rFonts w:ascii="Arial" w:hAnsi="Arial" w:cs="Arial"/>
                <w:sz w:val="16"/>
                <w:szCs w:val="16"/>
                <w:lang w:val="en-GB"/>
              </w:rPr>
            </w:pPr>
            <w:r>
              <w:rPr>
                <w:rFonts w:ascii="Arial" w:hAnsi="Arial" w:cs="Arial"/>
                <w:sz w:val="16"/>
                <w:szCs w:val="16"/>
                <w:lang w:val="en-GB"/>
              </w:rPr>
              <w:t>Entire chapter</w:t>
            </w:r>
          </w:p>
        </w:tc>
        <w:tc>
          <w:tcPr>
            <w:tcW w:w="1354" w:type="dxa"/>
          </w:tcPr>
          <w:p w14:paraId="2D79807C" w14:textId="77777777" w:rsidR="0080139D" w:rsidRPr="00151940" w:rsidRDefault="0080139D" w:rsidP="0080139D">
            <w:pPr>
              <w:keepLines/>
              <w:spacing w:before="120"/>
              <w:rPr>
                <w:rFonts w:ascii="Arial" w:hAnsi="Arial" w:cs="Arial"/>
                <w:sz w:val="16"/>
                <w:szCs w:val="16"/>
                <w:lang w:val="en-GB"/>
              </w:rPr>
            </w:pPr>
          </w:p>
        </w:tc>
        <w:tc>
          <w:tcPr>
            <w:tcW w:w="4110" w:type="dxa"/>
          </w:tcPr>
          <w:p w14:paraId="4EB1D7DC" w14:textId="635C918C" w:rsidR="00140371" w:rsidRDefault="00A67BF5" w:rsidP="005F6605">
            <w:pPr>
              <w:pStyle w:val="Normalweb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color w:val="0D0D0D"/>
              </w:rPr>
            </w:pPr>
            <w:r w:rsidRPr="00140371">
              <w:rPr>
                <w:color w:val="0D0D0D"/>
              </w:rPr>
              <w:t xml:space="preserve">This study deviates from agreed methodology </w:t>
            </w:r>
            <w:r w:rsidR="00140371">
              <w:rPr>
                <w:color w:val="0D0D0D"/>
              </w:rPr>
              <w:t xml:space="preserve">and </w:t>
            </w:r>
            <w:r w:rsidR="00140371" w:rsidRPr="00140371">
              <w:rPr>
                <w:color w:val="0D0D0D"/>
              </w:rPr>
              <w:t xml:space="preserve">only examines interference from </w:t>
            </w:r>
            <w:r w:rsidR="00140371">
              <w:rPr>
                <w:color w:val="0D0D0D"/>
              </w:rPr>
              <w:t xml:space="preserve">one </w:t>
            </w:r>
            <w:r w:rsidR="00140371" w:rsidRPr="00140371">
              <w:rPr>
                <w:color w:val="0D0D0D"/>
              </w:rPr>
              <w:t xml:space="preserve">single </w:t>
            </w:r>
            <w:r w:rsidR="00140371">
              <w:rPr>
                <w:color w:val="0D0D0D"/>
              </w:rPr>
              <w:t xml:space="preserve">transmitting </w:t>
            </w:r>
            <w:r w:rsidR="00140371" w:rsidRPr="00140371">
              <w:rPr>
                <w:color w:val="0D0D0D"/>
              </w:rPr>
              <w:t>DECT station</w:t>
            </w:r>
            <w:r w:rsidR="00140371">
              <w:rPr>
                <w:color w:val="0D0D0D"/>
              </w:rPr>
              <w:t xml:space="preserve">. </w:t>
            </w:r>
          </w:p>
          <w:p w14:paraId="67A82D75" w14:textId="4ED0A937" w:rsidR="00A67BF5" w:rsidRPr="00140371" w:rsidRDefault="00140371" w:rsidP="005F6605">
            <w:pPr>
              <w:pStyle w:val="Normalweb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color w:val="0D0D0D"/>
              </w:rPr>
            </w:pPr>
            <w:r>
              <w:rPr>
                <w:color w:val="0D0D0D"/>
              </w:rPr>
              <w:t>While c</w:t>
            </w:r>
            <w:r w:rsidRPr="00140371">
              <w:rPr>
                <w:color w:val="0D0D0D"/>
              </w:rPr>
              <w:t>onclusions from 3GPP-based studies emphasize the necessity of coordination with MFCNs</w:t>
            </w:r>
            <w:r>
              <w:rPr>
                <w:color w:val="0D0D0D"/>
              </w:rPr>
              <w:t>, t</w:t>
            </w:r>
            <w:r>
              <w:rPr>
                <w:color w:val="0D0D0D"/>
              </w:rPr>
              <w:t xml:space="preserve">his study </w:t>
            </w:r>
            <w:r w:rsidRPr="00140371">
              <w:rPr>
                <w:color w:val="0D0D0D"/>
              </w:rPr>
              <w:t>assume</w:t>
            </w:r>
            <w:r>
              <w:rPr>
                <w:color w:val="0D0D0D"/>
              </w:rPr>
              <w:t>s</w:t>
            </w:r>
            <w:r w:rsidRPr="00140371">
              <w:rPr>
                <w:color w:val="0D0D0D"/>
              </w:rPr>
              <w:t xml:space="preserve"> a completely random placement of </w:t>
            </w:r>
            <w:r>
              <w:rPr>
                <w:color w:val="0D0D0D"/>
              </w:rPr>
              <w:t xml:space="preserve">a </w:t>
            </w:r>
            <w:r w:rsidRPr="00140371">
              <w:rPr>
                <w:color w:val="0D0D0D"/>
              </w:rPr>
              <w:t>DECT devices, lacking any coordination or minimum distance from a MFCN base station.</w:t>
            </w:r>
            <w:r>
              <w:rPr>
                <w:color w:val="0D0D0D"/>
              </w:rPr>
              <w:t xml:space="preserve"> </w:t>
            </w:r>
            <w:r w:rsidR="00903DA0" w:rsidRPr="00140371">
              <w:rPr>
                <w:color w:val="0D0D0D"/>
              </w:rPr>
              <w:t xml:space="preserve">Given that this study </w:t>
            </w:r>
            <w:r w:rsidR="00903DA0">
              <w:rPr>
                <w:color w:val="0D0D0D"/>
              </w:rPr>
              <w:t>does no attempt to</w:t>
            </w:r>
            <w:r w:rsidR="00903DA0" w:rsidRPr="00140371">
              <w:rPr>
                <w:color w:val="0D0D0D"/>
              </w:rPr>
              <w:t xml:space="preserve"> analyz</w:t>
            </w:r>
            <w:r w:rsidR="00903DA0">
              <w:rPr>
                <w:color w:val="0D0D0D"/>
              </w:rPr>
              <w:t>e</w:t>
            </w:r>
            <w:r w:rsidR="00903DA0" w:rsidRPr="00140371">
              <w:rPr>
                <w:color w:val="0D0D0D"/>
              </w:rPr>
              <w:t xml:space="preserve"> the cumulative interference </w:t>
            </w:r>
            <w:r w:rsidR="00903DA0">
              <w:rPr>
                <w:color w:val="0D0D0D"/>
              </w:rPr>
              <w:t>from</w:t>
            </w:r>
            <w:r w:rsidR="00903DA0" w:rsidRPr="00140371">
              <w:rPr>
                <w:color w:val="0D0D0D"/>
              </w:rPr>
              <w:t xml:space="preserve"> a local area network, </w:t>
            </w:r>
            <w:r w:rsidR="00903DA0">
              <w:rPr>
                <w:color w:val="0D0D0D"/>
              </w:rPr>
              <w:t>d</w:t>
            </w:r>
            <w:r w:rsidR="00A67BF5" w:rsidRPr="00140371">
              <w:rPr>
                <w:color w:val="0D0D0D"/>
              </w:rPr>
              <w:t xml:space="preserve">eriving meaningful </w:t>
            </w:r>
            <w:r w:rsidR="00903DA0" w:rsidRPr="00140371">
              <w:rPr>
                <w:color w:val="0D0D0D"/>
              </w:rPr>
              <w:t xml:space="preserve">conclusions </w:t>
            </w:r>
            <w:r w:rsidR="00903DA0">
              <w:rPr>
                <w:color w:val="0D0D0D"/>
              </w:rPr>
              <w:t>on</w:t>
            </w:r>
            <w:r w:rsidR="00903DA0" w:rsidRPr="00140371">
              <w:rPr>
                <w:color w:val="0D0D0D"/>
              </w:rPr>
              <w:t xml:space="preserve"> co-existence with adjacent MFCN</w:t>
            </w:r>
            <w:r w:rsidR="00903DA0" w:rsidRPr="00140371">
              <w:rPr>
                <w:color w:val="0D0D0D"/>
              </w:rPr>
              <w:t xml:space="preserve"> </w:t>
            </w:r>
            <w:r w:rsidR="00A67BF5" w:rsidRPr="00140371">
              <w:rPr>
                <w:color w:val="0D0D0D"/>
              </w:rPr>
              <w:t xml:space="preserve">is </w:t>
            </w:r>
            <w:r>
              <w:rPr>
                <w:color w:val="0D0D0D"/>
              </w:rPr>
              <w:t xml:space="preserve">difficult </w:t>
            </w:r>
            <w:r w:rsidR="00A67BF5" w:rsidRPr="00140371">
              <w:rPr>
                <w:color w:val="0D0D0D"/>
              </w:rPr>
              <w:t xml:space="preserve">Nevertheless, </w:t>
            </w:r>
            <w:r w:rsidR="00903DA0">
              <w:rPr>
                <w:color w:val="0D0D0D"/>
              </w:rPr>
              <w:t xml:space="preserve">it anything </w:t>
            </w:r>
            <w:r w:rsidR="00A67BF5" w:rsidRPr="00140371">
              <w:rPr>
                <w:color w:val="0D0D0D"/>
              </w:rPr>
              <w:t xml:space="preserve">the </w:t>
            </w:r>
            <w:r w:rsidR="00903DA0">
              <w:rPr>
                <w:color w:val="0D0D0D"/>
              </w:rPr>
              <w:t>results</w:t>
            </w:r>
            <w:r w:rsidR="00A67BF5" w:rsidRPr="00140371">
              <w:rPr>
                <w:color w:val="0D0D0D"/>
              </w:rPr>
              <w:t xml:space="preserve"> suggest that similar considerations would apply to DECT networks, necessitating geographical and/or frequency separation.</w:t>
            </w:r>
          </w:p>
          <w:p w14:paraId="4649E678" w14:textId="77777777" w:rsidR="005F6605" w:rsidRDefault="00A67BF5" w:rsidP="005F6605">
            <w:pPr>
              <w:pStyle w:val="Normalwebb"/>
              <w:pBdr>
                <w:top w:val="single" w:sz="2" w:space="0" w:color="E3E3E3"/>
                <w:left w:val="single" w:sz="2" w:space="0" w:color="E3E3E3"/>
                <w:bottom w:val="single" w:sz="2" w:space="0" w:color="E3E3E3"/>
                <w:right w:val="single" w:sz="2" w:space="0" w:color="E3E3E3"/>
              </w:pBdr>
              <w:shd w:val="clear" w:color="auto" w:fill="FFFFFF"/>
              <w:spacing w:before="300" w:beforeAutospacing="0" w:after="0" w:afterAutospacing="0"/>
              <w:rPr>
                <w:color w:val="0D0D0D"/>
              </w:rPr>
            </w:pPr>
            <w:r w:rsidRPr="005F6605">
              <w:rPr>
                <w:color w:val="0D0D0D"/>
              </w:rPr>
              <w:t xml:space="preserve">During </w:t>
            </w:r>
            <w:r w:rsidR="005F6605">
              <w:rPr>
                <w:color w:val="0D0D0D"/>
              </w:rPr>
              <w:t xml:space="preserve">the </w:t>
            </w:r>
            <w:r w:rsidRPr="005F6605">
              <w:rPr>
                <w:color w:val="0D0D0D"/>
              </w:rPr>
              <w:t xml:space="preserve">PT1 work, when this study was scrutinized and criticized, the DECT Forum opted not to justify its methodology but rather pointed to the use of methodologies in some prior studies (referring to irrelevant SRD-studies and a DECT study from 2004). </w:t>
            </w:r>
          </w:p>
          <w:p w14:paraId="2942CF1E" w14:textId="1C1B7545" w:rsidR="00A67BF5" w:rsidRPr="005F6605" w:rsidRDefault="00A67BF5" w:rsidP="005F6605">
            <w:pPr>
              <w:pStyle w:val="Normalwebb"/>
              <w:pBdr>
                <w:top w:val="single" w:sz="2" w:space="0" w:color="E3E3E3"/>
                <w:left w:val="single" w:sz="2" w:space="0" w:color="E3E3E3"/>
                <w:bottom w:val="single" w:sz="2" w:space="0" w:color="E3E3E3"/>
                <w:right w:val="single" w:sz="2" w:space="0" w:color="E3E3E3"/>
              </w:pBdr>
              <w:shd w:val="clear" w:color="auto" w:fill="FFFFFF"/>
              <w:spacing w:before="300" w:beforeAutospacing="0" w:after="0" w:afterAutospacing="0"/>
              <w:rPr>
                <w:color w:val="0D0D0D"/>
              </w:rPr>
            </w:pPr>
            <w:r w:rsidRPr="005F6605">
              <w:rPr>
                <w:color w:val="0D0D0D"/>
              </w:rPr>
              <w:lastRenderedPageBreak/>
              <w:t>Despite its limited impact on the overall conclusions of the report, Sweden stresses the importance for the ECC to maintain a standard of quality control. Consequently, Sweden asserts the significance of withholding the study from publication in an official ECC Report</w:t>
            </w:r>
          </w:p>
        </w:tc>
        <w:tc>
          <w:tcPr>
            <w:tcW w:w="4884" w:type="dxa"/>
          </w:tcPr>
          <w:p w14:paraId="031082FA" w14:textId="0B9F3594" w:rsidR="0080139D" w:rsidRPr="00E26A0F" w:rsidRDefault="0080139D" w:rsidP="0080139D">
            <w:pPr>
              <w:spacing w:before="120"/>
              <w:rPr>
                <w:rFonts w:ascii="Arial" w:hAnsi="Arial" w:cs="Arial"/>
                <w:sz w:val="16"/>
                <w:szCs w:val="16"/>
                <w:lang w:val="en-GB"/>
              </w:rPr>
            </w:pPr>
            <w:r w:rsidRPr="00E26A0F">
              <w:rPr>
                <w:lang w:val="en-GB"/>
              </w:rPr>
              <w:lastRenderedPageBreak/>
              <w:t>Do not include the study “</w:t>
            </w:r>
            <w:r w:rsidRPr="00E26A0F">
              <w:rPr>
                <w:lang w:val="en-GB"/>
              </w:rPr>
              <w:t>Between DECT-2020 NR and MFCN below 3.</w:t>
            </w:r>
            <w:bookmarkStart w:id="1" w:name="_GoBack"/>
            <w:bookmarkEnd w:id="1"/>
            <w:r w:rsidRPr="00E26A0F">
              <w:rPr>
                <w:lang w:val="en-GB"/>
              </w:rPr>
              <w:t>8</w:t>
            </w:r>
            <w:r w:rsidRPr="00E26A0F">
              <w:rPr>
                <w:lang w:val="en-GB"/>
              </w:rPr>
              <w:t>”</w:t>
            </w:r>
          </w:p>
        </w:tc>
      </w:tr>
      <w:tr w:rsidR="0080139D" w:rsidRPr="00671CDB" w14:paraId="70C5685C" w14:textId="77777777" w:rsidTr="00F147F5">
        <w:trPr>
          <w:cantSplit/>
          <w:trHeight w:val="1214"/>
        </w:trPr>
        <w:tc>
          <w:tcPr>
            <w:tcW w:w="1044" w:type="dxa"/>
          </w:tcPr>
          <w:p w14:paraId="56488454" w14:textId="0F2934FC" w:rsidR="0080139D" w:rsidRPr="0080139D" w:rsidRDefault="0080139D" w:rsidP="0080139D">
            <w:pPr>
              <w:keepLines/>
              <w:spacing w:before="120"/>
              <w:rPr>
                <w:rFonts w:ascii="Arial" w:hAnsi="Arial" w:cs="Arial"/>
                <w:sz w:val="18"/>
                <w:szCs w:val="18"/>
                <w:lang w:val="en-GB"/>
              </w:rPr>
            </w:pPr>
            <w:r>
              <w:rPr>
                <w:rFonts w:ascii="Arial" w:hAnsi="Arial" w:cs="Arial"/>
                <w:sz w:val="18"/>
                <w:szCs w:val="18"/>
                <w:lang w:val="en-GB"/>
              </w:rPr>
              <w:t>SWE2</w:t>
            </w:r>
            <w:r w:rsidR="00A67BF5">
              <w:rPr>
                <w:rFonts w:ascii="Arial" w:hAnsi="Arial" w:cs="Arial"/>
                <w:sz w:val="18"/>
                <w:szCs w:val="18"/>
                <w:lang w:val="en-GB"/>
              </w:rPr>
              <w:t>1</w:t>
            </w:r>
            <w:r>
              <w:rPr>
                <w:rFonts w:ascii="Arial" w:hAnsi="Arial" w:cs="Arial"/>
                <w:sz w:val="18"/>
                <w:szCs w:val="18"/>
                <w:lang w:val="en-GB"/>
              </w:rPr>
              <w:t xml:space="preserve"> – SWE2</w:t>
            </w:r>
            <w:r w:rsidR="00A67BF5">
              <w:rPr>
                <w:rFonts w:ascii="Arial" w:hAnsi="Arial" w:cs="Arial"/>
                <w:sz w:val="18"/>
                <w:szCs w:val="18"/>
                <w:lang w:val="en-GB"/>
              </w:rPr>
              <w:t>4</w:t>
            </w:r>
          </w:p>
        </w:tc>
        <w:tc>
          <w:tcPr>
            <w:tcW w:w="1224" w:type="dxa"/>
          </w:tcPr>
          <w:p w14:paraId="37097943" w14:textId="30FFA42C" w:rsidR="0080139D" w:rsidRDefault="0080139D" w:rsidP="0080139D">
            <w:pPr>
              <w:keepLines/>
              <w:spacing w:before="120"/>
              <w:rPr>
                <w:rFonts w:ascii="Arial" w:hAnsi="Arial" w:cs="Arial"/>
                <w:sz w:val="16"/>
                <w:szCs w:val="16"/>
                <w:lang w:val="en-GB"/>
              </w:rPr>
            </w:pPr>
            <w:r>
              <w:rPr>
                <w:rFonts w:ascii="Arial" w:hAnsi="Arial" w:cs="Arial"/>
                <w:sz w:val="16"/>
                <w:szCs w:val="16"/>
                <w:lang w:val="en-GB"/>
              </w:rPr>
              <w:t>7.2</w:t>
            </w:r>
          </w:p>
        </w:tc>
        <w:tc>
          <w:tcPr>
            <w:tcW w:w="1276" w:type="dxa"/>
          </w:tcPr>
          <w:p w14:paraId="017DC4A7" w14:textId="77777777" w:rsidR="0080139D" w:rsidRDefault="0080139D" w:rsidP="0080139D">
            <w:pPr>
              <w:keepLines/>
              <w:spacing w:before="120"/>
              <w:rPr>
                <w:rFonts w:ascii="Arial" w:hAnsi="Arial" w:cs="Arial"/>
                <w:sz w:val="16"/>
                <w:szCs w:val="16"/>
                <w:lang w:val="en-GB"/>
              </w:rPr>
            </w:pPr>
          </w:p>
        </w:tc>
        <w:tc>
          <w:tcPr>
            <w:tcW w:w="1354" w:type="dxa"/>
          </w:tcPr>
          <w:p w14:paraId="50EDEED1" w14:textId="77777777" w:rsidR="0080139D" w:rsidRPr="00151940" w:rsidRDefault="0080139D" w:rsidP="0080139D">
            <w:pPr>
              <w:keepLines/>
              <w:spacing w:before="120"/>
              <w:rPr>
                <w:rFonts w:ascii="Arial" w:hAnsi="Arial" w:cs="Arial"/>
                <w:sz w:val="16"/>
                <w:szCs w:val="16"/>
                <w:lang w:val="en-GB"/>
              </w:rPr>
            </w:pPr>
          </w:p>
        </w:tc>
        <w:tc>
          <w:tcPr>
            <w:tcW w:w="4110" w:type="dxa"/>
          </w:tcPr>
          <w:p w14:paraId="52EFB1F3" w14:textId="68964D79" w:rsidR="0080139D" w:rsidRPr="00E26A0F" w:rsidRDefault="0080139D" w:rsidP="0080139D">
            <w:pPr>
              <w:keepLines/>
              <w:spacing w:before="120"/>
              <w:rPr>
                <w:lang w:val="en-GB"/>
              </w:rPr>
            </w:pPr>
            <w:r w:rsidRPr="00E26A0F">
              <w:rPr>
                <w:lang w:val="en-GB"/>
              </w:rPr>
              <w:t>I</w:t>
            </w:r>
            <w:r w:rsidRPr="00E26A0F">
              <w:rPr>
                <w:lang w:val="en-GB"/>
              </w:rPr>
              <w:t xml:space="preserve">f ECC do decide to </w:t>
            </w:r>
            <w:r w:rsidRPr="00E26A0F">
              <w:rPr>
                <w:lang w:val="en-GB"/>
              </w:rPr>
              <w:t>keep</w:t>
            </w:r>
            <w:r w:rsidRPr="00E26A0F">
              <w:rPr>
                <w:lang w:val="en-GB"/>
              </w:rPr>
              <w:t xml:space="preserve"> this study, Sweden proposes the changes SWE22 - SWE 25</w:t>
            </w:r>
          </w:p>
        </w:tc>
        <w:tc>
          <w:tcPr>
            <w:tcW w:w="4884" w:type="dxa"/>
          </w:tcPr>
          <w:p w14:paraId="508A9D67" w14:textId="60A11994" w:rsidR="0080139D" w:rsidRPr="00E26A0F" w:rsidRDefault="0080139D" w:rsidP="0080139D">
            <w:pPr>
              <w:spacing w:before="120"/>
              <w:rPr>
                <w:lang w:val="en-GB"/>
              </w:rPr>
            </w:pPr>
            <w:r w:rsidRPr="00E26A0F">
              <w:rPr>
                <w:lang w:val="en-GB"/>
              </w:rPr>
              <w:t>See Annex</w:t>
            </w:r>
          </w:p>
        </w:tc>
      </w:tr>
    </w:tbl>
    <w:p w14:paraId="29955CBA" w14:textId="77777777" w:rsidR="009F56A7" w:rsidRPr="00151940" w:rsidRDefault="009F56A7">
      <w:pPr>
        <w:rPr>
          <w:rFonts w:ascii="Arial" w:hAnsi="Arial" w:cs="Arial"/>
          <w:b/>
          <w:lang w:val="en-GB"/>
        </w:rPr>
      </w:pPr>
    </w:p>
    <w:sectPr w:rsidR="009F56A7" w:rsidRPr="00151940" w:rsidSect="001C0B2C">
      <w:pgSz w:w="16838" w:h="11906" w:orient="landscape"/>
      <w:pgMar w:top="99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00FDC" w14:textId="77777777" w:rsidR="00B743D4" w:rsidRDefault="00B743D4" w:rsidP="00B743D4">
      <w:r>
        <w:separator/>
      </w:r>
    </w:p>
  </w:endnote>
  <w:endnote w:type="continuationSeparator" w:id="0">
    <w:p w14:paraId="6319FFA1" w14:textId="77777777" w:rsidR="00B743D4" w:rsidRDefault="00B743D4" w:rsidP="00B74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992F7" w14:textId="77777777" w:rsidR="00B743D4" w:rsidRDefault="00B743D4">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D8AFA" w14:textId="77777777" w:rsidR="00B743D4" w:rsidRDefault="00B743D4">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915EA" w14:textId="77777777" w:rsidR="00B743D4" w:rsidRDefault="00B743D4">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6FBDB" w14:textId="77777777" w:rsidR="00B743D4" w:rsidRDefault="00B743D4" w:rsidP="00B743D4">
      <w:r>
        <w:separator/>
      </w:r>
    </w:p>
  </w:footnote>
  <w:footnote w:type="continuationSeparator" w:id="0">
    <w:p w14:paraId="276F931D" w14:textId="77777777" w:rsidR="00B743D4" w:rsidRDefault="00B743D4" w:rsidP="00B74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4035A" w14:textId="77777777" w:rsidR="00B743D4" w:rsidRDefault="00B743D4">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E53CF" w14:textId="77777777" w:rsidR="00B743D4" w:rsidRDefault="00B743D4">
    <w:pPr>
      <w:pStyle w:val="Sidhuvu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F2A7C" w14:textId="77777777" w:rsidR="00B743D4" w:rsidRDefault="00B743D4">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5A5E64"/>
    <w:multiLevelType w:val="hybridMultilevel"/>
    <w:tmpl w:val="C5B2EA20"/>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er Faris">
    <w15:presenceInfo w15:providerId="AD" w15:userId="S::peter.faris@eco.cept.org::cb11d6de-f2f6-44d4-a55b-fbfafdd40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59"/>
    <w:rsid w:val="000B7C07"/>
    <w:rsid w:val="000E5C61"/>
    <w:rsid w:val="00140371"/>
    <w:rsid w:val="00151940"/>
    <w:rsid w:val="0016008A"/>
    <w:rsid w:val="001C0B2C"/>
    <w:rsid w:val="00215963"/>
    <w:rsid w:val="002716CB"/>
    <w:rsid w:val="002772F7"/>
    <w:rsid w:val="00282AD3"/>
    <w:rsid w:val="00326734"/>
    <w:rsid w:val="00406AE0"/>
    <w:rsid w:val="00432E3E"/>
    <w:rsid w:val="004E2C8C"/>
    <w:rsid w:val="00571C9F"/>
    <w:rsid w:val="005B0BAA"/>
    <w:rsid w:val="005F1994"/>
    <w:rsid w:val="005F6605"/>
    <w:rsid w:val="00671CDB"/>
    <w:rsid w:val="00686F27"/>
    <w:rsid w:val="006B327E"/>
    <w:rsid w:val="0080139D"/>
    <w:rsid w:val="00877BDE"/>
    <w:rsid w:val="008E5B53"/>
    <w:rsid w:val="00903DA0"/>
    <w:rsid w:val="009248E2"/>
    <w:rsid w:val="009309B1"/>
    <w:rsid w:val="00937CEB"/>
    <w:rsid w:val="00947341"/>
    <w:rsid w:val="009E77D3"/>
    <w:rsid w:val="009F56A7"/>
    <w:rsid w:val="00A67BF5"/>
    <w:rsid w:val="00AA2F1C"/>
    <w:rsid w:val="00AD21A8"/>
    <w:rsid w:val="00AE5D0C"/>
    <w:rsid w:val="00B54A13"/>
    <w:rsid w:val="00B743D4"/>
    <w:rsid w:val="00BB0959"/>
    <w:rsid w:val="00BC76FD"/>
    <w:rsid w:val="00C40C9A"/>
    <w:rsid w:val="00D20F05"/>
    <w:rsid w:val="00E26A0F"/>
    <w:rsid w:val="00EF5089"/>
    <w:rsid w:val="00F147F5"/>
    <w:rsid w:val="03ED05BF"/>
    <w:rsid w:val="0B7BF7CC"/>
    <w:rsid w:val="0CAC9C8E"/>
    <w:rsid w:val="1466E476"/>
    <w:rsid w:val="1C15B1E3"/>
    <w:rsid w:val="1CB60781"/>
    <w:rsid w:val="1DD71473"/>
    <w:rsid w:val="1E30A20C"/>
    <w:rsid w:val="202DBE3D"/>
    <w:rsid w:val="20B2DBAD"/>
    <w:rsid w:val="252CE664"/>
    <w:rsid w:val="2D92C157"/>
    <w:rsid w:val="310517BA"/>
    <w:rsid w:val="331162F9"/>
    <w:rsid w:val="340BB856"/>
    <w:rsid w:val="3AF9C099"/>
    <w:rsid w:val="3BC0AEFC"/>
    <w:rsid w:val="3F3B614F"/>
    <w:rsid w:val="439556AE"/>
    <w:rsid w:val="4563B7F8"/>
    <w:rsid w:val="47C0A6AD"/>
    <w:rsid w:val="4B106BDD"/>
    <w:rsid w:val="4B3AB781"/>
    <w:rsid w:val="4BE5E030"/>
    <w:rsid w:val="5A5B643E"/>
    <w:rsid w:val="63DE9993"/>
    <w:rsid w:val="6488B785"/>
    <w:rsid w:val="69CBF372"/>
    <w:rsid w:val="6DBEF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64235"/>
  <w15:chartTrackingRefBased/>
  <w15:docId w15:val="{2AE6CAD8-9410-4410-A6A2-CE6D5800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fr-FR" w:eastAsia="fr-FR"/>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Kommentarsreferens">
    <w:name w:val="annotation reference"/>
    <w:basedOn w:val="Standardstycketeckensnitt"/>
    <w:rsid w:val="005B0BAA"/>
    <w:rPr>
      <w:sz w:val="16"/>
      <w:szCs w:val="16"/>
    </w:rPr>
  </w:style>
  <w:style w:type="paragraph" w:styleId="Kommentarer">
    <w:name w:val="annotation text"/>
    <w:basedOn w:val="Normal"/>
    <w:link w:val="KommentarerChar"/>
    <w:rsid w:val="005B0BAA"/>
    <w:rPr>
      <w:sz w:val="20"/>
      <w:szCs w:val="20"/>
    </w:rPr>
  </w:style>
  <w:style w:type="character" w:customStyle="1" w:styleId="KommentarerChar">
    <w:name w:val="Kommentarer Char"/>
    <w:basedOn w:val="Standardstycketeckensnitt"/>
    <w:link w:val="Kommentarer"/>
    <w:rsid w:val="005B0BAA"/>
    <w:rPr>
      <w:lang w:val="fr-FR" w:eastAsia="fr-FR"/>
    </w:rPr>
  </w:style>
  <w:style w:type="paragraph" w:styleId="Kommentarsmne">
    <w:name w:val="annotation subject"/>
    <w:basedOn w:val="Kommentarer"/>
    <w:next w:val="Kommentarer"/>
    <w:link w:val="KommentarsmneChar"/>
    <w:rsid w:val="005B0BAA"/>
    <w:rPr>
      <w:b/>
      <w:bCs/>
    </w:rPr>
  </w:style>
  <w:style w:type="character" w:customStyle="1" w:styleId="KommentarsmneChar">
    <w:name w:val="Kommentarsämne Char"/>
    <w:basedOn w:val="KommentarerChar"/>
    <w:link w:val="Kommentarsmne"/>
    <w:rsid w:val="005B0BAA"/>
    <w:rPr>
      <w:b/>
      <w:bCs/>
      <w:lang w:val="fr-FR" w:eastAsia="fr-FR"/>
    </w:rPr>
  </w:style>
  <w:style w:type="paragraph" w:styleId="Ballongtext">
    <w:name w:val="Balloon Text"/>
    <w:basedOn w:val="Normal"/>
    <w:link w:val="BallongtextChar"/>
    <w:rsid w:val="005B0BAA"/>
    <w:rPr>
      <w:rFonts w:ascii="Segoe UI" w:hAnsi="Segoe UI" w:cs="Segoe UI"/>
      <w:sz w:val="18"/>
      <w:szCs w:val="18"/>
    </w:rPr>
  </w:style>
  <w:style w:type="character" w:customStyle="1" w:styleId="BallongtextChar">
    <w:name w:val="Ballongtext Char"/>
    <w:basedOn w:val="Standardstycketeckensnitt"/>
    <w:link w:val="Ballongtext"/>
    <w:rsid w:val="005B0BAA"/>
    <w:rPr>
      <w:rFonts w:ascii="Segoe UI" w:hAnsi="Segoe UI" w:cs="Segoe UI"/>
      <w:sz w:val="18"/>
      <w:szCs w:val="18"/>
      <w:lang w:val="fr-FR" w:eastAsia="fr-FR"/>
    </w:rPr>
  </w:style>
  <w:style w:type="paragraph" w:styleId="Revision">
    <w:name w:val="Revision"/>
    <w:hidden/>
    <w:uiPriority w:val="99"/>
    <w:semiHidden/>
    <w:rsid w:val="00432E3E"/>
    <w:rPr>
      <w:sz w:val="24"/>
      <w:szCs w:val="24"/>
      <w:lang w:val="fr-FR" w:eastAsia="fr-FR"/>
    </w:rPr>
  </w:style>
  <w:style w:type="paragraph" w:styleId="Liststycke">
    <w:name w:val="List Paragraph"/>
    <w:basedOn w:val="Normal"/>
    <w:uiPriority w:val="34"/>
    <w:qFormat/>
    <w:rsid w:val="00151940"/>
    <w:pPr>
      <w:ind w:left="720"/>
      <w:contextualSpacing/>
    </w:pPr>
  </w:style>
  <w:style w:type="paragraph" w:styleId="Sidhuvud">
    <w:name w:val="header"/>
    <w:basedOn w:val="Normal"/>
    <w:link w:val="SidhuvudChar"/>
    <w:rsid w:val="00B743D4"/>
    <w:pPr>
      <w:tabs>
        <w:tab w:val="center" w:pos="4703"/>
        <w:tab w:val="right" w:pos="9406"/>
      </w:tabs>
    </w:pPr>
  </w:style>
  <w:style w:type="character" w:customStyle="1" w:styleId="SidhuvudChar">
    <w:name w:val="Sidhuvud Char"/>
    <w:basedOn w:val="Standardstycketeckensnitt"/>
    <w:link w:val="Sidhuvud"/>
    <w:rsid w:val="00B743D4"/>
    <w:rPr>
      <w:sz w:val="24"/>
      <w:szCs w:val="24"/>
      <w:lang w:val="fr-FR" w:eastAsia="fr-FR"/>
    </w:rPr>
  </w:style>
  <w:style w:type="paragraph" w:styleId="Sidfot">
    <w:name w:val="footer"/>
    <w:basedOn w:val="Normal"/>
    <w:link w:val="SidfotChar"/>
    <w:rsid w:val="00B743D4"/>
    <w:pPr>
      <w:tabs>
        <w:tab w:val="center" w:pos="4703"/>
        <w:tab w:val="right" w:pos="9406"/>
      </w:tabs>
    </w:pPr>
  </w:style>
  <w:style w:type="character" w:customStyle="1" w:styleId="SidfotChar">
    <w:name w:val="Sidfot Char"/>
    <w:basedOn w:val="Standardstycketeckensnitt"/>
    <w:link w:val="Sidfot"/>
    <w:rsid w:val="00B743D4"/>
    <w:rPr>
      <w:sz w:val="24"/>
      <w:szCs w:val="24"/>
      <w:lang w:val="fr-FR" w:eastAsia="fr-FR"/>
    </w:rPr>
  </w:style>
  <w:style w:type="paragraph" w:customStyle="1" w:styleId="ECCParagraph">
    <w:name w:val="ECC Paragraph"/>
    <w:basedOn w:val="Normal"/>
    <w:qFormat/>
    <w:rsid w:val="00F147F5"/>
    <w:pPr>
      <w:spacing w:after="240"/>
      <w:jc w:val="both"/>
    </w:pPr>
    <w:rPr>
      <w:rFonts w:ascii="Arial" w:hAnsi="Arial"/>
      <w:sz w:val="20"/>
      <w:lang w:val="en-GB" w:eastAsia="en-US"/>
    </w:rPr>
  </w:style>
  <w:style w:type="paragraph" w:styleId="Normalwebb">
    <w:name w:val="Normal (Web)"/>
    <w:basedOn w:val="Normal"/>
    <w:uiPriority w:val="99"/>
    <w:unhideWhenUsed/>
    <w:rsid w:val="00A67BF5"/>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43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C7397DE0C802142AFB0136569611215" ma:contentTypeVersion="9" ma:contentTypeDescription="Opret et nyt dokument." ma:contentTypeScope="" ma:versionID="50dce9a36ffc33811f5ba5e3ac288bbe">
  <xsd:schema xmlns:xsd="http://www.w3.org/2001/XMLSchema" xmlns:xs="http://www.w3.org/2001/XMLSchema" xmlns:p="http://schemas.microsoft.com/office/2006/metadata/properties" xmlns:ns2="d4255d4f-b660-4ca3-ba49-4e7bf63d41a1" targetNamespace="http://schemas.microsoft.com/office/2006/metadata/properties" ma:root="true" ma:fieldsID="ebb23584c1aaa8b57003e1d6f7904a2b" ns2:_="">
    <xsd:import namespace="d4255d4f-b660-4ca3-ba49-4e7bf63d41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AutoKeyPoints" minOccurs="0"/>
                <xsd:element ref="ns2:MediaServiceKeyPoints"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55d4f-b660-4ca3-ba49-4e7bf63d4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7EC35-7BEB-4AEA-944C-AD1BBFB8372F}">
  <ds:schemaRefs>
    <ds:schemaRef ds:uri="http://schemas.microsoft.com/sharepoint/v3/contenttype/forms"/>
  </ds:schemaRefs>
</ds:datastoreItem>
</file>

<file path=customXml/itemProps2.xml><?xml version="1.0" encoding="utf-8"?>
<ds:datastoreItem xmlns:ds="http://schemas.openxmlformats.org/officeDocument/2006/customXml" ds:itemID="{0E40B5A7-6EB5-418E-B96B-9BF0F3234F15}">
  <ds:schemaRefs>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www.w3.org/XML/1998/namespace"/>
    <ds:schemaRef ds:uri="http://purl.org/dc/terms/"/>
    <ds:schemaRef ds:uri="d4255d4f-b660-4ca3-ba49-4e7bf63d41a1"/>
    <ds:schemaRef ds:uri="http://purl.org/dc/dcmitype/"/>
  </ds:schemaRefs>
</ds:datastoreItem>
</file>

<file path=customXml/itemProps3.xml><?xml version="1.0" encoding="utf-8"?>
<ds:datastoreItem xmlns:ds="http://schemas.openxmlformats.org/officeDocument/2006/customXml" ds:itemID="{823B3567-05CE-4BAA-AF93-8C2F8D181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55d4f-b660-4ca3-ba49-4e7bf63d4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3AFE4A-875C-499C-AD0D-A02F3FCD2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266</Words>
  <Characters>1531</Characters>
  <Application>Microsoft Office Word</Application>
  <DocSecurity>0</DocSecurity>
  <Lines>12</Lines>
  <Paragraphs>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Template for the development of comments during public consultation on ECC deliverables</vt:lpstr>
      <vt:lpstr>Template for the development of comments during public consultation on ECC deliverables</vt:lpstr>
    </vt:vector>
  </TitlesOfParts>
  <Company>anfr</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the development of comments during public consultation on ECC deliverables</dc:title>
  <dc:subject/>
  <dc:creator>Editor</dc:creator>
  <cp:keywords/>
  <dc:description/>
  <cp:lastModifiedBy>Sweden</cp:lastModifiedBy>
  <cp:revision>5</cp:revision>
  <dcterms:created xsi:type="dcterms:W3CDTF">2024-04-19T16:23:00Z</dcterms:created>
  <dcterms:modified xsi:type="dcterms:W3CDTF">2024-04-19T18:20:00Z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0x0101008C7397DE0C802142AFB0136569611215</vt:lpwstr>
  </property>
</Properties>
</file>